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6FEE" w:rsidRPr="006E1653"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Приложение №</w:t>
      </w:r>
      <w:r w:rsidR="006E1653">
        <w:rPr>
          <w:rFonts w:ascii="GHEA Grapalat" w:hAnsi="GHEA Grapalat"/>
          <w:i/>
        </w:rPr>
        <w:t>7</w:t>
      </w:r>
    </w:p>
    <w:p w:rsidR="00E26FEE" w:rsidRPr="007F263C" w:rsidRDefault="00E26FEE" w:rsidP="00E26FEE">
      <w:pPr>
        <w:widowControl w:val="0"/>
        <w:spacing w:after="160" w:line="360" w:lineRule="auto"/>
        <w:ind w:firstLine="567"/>
        <w:contextualSpacing/>
        <w:jc w:val="right"/>
        <w:rPr>
          <w:rFonts w:ascii="GHEA Grapalat" w:hAnsi="GHEA Grapalat" w:cs="Sylfaen"/>
          <w:i/>
        </w:rPr>
      </w:pPr>
      <w:r w:rsidRPr="00E26FEE">
        <w:rPr>
          <w:rFonts w:ascii="GHEA Grapalat" w:hAnsi="GHEA Grapalat"/>
          <w:i/>
        </w:rPr>
        <w:t xml:space="preserve">к приказу Министра финансов РА </w:t>
      </w:r>
      <w:r w:rsidRPr="00E26FEE">
        <w:rPr>
          <w:rFonts w:ascii="GHEA Grapalat" w:hAnsi="GHEA Grapalat" w:cs="Sylfaen"/>
          <w:i/>
        </w:rPr>
        <w:br/>
      </w:r>
      <w:r w:rsidR="00F432DC" w:rsidRPr="00A052C7">
        <w:rPr>
          <w:rFonts w:ascii="GHEA Grapalat" w:hAnsi="GHEA Grapalat"/>
          <w:i/>
        </w:rPr>
        <w:t xml:space="preserve">от </w:t>
      </w:r>
      <w:r w:rsidR="000465EA" w:rsidRPr="000465EA">
        <w:rPr>
          <w:rFonts w:ascii="GHEA Grapalat" w:hAnsi="GHEA Grapalat"/>
          <w:i/>
        </w:rPr>
        <w:t xml:space="preserve">01 </w:t>
      </w:r>
      <w:r w:rsidR="000465EA">
        <w:rPr>
          <w:rFonts w:ascii="GHEA Grapalat" w:hAnsi="GHEA Grapalat"/>
          <w:i/>
        </w:rPr>
        <w:t>июля</w:t>
      </w:r>
      <w:r w:rsidR="001E05CE">
        <w:rPr>
          <w:rFonts w:ascii="GHEA Grapalat" w:hAnsi="GHEA Grapalat"/>
          <w:i/>
        </w:rPr>
        <w:t xml:space="preserve"> </w:t>
      </w:r>
      <w:r w:rsidR="00F432DC" w:rsidRPr="00A052C7">
        <w:rPr>
          <w:rFonts w:ascii="GHEA Grapalat" w:hAnsi="GHEA Grapalat"/>
          <w:i/>
        </w:rPr>
        <w:t>202</w:t>
      </w:r>
      <w:r w:rsidR="00C27F26">
        <w:rPr>
          <w:rFonts w:ascii="GHEA Grapalat" w:hAnsi="GHEA Grapalat"/>
          <w:i/>
        </w:rPr>
        <w:t>5</w:t>
      </w:r>
      <w:r w:rsidR="00F432DC" w:rsidRPr="00A052C7">
        <w:rPr>
          <w:rFonts w:ascii="GHEA Grapalat" w:hAnsi="GHEA Grapalat"/>
          <w:i/>
        </w:rPr>
        <w:t xml:space="preserve"> года № </w:t>
      </w:r>
      <w:r w:rsidR="000465EA">
        <w:rPr>
          <w:rFonts w:ascii="GHEA Grapalat" w:hAnsi="GHEA Grapalat"/>
          <w:i/>
        </w:rPr>
        <w:t>239</w:t>
      </w:r>
      <w:r w:rsidR="00730B41" w:rsidRPr="00A052C7">
        <w:rPr>
          <w:rFonts w:ascii="GHEA Grapalat" w:hAnsi="GHEA Grapalat"/>
          <w:i/>
          <w:lang w:val="hy-AM"/>
        </w:rPr>
        <w:t>-</w:t>
      </w:r>
      <w:r w:rsidR="00F432DC" w:rsidRPr="00A052C7">
        <w:rPr>
          <w:rFonts w:ascii="GHEA Grapalat" w:hAnsi="GHEA Grapalat"/>
          <w:i/>
        </w:rPr>
        <w:t>A</w:t>
      </w:r>
    </w:p>
    <w:p w:rsidR="00E26FEE" w:rsidRPr="00E26FEE" w:rsidRDefault="00E26FEE" w:rsidP="00E26FEE">
      <w:pPr>
        <w:widowControl w:val="0"/>
        <w:spacing w:after="160" w:line="360" w:lineRule="auto"/>
        <w:ind w:firstLine="567"/>
        <w:jc w:val="right"/>
        <w:rPr>
          <w:rFonts w:ascii="GHEA Grapalat" w:hAnsi="GHEA Grapalat" w:cs="Sylfaen"/>
          <w:i/>
        </w:rPr>
      </w:pPr>
    </w:p>
    <w:p w:rsidR="00E26FEE" w:rsidRPr="00E26FEE" w:rsidRDefault="00E26FEE" w:rsidP="00E26FEE">
      <w:pPr>
        <w:widowControl w:val="0"/>
        <w:spacing w:after="160" w:line="360" w:lineRule="auto"/>
        <w:ind w:right="-7" w:firstLine="567"/>
        <w:jc w:val="right"/>
        <w:rPr>
          <w:rFonts w:ascii="GHEA Grapalat" w:hAnsi="GHEA Grapalat" w:cs="Sylfaen"/>
          <w:i/>
          <w:u w:val="single"/>
        </w:rPr>
      </w:pPr>
      <w:r w:rsidRPr="00E26FEE">
        <w:rPr>
          <w:rFonts w:ascii="GHEA Grapalat" w:hAnsi="GHEA Grapalat"/>
          <w:i/>
          <w:u w:val="single"/>
        </w:rPr>
        <w:t>Типовая форма</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642EFE" w:rsidRPr="00BA7128" w:rsidRDefault="00642EFE" w:rsidP="00B46D58">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 ОТКРЫТОМ КОНКУРСЕ</w:t>
      </w:r>
      <w:r w:rsidR="00BA7128">
        <w:rPr>
          <w:rStyle w:val="af6"/>
          <w:rFonts w:ascii="GHEA Grapalat" w:hAnsi="GHEA Grapalat"/>
          <w:i w:val="0"/>
          <w:sz w:val="24"/>
          <w:szCs w:val="24"/>
        </w:rPr>
        <w:footnoteReference w:customMarkFollows="1" w:id="1"/>
        <w:t>*</w:t>
      </w:r>
    </w:p>
    <w:p w:rsidR="00642EFE" w:rsidRPr="009044F1" w:rsidRDefault="00642EFE" w:rsidP="00B46D58">
      <w:pPr>
        <w:pStyle w:val="a3"/>
        <w:widowControl w:val="0"/>
        <w:spacing w:after="160" w:line="240" w:lineRule="auto"/>
        <w:ind w:firstLine="0"/>
        <w:jc w:val="center"/>
        <w:rPr>
          <w:rFonts w:ascii="GHEA Grapalat" w:hAnsi="GHEA Grapalat"/>
          <w:i w:val="0"/>
          <w:sz w:val="24"/>
          <w:szCs w:val="24"/>
        </w:rPr>
      </w:pPr>
    </w:p>
    <w:p w:rsidR="0091042F" w:rsidRPr="009044F1" w:rsidRDefault="00642EFE" w:rsidP="007223C7">
      <w:pPr>
        <w:pStyle w:val="a3"/>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"день" </w:t>
      </w:r>
      <w:r w:rsidR="007223C7" w:rsidRPr="008B1F5B">
        <w:rPr>
          <w:rFonts w:ascii="Calibri" w:hAnsi="Calibri"/>
          <w:i w:val="0"/>
          <w:sz w:val="24"/>
          <w:szCs w:val="24"/>
        </w:rPr>
        <w:t>"</w:t>
      </w:r>
      <w:r w:rsidR="00D74C98" w:rsidRPr="00D74C98">
        <w:rPr>
          <w:rFonts w:ascii="Sylfaen" w:hAnsi="Sylfaen"/>
          <w:i w:val="0"/>
          <w:sz w:val="24"/>
          <w:szCs w:val="24"/>
        </w:rPr>
        <w:t>1</w:t>
      </w:r>
      <w:r w:rsidR="00B52674" w:rsidRPr="00B52674">
        <w:rPr>
          <w:rFonts w:ascii="Sylfaen" w:hAnsi="Sylfaen"/>
          <w:i w:val="0"/>
          <w:sz w:val="24"/>
          <w:szCs w:val="24"/>
        </w:rPr>
        <w:t>2</w:t>
      </w:r>
      <w:r w:rsidR="007223C7" w:rsidRPr="008B1F5B">
        <w:rPr>
          <w:rFonts w:ascii="Calibri" w:hAnsi="Calibri"/>
          <w:i w:val="0"/>
          <w:sz w:val="24"/>
          <w:szCs w:val="24"/>
        </w:rPr>
        <w:t>"-ого "</w:t>
      </w:r>
      <w:r w:rsidR="007223C7">
        <w:rPr>
          <w:rFonts w:ascii="GHEA Grapalat" w:hAnsi="GHEA Grapalat"/>
          <w:i w:val="0"/>
          <w:sz w:val="24"/>
          <w:szCs w:val="24"/>
        </w:rPr>
        <w:t>12</w:t>
      </w:r>
      <w:proofErr w:type="gramStart"/>
      <w:r w:rsidR="007223C7" w:rsidRPr="008B1F5B">
        <w:rPr>
          <w:rFonts w:ascii="Calibri" w:hAnsi="Calibri"/>
          <w:i w:val="0"/>
          <w:sz w:val="24"/>
          <w:szCs w:val="24"/>
        </w:rPr>
        <w:t>"  202</w:t>
      </w:r>
      <w:r w:rsidR="007223C7" w:rsidRPr="007223C7">
        <w:rPr>
          <w:rFonts w:ascii="Calibri" w:hAnsi="Calibri"/>
          <w:i w:val="0"/>
          <w:sz w:val="24"/>
          <w:szCs w:val="24"/>
        </w:rPr>
        <w:t>5</w:t>
      </w:r>
      <w:proofErr w:type="gramEnd"/>
      <w:r w:rsidR="007223C7">
        <w:rPr>
          <w:rFonts w:ascii="GHEA Grapalat" w:hAnsi="GHEA Grapalat"/>
          <w:i w:val="0"/>
          <w:sz w:val="24"/>
          <w:szCs w:val="24"/>
        </w:rPr>
        <w:t xml:space="preserve"> </w:t>
      </w:r>
      <w:r w:rsidR="007223C7" w:rsidRPr="009044F1">
        <w:rPr>
          <w:rFonts w:ascii="GHEA Grapalat" w:hAnsi="GHEA Grapalat"/>
          <w:i w:val="0"/>
          <w:sz w:val="24"/>
          <w:szCs w:val="24"/>
        </w:rPr>
        <w:t>года "</w:t>
      </w:r>
      <w:r w:rsidR="007223C7" w:rsidRPr="008B1F5B">
        <w:rPr>
          <w:rFonts w:ascii="Calibri" w:hAnsi="Calibri"/>
          <w:i w:val="0"/>
          <w:sz w:val="24"/>
          <w:szCs w:val="24"/>
        </w:rPr>
        <w:t>№1</w:t>
      </w:r>
      <w:r w:rsidR="007223C7" w:rsidRPr="009044F1">
        <w:rPr>
          <w:rFonts w:ascii="GHEA Grapalat" w:hAnsi="GHEA Grapalat"/>
          <w:i w:val="0"/>
          <w:sz w:val="24"/>
          <w:szCs w:val="24"/>
        </w:rPr>
        <w:t xml:space="preserve">" </w:t>
      </w:r>
    </w:p>
    <w:p w:rsidR="0091042F" w:rsidRPr="004521DC" w:rsidRDefault="0006703E" w:rsidP="00B46D58">
      <w:pPr>
        <w:pStyle w:val="a3"/>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proofErr w:type="gramStart"/>
      <w:r w:rsidR="00417E48">
        <w:rPr>
          <w:rFonts w:ascii="GHEA Grapalat" w:hAnsi="GHEA Grapalat"/>
          <w:i w:val="0"/>
          <w:sz w:val="24"/>
          <w:szCs w:val="24"/>
        </w:rPr>
        <w:t>процедуры</w:t>
      </w:r>
      <w:r w:rsidRPr="004775ED">
        <w:rPr>
          <w:rFonts w:ascii="GHEA Grapalat" w:hAnsi="GHEA Grapalat"/>
          <w:i w:val="0"/>
          <w:sz w:val="24"/>
          <w:szCs w:val="24"/>
        </w:rPr>
        <w:t xml:space="preserve"> </w:t>
      </w:r>
      <w:r w:rsidR="00D5726C" w:rsidRPr="007223C7">
        <w:rPr>
          <w:rFonts w:ascii="GHEA Grapalat" w:hAnsi="GHEA Grapalat"/>
          <w:i w:val="0"/>
          <w:sz w:val="24"/>
          <w:szCs w:val="24"/>
        </w:rPr>
        <w:t xml:space="preserve"> </w:t>
      </w:r>
      <w:r w:rsidR="00B52674">
        <w:rPr>
          <w:rFonts w:ascii="GHEA Grapalat" w:hAnsi="GHEA Grapalat"/>
          <w:i w:val="0"/>
          <w:sz w:val="24"/>
          <w:szCs w:val="24"/>
        </w:rPr>
        <w:t>V</w:t>
      </w:r>
      <w:proofErr w:type="gramEnd"/>
      <w:r w:rsidR="00B52674">
        <w:rPr>
          <w:rFonts w:ascii="GHEA Grapalat" w:hAnsi="GHEA Grapalat"/>
          <w:i w:val="0"/>
          <w:sz w:val="24"/>
          <w:szCs w:val="24"/>
        </w:rPr>
        <w:t>2M-GHAPDZB-26/01</w:t>
      </w:r>
      <w:r w:rsidR="00D5726C" w:rsidRPr="00D5726C">
        <w:rPr>
          <w:rFonts w:ascii="GHEA Grapalat" w:hAnsi="GHEA Grapalat"/>
          <w:i w:val="0"/>
          <w:sz w:val="24"/>
          <w:szCs w:val="24"/>
        </w:rPr>
        <w:t xml:space="preserve">  </w:t>
      </w:r>
      <w:r w:rsidR="004521DC" w:rsidRPr="004521DC">
        <w:rPr>
          <w:rFonts w:ascii="GHEA Grapalat" w:hAnsi="GHEA Grapalat"/>
          <w:i w:val="0"/>
          <w:sz w:val="24"/>
          <w:szCs w:val="24"/>
        </w:rPr>
        <w:t xml:space="preserve"> </w:t>
      </w:r>
    </w:p>
    <w:p w:rsidR="0091042F" w:rsidRPr="009044F1" w:rsidRDefault="0091042F" w:rsidP="00B46D58">
      <w:pPr>
        <w:pStyle w:val="a3"/>
        <w:widowControl w:val="0"/>
        <w:spacing w:after="160" w:line="240" w:lineRule="auto"/>
        <w:rPr>
          <w:rFonts w:ascii="GHEA Grapalat" w:hAnsi="GHEA Grapalat"/>
          <w:i w:val="0"/>
          <w:sz w:val="24"/>
          <w:szCs w:val="24"/>
        </w:rPr>
      </w:pPr>
    </w:p>
    <w:p w:rsidR="00B52674" w:rsidRPr="00B52674" w:rsidRDefault="00B52674" w:rsidP="00B52674">
      <w:pPr>
        <w:widowControl w:val="0"/>
        <w:ind w:firstLine="709"/>
        <w:rPr>
          <w:rFonts w:ascii="GHEA Grapalat" w:hAnsi="GHEA Grapalat"/>
          <w:sz w:val="22"/>
          <w:szCs w:val="22"/>
        </w:rPr>
      </w:pPr>
      <w:proofErr w:type="gramStart"/>
      <w:r w:rsidRPr="00B52674">
        <w:rPr>
          <w:rFonts w:ascii="GHEA Grapalat" w:hAnsi="GHEA Grapalat"/>
          <w:sz w:val="22"/>
          <w:szCs w:val="22"/>
        </w:rPr>
        <w:t xml:space="preserve">Заказчик  </w:t>
      </w:r>
      <w:r w:rsidRPr="00B52674">
        <w:rPr>
          <w:rFonts w:ascii="GHEA Grapalat" w:hAnsi="GHEA Grapalat"/>
        </w:rPr>
        <w:t>«</w:t>
      </w:r>
      <w:proofErr w:type="gramEnd"/>
      <w:r w:rsidRPr="00B52674">
        <w:rPr>
          <w:rFonts w:ascii="Sylfaen" w:hAnsi="Sylfaen"/>
          <w:sz w:val="20"/>
          <w:szCs w:val="20"/>
        </w:rPr>
        <w:t xml:space="preserve">Веду № 2 </w:t>
      </w:r>
      <w:r w:rsidRPr="00B52674">
        <w:rPr>
          <w:rFonts w:ascii="GHEA Grapalat" w:hAnsi="GHEA Grapalat"/>
        </w:rPr>
        <w:t xml:space="preserve"> детский сад»  HOAK, которая находится в Араратской области  </w:t>
      </w:r>
      <w:r w:rsidRPr="00B52674">
        <w:rPr>
          <w:rFonts w:ascii="Sylfaen" w:hAnsi="Sylfaen"/>
          <w:sz w:val="20"/>
          <w:szCs w:val="20"/>
        </w:rPr>
        <w:t xml:space="preserve">Веди на Касьян 26/17  </w:t>
      </w:r>
      <w:r w:rsidRPr="00B52674">
        <w:rPr>
          <w:rFonts w:ascii="GHEA Grapalat" w:hAnsi="GHEA Grapalat"/>
          <w:sz w:val="22"/>
          <w:szCs w:val="22"/>
        </w:rPr>
        <w:t>объявляет открытый конкурс, который проводится одним этапом.</w:t>
      </w:r>
    </w:p>
    <w:p w:rsidR="00B52674" w:rsidRPr="00B52674" w:rsidRDefault="00B52674" w:rsidP="00B52674">
      <w:pPr>
        <w:widowControl w:val="0"/>
        <w:spacing w:after="160"/>
        <w:ind w:firstLine="567"/>
        <w:jc w:val="both"/>
        <w:rPr>
          <w:rFonts w:ascii="GHEA Grapalat" w:hAnsi="GHEA Grapalat"/>
          <w:spacing w:val="6"/>
          <w:sz w:val="22"/>
          <w:szCs w:val="22"/>
        </w:rPr>
      </w:pPr>
      <w:r w:rsidRPr="00B52674">
        <w:rPr>
          <w:rFonts w:ascii="GHEA Grapalat" w:hAnsi="GHEA Grapalat"/>
          <w:sz w:val="22"/>
          <w:szCs w:val="22"/>
        </w:rPr>
        <w:t>Участнику, отобранному по итогам настоящей процедуры, в</w:t>
      </w:r>
      <w:r w:rsidRPr="00B52674">
        <w:rPr>
          <w:rFonts w:ascii="Courier New" w:hAnsi="Courier New" w:cs="Courier New"/>
          <w:sz w:val="22"/>
          <w:szCs w:val="22"/>
          <w:lang w:val="en-US"/>
        </w:rPr>
        <w:t> </w:t>
      </w:r>
      <w:r w:rsidRPr="00B52674">
        <w:rPr>
          <w:rFonts w:ascii="GHEA Grapalat" w:hAnsi="GHEA Grapalat"/>
          <w:spacing w:val="6"/>
          <w:sz w:val="22"/>
          <w:szCs w:val="22"/>
        </w:rPr>
        <w:t>установленном</w:t>
      </w:r>
      <w:r w:rsidRPr="00B52674">
        <w:rPr>
          <w:rFonts w:ascii="Courier New" w:hAnsi="Courier New" w:cs="Courier New"/>
          <w:spacing w:val="6"/>
          <w:sz w:val="22"/>
          <w:szCs w:val="22"/>
          <w:lang w:val="en-US"/>
        </w:rPr>
        <w:t> </w:t>
      </w:r>
      <w:r w:rsidRPr="00B52674">
        <w:rPr>
          <w:rFonts w:ascii="GHEA Grapalat" w:hAnsi="GHEA Grapalat"/>
          <w:spacing w:val="6"/>
          <w:sz w:val="22"/>
          <w:szCs w:val="22"/>
        </w:rPr>
        <w:t xml:space="preserve">порядке будет предложено заключить договор на </w:t>
      </w:r>
      <w:proofErr w:type="gramStart"/>
      <w:r w:rsidRPr="00B52674">
        <w:rPr>
          <w:rFonts w:ascii="GHEA Grapalat" w:hAnsi="GHEA Grapalat"/>
          <w:spacing w:val="6"/>
          <w:sz w:val="22"/>
          <w:szCs w:val="22"/>
        </w:rPr>
        <w:t xml:space="preserve">поставку  </w:t>
      </w:r>
      <w:r w:rsidRPr="00B52674">
        <w:rPr>
          <w:rFonts w:ascii="Arial Unicode" w:hAnsi="Arial Unicode"/>
          <w:sz w:val="22"/>
          <w:szCs w:val="22"/>
        </w:rPr>
        <w:t>продуктов</w:t>
      </w:r>
      <w:proofErr w:type="gramEnd"/>
      <w:r w:rsidRPr="00B52674">
        <w:rPr>
          <w:rFonts w:ascii="GHEA Grapalat" w:hAnsi="GHEA Grapalat"/>
          <w:sz w:val="22"/>
          <w:szCs w:val="22"/>
        </w:rPr>
        <w:t xml:space="preserve"> (далее — договор).</w:t>
      </w:r>
    </w:p>
    <w:p w:rsidR="00B52674" w:rsidRPr="00B52674" w:rsidRDefault="00B52674" w:rsidP="00B52674">
      <w:pPr>
        <w:widowControl w:val="0"/>
        <w:spacing w:after="160"/>
        <w:ind w:firstLine="567"/>
        <w:jc w:val="both"/>
        <w:rPr>
          <w:rFonts w:ascii="GHEA Grapalat" w:hAnsi="GHEA Grapalat"/>
        </w:rPr>
      </w:pPr>
      <w:r w:rsidRPr="00B52674">
        <w:rPr>
          <w:rFonts w:ascii="GHEA Grapalat" w:hAnsi="GHEA Grapalat"/>
          <w:sz w:val="22"/>
          <w:szCs w:val="22"/>
        </w:rPr>
        <w:t>Согласно статье 7 Закона Республики Армения "О заку</w:t>
      </w:r>
      <w:r w:rsidRPr="00B52674">
        <w:rPr>
          <w:rFonts w:ascii="GHEA Grapalat" w:hAnsi="GHEA Grapalat"/>
        </w:rPr>
        <w:t>пках", любое лицо, независимо от того, является ли оно иностранным физическим лицом, организацией или лицом без гражданства, и меет равное право на участие в</w:t>
      </w:r>
      <w:r w:rsidRPr="00B52674">
        <w:rPr>
          <w:rFonts w:ascii="Courier New" w:hAnsi="Courier New" w:cs="Courier New"/>
          <w:lang w:val="en-US"/>
        </w:rPr>
        <w:t> </w:t>
      </w:r>
      <w:r w:rsidRPr="00B52674">
        <w:rPr>
          <w:rFonts w:ascii="GHEA Grapalat" w:hAnsi="GHEA Grapalat"/>
        </w:rPr>
        <w:t>настоящей процедуре.</w:t>
      </w:r>
    </w:p>
    <w:p w:rsidR="00B52674" w:rsidRPr="00B52674" w:rsidRDefault="00B52674" w:rsidP="00B52674">
      <w:pPr>
        <w:widowControl w:val="0"/>
        <w:spacing w:after="160"/>
        <w:ind w:firstLine="567"/>
        <w:jc w:val="both"/>
        <w:rPr>
          <w:rFonts w:ascii="GHEA Grapalat" w:hAnsi="GHEA Grapalat"/>
        </w:rPr>
      </w:pPr>
      <w:r w:rsidRPr="00B52674">
        <w:rPr>
          <w:rFonts w:ascii="GHEA Grapalat" w:hAnsi="GHEA Grapalat"/>
        </w:rPr>
        <w:t xml:space="preserve">Условия предъявляемые к лицам, не имеющим права на участие </w:t>
      </w:r>
      <w:proofErr w:type="gramStart"/>
      <w:r w:rsidRPr="00B52674">
        <w:rPr>
          <w:rFonts w:ascii="GHEA Grapalat" w:hAnsi="GHEA Grapalat"/>
        </w:rPr>
        <w:t>в  данной</w:t>
      </w:r>
      <w:proofErr w:type="gramEnd"/>
      <w:r w:rsidRPr="00B52674">
        <w:rPr>
          <w:rFonts w:ascii="GHEA Grapalat" w:hAnsi="GHEA Grapalat"/>
        </w:rPr>
        <w:t xml:space="preserve"> процедуре, а также участникам, установлены приглашением на настоящую процедуру.</w:t>
      </w:r>
      <w:r w:rsidRPr="00B52674" w:rsidDel="00052084">
        <w:rPr>
          <w:rFonts w:ascii="GHEA Grapalat" w:hAnsi="GHEA Grapalat"/>
        </w:rPr>
        <w:t xml:space="preserve"> </w:t>
      </w:r>
    </w:p>
    <w:p w:rsidR="00B52674" w:rsidRPr="00B52674" w:rsidRDefault="00B52674" w:rsidP="00B52674">
      <w:pPr>
        <w:widowControl w:val="0"/>
        <w:spacing w:after="160"/>
        <w:ind w:firstLine="567"/>
        <w:jc w:val="both"/>
        <w:rPr>
          <w:rFonts w:ascii="GHEA Grapalat" w:hAnsi="GHEA Grapalat"/>
        </w:rPr>
      </w:pPr>
      <w:r w:rsidRPr="00B52674">
        <w:rPr>
          <w:rFonts w:ascii="GHEA Grapalat" w:hAnsi="GHEA Grapalat"/>
        </w:rPr>
        <w:t>Отобранный участник определяется из числа участников, подавших заявки, оцененные удовлетворительно</w:t>
      </w:r>
      <w:r w:rsidRPr="00B52674">
        <w:rPr>
          <w:rFonts w:ascii="GHEA Grapalat" w:hAnsi="GHEA Grapalat"/>
          <w:lang w:val="hy-AM"/>
        </w:rPr>
        <w:t xml:space="preserve"> </w:t>
      </w:r>
      <w:r w:rsidRPr="00B52674">
        <w:rPr>
          <w:rFonts w:ascii="GHEA Grapalat" w:hAnsi="GHEA Grapalat"/>
        </w:rPr>
        <w:t>по неценовым условиям, по принципу предпочтения, отдаваемого участнику, представившему минимальное ценовое предложение.</w:t>
      </w:r>
    </w:p>
    <w:p w:rsidR="00B52674" w:rsidRPr="00B52674" w:rsidRDefault="00B52674" w:rsidP="00B52674">
      <w:pPr>
        <w:widowControl w:val="0"/>
        <w:spacing w:after="160"/>
        <w:ind w:firstLine="567"/>
        <w:jc w:val="both"/>
        <w:rPr>
          <w:rFonts w:ascii="GHEA Grapalat" w:hAnsi="GHEA Grapalat"/>
        </w:rPr>
      </w:pPr>
      <w:r w:rsidRPr="00B52674">
        <w:rPr>
          <w:rFonts w:ascii="GHEA Grapalat" w:hAnsi="GHEA Grapalat"/>
        </w:rPr>
        <w:lastRenderedPageBreak/>
        <w:t>В отношении настоящей процедуры применяются положения Соглашения Всемирной торговой организации по правительственным закупкам.</w:t>
      </w:r>
      <w:r w:rsidRPr="00B52674">
        <w:rPr>
          <w:rFonts w:ascii="GHEA Grapalat" w:hAnsi="GHEA Grapalat"/>
          <w:vertAlign w:val="superscript"/>
        </w:rPr>
        <w:footnoteReference w:id="2"/>
      </w:r>
    </w:p>
    <w:p w:rsidR="00B52674" w:rsidRPr="00B52674" w:rsidRDefault="00B52674" w:rsidP="00B52674">
      <w:pPr>
        <w:widowControl w:val="0"/>
        <w:spacing w:after="160"/>
        <w:ind w:firstLine="567"/>
        <w:jc w:val="both"/>
        <w:rPr>
          <w:rFonts w:ascii="GHEA Grapalat" w:hAnsi="GHEA Grapalat"/>
          <w:spacing w:val="-6"/>
        </w:rPr>
      </w:pPr>
      <w:r w:rsidRPr="00B52674">
        <w:rPr>
          <w:rFonts w:ascii="GHEA Grapalat" w:hAnsi="GHEA Grapalat"/>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B52674">
        <w:rPr>
          <w:rFonts w:ascii="Courier New" w:hAnsi="Courier New" w:cs="Courier New"/>
          <w:spacing w:val="-6"/>
          <w:lang w:val="en-US"/>
        </w:rPr>
        <w:t> </w:t>
      </w:r>
      <w:r w:rsidRPr="00B52674">
        <w:rPr>
          <w:rFonts w:ascii="GHEA Grapalat" w:hAnsi="GHEA Grapalat"/>
          <w:spacing w:val="-6"/>
        </w:rPr>
        <w:t xml:space="preserve">электронной форме в течение рабочего дня, следующего за днем получения заявления. </w:t>
      </w:r>
    </w:p>
    <w:p w:rsidR="00B52674" w:rsidRPr="00B52674" w:rsidRDefault="00B52674" w:rsidP="00B52674">
      <w:pPr>
        <w:widowControl w:val="0"/>
        <w:spacing w:after="160" w:line="360" w:lineRule="auto"/>
        <w:ind w:firstLine="567"/>
        <w:jc w:val="both"/>
        <w:rPr>
          <w:rFonts w:ascii="GHEA Grapalat" w:hAnsi="GHEA Grapalat"/>
          <w:spacing w:val="6"/>
        </w:rPr>
      </w:pPr>
      <w:r w:rsidRPr="00B52674">
        <w:rPr>
          <w:rFonts w:ascii="GHEA Grapalat" w:hAnsi="GHEA Grapalat"/>
        </w:rPr>
        <w:t xml:space="preserve">Заявки на на открытый конкурс необходимо подавать </w:t>
      </w:r>
      <w:proofErr w:type="gramStart"/>
      <w:r w:rsidRPr="00B52674">
        <w:rPr>
          <w:rFonts w:ascii="GHEA Grapalat" w:hAnsi="GHEA Grapalat"/>
        </w:rPr>
        <w:t>по  адресу</w:t>
      </w:r>
      <w:proofErr w:type="gramEnd"/>
      <w:r w:rsidRPr="00B52674">
        <w:rPr>
          <w:rFonts w:ascii="GHEA Grapalat" w:hAnsi="GHEA Grapalat"/>
          <w:spacing w:val="6"/>
        </w:rPr>
        <w:t xml:space="preserve">  </w:t>
      </w:r>
      <w:r w:rsidRPr="00B52674">
        <w:rPr>
          <w:rFonts w:ascii="Sylfaen" w:hAnsi="Sylfaen"/>
        </w:rPr>
        <w:t>с</w:t>
      </w:r>
      <w:r w:rsidRPr="00B52674">
        <w:rPr>
          <w:rFonts w:ascii="Sylfaen" w:hAnsi="Sylfaen"/>
          <w:lang w:val="hy-AM"/>
        </w:rPr>
        <w:t xml:space="preserve"> </w:t>
      </w:r>
      <w:r w:rsidRPr="00B52674">
        <w:rPr>
          <w:rFonts w:ascii="Sylfaen" w:hAnsi="Sylfaen"/>
        </w:rPr>
        <w:t xml:space="preserve"> </w:t>
      </w:r>
      <w:r w:rsidRPr="00B52674">
        <w:rPr>
          <w:rFonts w:ascii="GHEA Grapalat" w:hAnsi="GHEA Grapalat"/>
        </w:rPr>
        <w:t xml:space="preserve">Араратской области  </w:t>
      </w:r>
      <w:r w:rsidRPr="00B52674">
        <w:rPr>
          <w:rFonts w:ascii="Sylfaen" w:hAnsi="Sylfaen"/>
          <w:sz w:val="20"/>
          <w:szCs w:val="20"/>
        </w:rPr>
        <w:t xml:space="preserve">Веди Касьян 26/17  </w:t>
      </w:r>
      <w:r w:rsidRPr="00B52674">
        <w:rPr>
          <w:rFonts w:ascii="GHEA Grapalat" w:hAnsi="GHEA Grapalat"/>
        </w:rPr>
        <w:t xml:space="preserve"> </w:t>
      </w:r>
      <w:r w:rsidRPr="00B52674">
        <w:rPr>
          <w:rFonts w:ascii="Sylfaen" w:hAnsi="Sylfaen"/>
        </w:rPr>
        <w:t xml:space="preserve"> </w:t>
      </w:r>
      <w:r w:rsidRPr="00B52674">
        <w:rPr>
          <w:rFonts w:ascii="Calibri" w:hAnsi="Calibri"/>
        </w:rPr>
        <w:t xml:space="preserve">в документарной форме,  </w:t>
      </w:r>
      <w:r w:rsidRPr="00B52674">
        <w:rPr>
          <w:rFonts w:ascii="Sylfaen" w:hAnsi="Sylfaen"/>
        </w:rPr>
        <w:t>1</w:t>
      </w:r>
      <w:r w:rsidR="00665B43" w:rsidRPr="00665B43">
        <w:rPr>
          <w:rFonts w:ascii="Sylfaen" w:hAnsi="Sylfaen"/>
        </w:rPr>
        <w:t>6</w:t>
      </w:r>
      <w:r w:rsidRPr="00B52674">
        <w:rPr>
          <w:rFonts w:ascii="Sylfaen" w:hAnsi="Sylfaen"/>
          <w:lang w:val="hy-AM"/>
        </w:rPr>
        <w:t>.</w:t>
      </w:r>
      <w:r w:rsidRPr="00B52674">
        <w:rPr>
          <w:rFonts w:ascii="Sylfaen" w:hAnsi="Sylfaen"/>
        </w:rPr>
        <w:t>00</w:t>
      </w:r>
      <w:r w:rsidRPr="00B52674">
        <w:rPr>
          <w:rFonts w:ascii="Calibri" w:hAnsi="Calibri"/>
        </w:rPr>
        <w:t xml:space="preserve"> часов  7-го  </w:t>
      </w:r>
      <w:r w:rsidRPr="00B52674">
        <w:rPr>
          <w:rFonts w:ascii="GHEA Grapalat" w:hAnsi="GHEA Grapalat"/>
        </w:rPr>
        <w:t>дня со дня опубликования настоящего объявления. Кроме армянского языка заявки могут быть поданы также на английском или русском языке.</w:t>
      </w:r>
    </w:p>
    <w:p w:rsidR="00B52674" w:rsidRPr="00B52674" w:rsidRDefault="00B52674" w:rsidP="00B52674">
      <w:pPr>
        <w:widowControl w:val="0"/>
        <w:spacing w:after="160"/>
        <w:ind w:firstLine="567"/>
        <w:jc w:val="both"/>
        <w:rPr>
          <w:rFonts w:ascii="GHEA Grapalat" w:hAnsi="GHEA Grapalat"/>
          <w:color w:val="FF0000"/>
        </w:rPr>
      </w:pPr>
      <w:r w:rsidRPr="00B52674">
        <w:rPr>
          <w:rFonts w:ascii="GHEA Grapalat" w:hAnsi="GHEA Grapalat"/>
        </w:rPr>
        <w:t xml:space="preserve">Вскрытие заявок будет проводиться по </w:t>
      </w:r>
      <w:proofErr w:type="gramStart"/>
      <w:r w:rsidRPr="00B52674">
        <w:rPr>
          <w:rFonts w:ascii="GHEA Grapalat" w:hAnsi="GHEA Grapalat"/>
        </w:rPr>
        <w:t>адресу  Араратской</w:t>
      </w:r>
      <w:proofErr w:type="gramEnd"/>
      <w:r w:rsidRPr="00B52674">
        <w:rPr>
          <w:rFonts w:ascii="GHEA Grapalat" w:hAnsi="GHEA Grapalat"/>
        </w:rPr>
        <w:t xml:space="preserve"> области  </w:t>
      </w:r>
      <w:r w:rsidRPr="00B52674">
        <w:rPr>
          <w:rFonts w:ascii="Sylfaen" w:hAnsi="Sylfaen"/>
          <w:sz w:val="20"/>
          <w:szCs w:val="20"/>
        </w:rPr>
        <w:t xml:space="preserve">Веди на Касьян </w:t>
      </w:r>
      <w:r w:rsidRPr="00B52674">
        <w:rPr>
          <w:rFonts w:ascii="GHEA Grapalat" w:hAnsi="GHEA Grapalat"/>
        </w:rPr>
        <w:t>26/17 1</w:t>
      </w:r>
      <w:r w:rsidR="00665B43" w:rsidRPr="00665B43">
        <w:rPr>
          <w:rFonts w:ascii="GHEA Grapalat" w:hAnsi="GHEA Grapalat"/>
        </w:rPr>
        <w:t>6</w:t>
      </w:r>
      <w:r w:rsidRPr="00B52674">
        <w:rPr>
          <w:rFonts w:ascii="GHEA Grapalat" w:hAnsi="GHEA Grapalat"/>
        </w:rPr>
        <w:t>.00 в  «19»  12.2025 года .</w:t>
      </w:r>
    </w:p>
    <w:p w:rsidR="00B52674" w:rsidRPr="00B52674" w:rsidRDefault="00B52674" w:rsidP="00B52674">
      <w:pPr>
        <w:widowControl w:val="0"/>
        <w:spacing w:after="160"/>
        <w:ind w:firstLine="567"/>
        <w:jc w:val="both"/>
        <w:rPr>
          <w:rFonts w:ascii="GHEA Grapalat" w:hAnsi="GHEA Grapalat"/>
        </w:rPr>
      </w:pPr>
      <w:r w:rsidRPr="00B52674">
        <w:rPr>
          <w:rFonts w:ascii="GHEA Grapalat" w:hAnsi="GHEA Grapalat"/>
        </w:rPr>
        <w:t>Обжалование данной процедуры осуществляется в порядке, установленном законом РА "О закупках" и гражданским процессуальным кодексом РА.</w:t>
      </w:r>
    </w:p>
    <w:p w:rsidR="00B52674" w:rsidRPr="00B52674" w:rsidRDefault="00B52674" w:rsidP="00B52674">
      <w:pPr>
        <w:widowControl w:val="0"/>
        <w:spacing w:after="160"/>
        <w:ind w:firstLine="567"/>
        <w:jc w:val="both"/>
        <w:rPr>
          <w:rFonts w:ascii="GHEA Grapalat" w:hAnsi="GHEA Grapalat"/>
        </w:rPr>
      </w:pPr>
      <w:r w:rsidRPr="00B52674">
        <w:rPr>
          <w:rFonts w:ascii="GHEA Grapalat" w:hAnsi="GHEA Grapalat"/>
        </w:rPr>
        <w:t>Для получения дополнительной информации, связанной с настоящим</w:t>
      </w:r>
      <w:r w:rsidRPr="00B52674">
        <w:rPr>
          <w:rFonts w:ascii="Courier New" w:hAnsi="Courier New" w:cs="Courier New"/>
          <w:lang w:val="en-US"/>
        </w:rPr>
        <w:t> </w:t>
      </w:r>
      <w:r w:rsidRPr="00B52674">
        <w:rPr>
          <w:rFonts w:ascii="GHEA Grapalat" w:hAnsi="GHEA Grapalat"/>
        </w:rPr>
        <w:t xml:space="preserve">объявлением, можете обратиться к секретарю Оценочной комиссии </w:t>
      </w:r>
    </w:p>
    <w:p w:rsidR="00B52674" w:rsidRPr="00B52674" w:rsidRDefault="00B52674" w:rsidP="00B52674">
      <w:pPr>
        <w:widowControl w:val="0"/>
        <w:spacing w:after="160"/>
        <w:ind w:firstLine="720"/>
        <w:jc w:val="both"/>
        <w:rPr>
          <w:rFonts w:ascii="GHEA Grapalat" w:hAnsi="GHEA Grapalat"/>
          <w:u w:val="single"/>
        </w:rPr>
      </w:pPr>
      <w:r w:rsidRPr="00B52674">
        <w:rPr>
          <w:rFonts w:ascii="GHEA Grapalat" w:hAnsi="GHEA Grapalat"/>
        </w:rPr>
        <w:t xml:space="preserve">Телефон   </w:t>
      </w:r>
      <w:r w:rsidRPr="00B52674">
        <w:rPr>
          <w:rFonts w:ascii="GHEA Grapalat" w:eastAsia="GHEA Grapalat" w:hAnsi="GHEA Grapalat" w:cs="GHEA Grapalat"/>
          <w:sz w:val="20"/>
          <w:lang w:val="hy-AM"/>
        </w:rPr>
        <w:t xml:space="preserve">060881111 </w:t>
      </w:r>
      <w:r w:rsidRPr="00B52674">
        <w:rPr>
          <w:rFonts w:ascii="GHEA Grapalat" w:eastAsia="GHEA Grapalat" w:hAnsi="GHEA Grapalat" w:cs="GHEA Grapalat"/>
          <w:sz w:val="20"/>
        </w:rPr>
        <w:t xml:space="preserve">  </w:t>
      </w:r>
      <w:r w:rsidRPr="00B52674">
        <w:rPr>
          <w:rFonts w:ascii="GHEA Grapalat" w:eastAsia="GHEA Grapalat" w:hAnsi="GHEA Grapalat" w:cs="GHEA Grapalat"/>
          <w:sz w:val="20"/>
          <w:lang w:val="hy-AM"/>
        </w:rPr>
        <w:t>015</w:t>
      </w:r>
    </w:p>
    <w:p w:rsidR="00B52674" w:rsidRPr="00B52674" w:rsidRDefault="00B52674" w:rsidP="00B52674">
      <w:pPr>
        <w:ind w:firstLine="720"/>
        <w:jc w:val="both"/>
        <w:rPr>
          <w:rFonts w:ascii="GHEA Grapalat" w:hAnsi="GHEA Grapalat"/>
          <w:sz w:val="22"/>
          <w:szCs w:val="22"/>
          <w:lang w:val="af-ZA"/>
        </w:rPr>
      </w:pPr>
      <w:r w:rsidRPr="00B52674">
        <w:rPr>
          <w:rFonts w:ascii="GHEA Grapalat" w:hAnsi="GHEA Grapalat"/>
          <w:sz w:val="22"/>
          <w:szCs w:val="22"/>
        </w:rPr>
        <w:t xml:space="preserve">Электронная почта </w:t>
      </w:r>
      <w:r w:rsidRPr="00B52674">
        <w:rPr>
          <w:rFonts w:ascii="GHEA Grapalat" w:hAnsi="GHEA Grapalat"/>
          <w:sz w:val="22"/>
          <w:szCs w:val="22"/>
          <w:lang w:val="en-US"/>
        </w:rPr>
        <w:t>E</w:t>
      </w:r>
      <w:r w:rsidRPr="00B52674">
        <w:rPr>
          <w:rFonts w:ascii="GHEA Grapalat" w:hAnsi="GHEA Grapalat"/>
          <w:sz w:val="22"/>
          <w:szCs w:val="22"/>
        </w:rPr>
        <w:t>-</w:t>
      </w:r>
      <w:r w:rsidRPr="00B52674">
        <w:rPr>
          <w:rFonts w:ascii="GHEA Grapalat" w:hAnsi="GHEA Grapalat"/>
          <w:sz w:val="22"/>
          <w:szCs w:val="22"/>
          <w:lang w:val="en-US"/>
        </w:rPr>
        <w:t>mail</w:t>
      </w:r>
      <w:hyperlink r:id="rId8" w:history="1">
        <w:r w:rsidRPr="00B52674">
          <w:rPr>
            <w:rFonts w:ascii="GHEA Grapalat" w:hAnsi="GHEA Grapalat"/>
            <w:i/>
            <w:color w:val="0000FF"/>
            <w:sz w:val="22"/>
            <w:szCs w:val="22"/>
            <w:lang w:val="af-ZA"/>
          </w:rPr>
          <w:t>vedu.qaxaqapetaran.2017@mail.ru</w:t>
        </w:r>
      </w:hyperlink>
    </w:p>
    <w:p w:rsidR="00B52674" w:rsidRPr="00B52674" w:rsidRDefault="00B52674" w:rsidP="00B52674">
      <w:pPr>
        <w:widowControl w:val="0"/>
        <w:spacing w:after="160"/>
        <w:ind w:firstLine="567"/>
        <w:jc w:val="both"/>
        <w:rPr>
          <w:rFonts w:ascii="Calibri" w:hAnsi="Calibri"/>
          <w:sz w:val="22"/>
          <w:szCs w:val="22"/>
        </w:rPr>
      </w:pPr>
      <w:r w:rsidRPr="00B52674">
        <w:rPr>
          <w:rFonts w:ascii="GHEA Grapalat" w:hAnsi="GHEA Grapalat"/>
          <w:sz w:val="22"/>
          <w:szCs w:val="22"/>
        </w:rPr>
        <w:t>Заказчик</w:t>
      </w:r>
      <w:proofErr w:type="gramStart"/>
      <w:r w:rsidRPr="00B52674">
        <w:rPr>
          <w:rFonts w:ascii="GHEA Grapalat" w:hAnsi="GHEA Grapalat"/>
          <w:sz w:val="22"/>
          <w:szCs w:val="22"/>
        </w:rPr>
        <w:t xml:space="preserve"> </w:t>
      </w:r>
      <w:r w:rsidRPr="00B52674">
        <w:rPr>
          <w:rFonts w:ascii="Sylfaen" w:hAnsi="Sylfaen"/>
          <w:sz w:val="22"/>
          <w:szCs w:val="22"/>
          <w:lang w:val="hy-AM"/>
        </w:rPr>
        <w:t xml:space="preserve">  </w:t>
      </w:r>
      <w:r w:rsidRPr="00B52674">
        <w:rPr>
          <w:rFonts w:ascii="GHEA Grapalat" w:hAnsi="GHEA Grapalat"/>
        </w:rPr>
        <w:t>«</w:t>
      </w:r>
      <w:proofErr w:type="gramEnd"/>
      <w:r w:rsidRPr="00B52674">
        <w:rPr>
          <w:rFonts w:ascii="Sylfaen" w:hAnsi="Sylfaen"/>
        </w:rPr>
        <w:t xml:space="preserve">Веду № 2 </w:t>
      </w:r>
      <w:r w:rsidRPr="00B52674">
        <w:rPr>
          <w:rFonts w:ascii="GHEA Grapalat" w:hAnsi="GHEA Grapalat"/>
        </w:rPr>
        <w:t xml:space="preserve"> детский сад»  HOAK</w:t>
      </w:r>
    </w:p>
    <w:p w:rsidR="00915A97" w:rsidRPr="00D5443D" w:rsidRDefault="00E97182" w:rsidP="00E97182">
      <w:pPr>
        <w:pStyle w:val="a3"/>
        <w:widowControl w:val="0"/>
        <w:spacing w:after="160" w:line="240" w:lineRule="auto"/>
        <w:ind w:left="3969" w:firstLine="0"/>
        <w:rPr>
          <w:rFonts w:ascii="GHEA Grapalat" w:hAnsi="GHEA Grapalat"/>
          <w:i w:val="0"/>
          <w:sz w:val="16"/>
          <w:szCs w:val="16"/>
        </w:rPr>
      </w:pPr>
      <w:r w:rsidRPr="00501D4F">
        <w:rPr>
          <w:rFonts w:ascii="GHEA Grapalat" w:hAnsi="GHEA Grapalat" w:cs="Sylfaen"/>
          <w:b/>
          <w:sz w:val="22"/>
          <w:szCs w:val="22"/>
        </w:rPr>
        <w:br w:type="page"/>
      </w:r>
      <w:r w:rsidR="00915A97">
        <w:rPr>
          <w:rFonts w:ascii="GHEA Grapalat" w:hAnsi="GHEA Grapalat" w:cs="Sylfaen"/>
          <w:b/>
        </w:rPr>
        <w:lastRenderedPageBreak/>
        <w:br w:type="page"/>
      </w:r>
    </w:p>
    <w:p w:rsidR="00E97182" w:rsidRPr="009044F1" w:rsidRDefault="00E97182" w:rsidP="00E97182">
      <w:pPr>
        <w:pStyle w:val="aa"/>
        <w:widowControl w:val="0"/>
        <w:spacing w:after="160"/>
        <w:ind w:firstLine="567"/>
        <w:jc w:val="right"/>
        <w:rPr>
          <w:rFonts w:ascii="GHEA Grapalat" w:hAnsi="GHEA Grapalat" w:cs="Sylfaen"/>
          <w:i/>
        </w:rPr>
      </w:pPr>
      <w:r w:rsidRPr="009044F1">
        <w:rPr>
          <w:rFonts w:ascii="GHEA Grapalat" w:hAnsi="GHEA Grapalat"/>
          <w:i/>
        </w:rPr>
        <w:lastRenderedPageBreak/>
        <w:t>Утверждено</w:t>
      </w:r>
    </w:p>
    <w:p w:rsidR="00E97182" w:rsidRPr="009E3704" w:rsidRDefault="00E97182" w:rsidP="00E97182">
      <w:pPr>
        <w:pStyle w:val="aa"/>
        <w:widowControl w:val="0"/>
        <w:spacing w:after="160"/>
        <w:ind w:firstLine="567"/>
        <w:jc w:val="right"/>
        <w:rPr>
          <w:rFonts w:ascii="GHEA Grapalat" w:hAnsi="GHEA Grapalat"/>
          <w:i/>
        </w:rPr>
      </w:pPr>
      <w:r w:rsidRPr="009044F1">
        <w:rPr>
          <w:rFonts w:ascii="GHEA Grapalat" w:hAnsi="GHEA Grapalat"/>
        </w:rPr>
        <w:t>Решением Оценочной комиссии открытого конкурса</w:t>
      </w:r>
      <w:r w:rsidRPr="001B32D9">
        <w:rPr>
          <w:rFonts w:ascii="GHEA Grapalat" w:hAnsi="GHEA Grapalat" w:cs="Sylfaen"/>
          <w:i/>
        </w:rPr>
        <w:br/>
      </w:r>
      <w:r w:rsidRPr="009E3704">
        <w:rPr>
          <w:rFonts w:ascii="GHEA Grapalat" w:hAnsi="GHEA Grapalat"/>
          <w:i/>
        </w:rPr>
        <w:t xml:space="preserve">под кодом </w:t>
      </w:r>
      <w:r w:rsidR="00B52674">
        <w:rPr>
          <w:rFonts w:ascii="GHEA Grapalat" w:hAnsi="GHEA Grapalat"/>
          <w:i/>
        </w:rPr>
        <w:t>V2M-GHAPDZB-26/01</w:t>
      </w:r>
      <w:r w:rsidR="004521DC" w:rsidRPr="00D5726C">
        <w:rPr>
          <w:rFonts w:ascii="GHEA Grapalat" w:hAnsi="GHEA Grapalat"/>
        </w:rPr>
        <w:t xml:space="preserve">  </w:t>
      </w:r>
      <w:r w:rsidR="004521DC" w:rsidRPr="004521DC">
        <w:rPr>
          <w:rFonts w:ascii="GHEA Grapalat" w:hAnsi="GHEA Grapalat"/>
          <w:i/>
        </w:rPr>
        <w:t xml:space="preserve"> </w:t>
      </w:r>
      <w:r w:rsidRPr="009E3704">
        <w:rPr>
          <w:rFonts w:ascii="GHEA Grapalat" w:hAnsi="GHEA Grapalat"/>
          <w:i/>
        </w:rPr>
        <w:br/>
        <w:t xml:space="preserve">№ 1 </w:t>
      </w:r>
      <w:r w:rsidRPr="00DC2791">
        <w:rPr>
          <w:rFonts w:ascii="GHEA Grapalat" w:hAnsi="GHEA Grapalat"/>
          <w:i/>
        </w:rPr>
        <w:t xml:space="preserve">от </w:t>
      </w:r>
      <w:r w:rsidR="00D74C98" w:rsidRPr="00D74C98">
        <w:rPr>
          <w:rFonts w:ascii="GHEA Grapalat" w:hAnsi="GHEA Grapalat"/>
          <w:i/>
        </w:rPr>
        <w:t>1</w:t>
      </w:r>
      <w:r w:rsidR="00B52674" w:rsidRPr="00B52674">
        <w:rPr>
          <w:rFonts w:ascii="GHEA Grapalat" w:hAnsi="GHEA Grapalat"/>
          <w:i/>
        </w:rPr>
        <w:t>2</w:t>
      </w:r>
      <w:r w:rsidRPr="00DC2791">
        <w:rPr>
          <w:rFonts w:ascii="GHEA Grapalat" w:hAnsi="GHEA Grapalat"/>
        </w:rPr>
        <w:t>.</w:t>
      </w:r>
      <w:r>
        <w:rPr>
          <w:rFonts w:ascii="GHEA Grapalat" w:hAnsi="GHEA Grapalat"/>
          <w:lang w:val="hy-AM"/>
        </w:rPr>
        <w:t>1</w:t>
      </w:r>
      <w:r w:rsidR="00F77044" w:rsidRPr="00F77044">
        <w:rPr>
          <w:rFonts w:ascii="GHEA Grapalat" w:hAnsi="GHEA Grapalat"/>
        </w:rPr>
        <w:t>2</w:t>
      </w:r>
      <w:r w:rsidRPr="00DC2791">
        <w:rPr>
          <w:rFonts w:ascii="GHEA Grapalat" w:hAnsi="GHEA Grapalat"/>
        </w:rPr>
        <w:t>.</w:t>
      </w:r>
      <w:r>
        <w:rPr>
          <w:rFonts w:ascii="GHEA Grapalat" w:hAnsi="GHEA Grapalat"/>
          <w:i/>
        </w:rPr>
        <w:t>202</w:t>
      </w:r>
      <w:r w:rsidR="00F77044" w:rsidRPr="00F77044">
        <w:rPr>
          <w:rFonts w:ascii="GHEA Grapalat" w:hAnsi="GHEA Grapalat"/>
          <w:i/>
        </w:rPr>
        <w:t>5</w:t>
      </w:r>
      <w:r w:rsidRPr="00DC2791">
        <w:rPr>
          <w:rFonts w:ascii="GHEA Grapalat" w:hAnsi="GHEA Grapalat"/>
          <w:i/>
        </w:rPr>
        <w:t>г.</w:t>
      </w:r>
    </w:p>
    <w:p w:rsidR="00E97182" w:rsidRPr="009044F1" w:rsidRDefault="00E97182" w:rsidP="00E97182">
      <w:pPr>
        <w:pStyle w:val="aa"/>
        <w:widowControl w:val="0"/>
        <w:spacing w:after="160"/>
        <w:ind w:firstLine="567"/>
        <w:jc w:val="right"/>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E97182" w:rsidRPr="003A1EBB" w:rsidRDefault="00E97182" w:rsidP="00E97182">
      <w:pPr>
        <w:pStyle w:val="aa"/>
        <w:widowControl w:val="0"/>
        <w:spacing w:after="160"/>
        <w:ind w:right="-7" w:firstLine="567"/>
        <w:jc w:val="center"/>
        <w:rPr>
          <w:rFonts w:ascii="GHEA Grapalat" w:hAnsi="GHEA Grapalat"/>
        </w:rPr>
      </w:pPr>
    </w:p>
    <w:p w:rsidR="004521DC" w:rsidRDefault="004521DC" w:rsidP="00E97182">
      <w:pPr>
        <w:widowControl w:val="0"/>
        <w:spacing w:after="160"/>
        <w:ind w:right="-7" w:firstLine="567"/>
        <w:jc w:val="center"/>
        <w:rPr>
          <w:rFonts w:ascii="GHEA Grapalat" w:hAnsi="GHEA Grapalat"/>
        </w:rPr>
      </w:pPr>
      <w:r w:rsidRPr="004521DC">
        <w:rPr>
          <w:rFonts w:ascii="Sylfaen" w:hAnsi="Sylfaen"/>
        </w:rPr>
        <w:t xml:space="preserve">«Веду № </w:t>
      </w:r>
      <w:proofErr w:type="gramStart"/>
      <w:r w:rsidR="00B52674" w:rsidRPr="00B52674">
        <w:rPr>
          <w:rFonts w:ascii="Sylfaen" w:hAnsi="Sylfaen"/>
        </w:rPr>
        <w:t>2</w:t>
      </w:r>
      <w:r w:rsidRPr="004521DC">
        <w:rPr>
          <w:rFonts w:ascii="Sylfaen" w:hAnsi="Sylfaen"/>
        </w:rPr>
        <w:t xml:space="preserve">  детский</w:t>
      </w:r>
      <w:proofErr w:type="gramEnd"/>
      <w:r w:rsidRPr="004521DC">
        <w:rPr>
          <w:rFonts w:ascii="Sylfaen" w:hAnsi="Sylfaen"/>
        </w:rPr>
        <w:t xml:space="preserve">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p>
    <w:p w:rsidR="00E97182" w:rsidRPr="00E97182" w:rsidRDefault="00E97182" w:rsidP="00E97182">
      <w:pPr>
        <w:widowControl w:val="0"/>
        <w:spacing w:after="160"/>
        <w:ind w:right="-7" w:firstLine="567"/>
        <w:jc w:val="center"/>
        <w:rPr>
          <w:rFonts w:ascii="GHEA Grapalat" w:hAnsi="GHEA Grapalat" w:cs="Sylfaen"/>
          <w:b/>
        </w:rPr>
      </w:pPr>
      <w:r w:rsidRPr="00E97182">
        <w:rPr>
          <w:rFonts w:ascii="GHEA Grapalat" w:hAnsi="GHEA Grapalat"/>
          <w:b/>
        </w:rPr>
        <w:t>ПРИГЛАШЕНИЕ</w:t>
      </w:r>
    </w:p>
    <w:p w:rsidR="00E97182" w:rsidRPr="00E97182" w:rsidRDefault="00E97182" w:rsidP="00E9718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tLeast"/>
        <w:jc w:val="center"/>
        <w:rPr>
          <w:rFonts w:ascii="GHEA Grapalat" w:hAnsi="GHEA Grapalat" w:cs="Courier New"/>
          <w:b/>
          <w:lang w:val="hy-AM" w:eastAsia="en-US" w:bidi="ar-SA"/>
        </w:rPr>
      </w:pPr>
      <w:r w:rsidRPr="00E97182">
        <w:rPr>
          <w:rFonts w:ascii="GHEA Grapalat" w:hAnsi="GHEA Grapalat" w:cs="Courier New"/>
          <w:b/>
          <w:lang w:eastAsia="en-US" w:bidi="ar-SA"/>
        </w:rPr>
        <w:t xml:space="preserve">НА </w:t>
      </w:r>
      <w:proofErr w:type="gramStart"/>
      <w:r w:rsidRPr="00E97182">
        <w:rPr>
          <w:rFonts w:ascii="GHEA Grapalat" w:hAnsi="GHEA Grapalat" w:cs="Courier New"/>
          <w:b/>
          <w:lang w:eastAsia="en-US" w:bidi="ar-SA"/>
        </w:rPr>
        <w:t>ЗАПРОС  КОТИРОВОК</w:t>
      </w:r>
      <w:proofErr w:type="gramEnd"/>
      <w:r w:rsidRPr="00E97182">
        <w:rPr>
          <w:rFonts w:ascii="GHEA Grapalat" w:hAnsi="GHEA Grapalat" w:cs="Courier New"/>
          <w:b/>
          <w:lang w:eastAsia="en-US" w:bidi="ar-SA"/>
        </w:rPr>
        <w:t xml:space="preserve">, ОБЪЯВЛЕННЫЙ С ЦЕЛЬЮ ПРИОБРЕТЕНИЯ «ПРОДУКТОВ»ДЛЯ НУЖД </w:t>
      </w:r>
    </w:p>
    <w:p w:rsidR="00E97182" w:rsidRPr="00E97182" w:rsidRDefault="004521DC" w:rsidP="00E97182">
      <w:pPr>
        <w:rPr>
          <w:rFonts w:ascii="GHEA Grapalat" w:hAnsi="GHEA Grapalat"/>
          <w:b/>
        </w:rPr>
      </w:pPr>
      <w:r w:rsidRPr="00B727DA">
        <w:rPr>
          <w:rFonts w:ascii="Sylfaen" w:hAnsi="Sylfaen"/>
        </w:rPr>
        <w:t xml:space="preserve">                                                      </w:t>
      </w:r>
      <w:r w:rsidRPr="00A67D5D">
        <w:rPr>
          <w:rFonts w:ascii="Sylfaen" w:hAnsi="Sylfaen"/>
        </w:rPr>
        <w:t xml:space="preserve">«Веду № </w:t>
      </w:r>
      <w:proofErr w:type="gramStart"/>
      <w:r w:rsidR="00B52674" w:rsidRPr="00665B43">
        <w:rPr>
          <w:rFonts w:ascii="Sylfaen" w:hAnsi="Sylfaen"/>
        </w:rPr>
        <w:t>2</w:t>
      </w:r>
      <w:r w:rsidRPr="00A67D5D">
        <w:rPr>
          <w:rFonts w:ascii="Sylfaen" w:hAnsi="Sylfaen"/>
        </w:rPr>
        <w:t xml:space="preserve">  детский</w:t>
      </w:r>
      <w:proofErr w:type="gramEnd"/>
      <w:r w:rsidRPr="00A67D5D">
        <w:rPr>
          <w:rFonts w:ascii="Sylfaen" w:hAnsi="Sylfaen"/>
        </w:rPr>
        <w:t xml:space="preserve">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r w:rsidR="00E97182" w:rsidRPr="00E97182">
        <w:rPr>
          <w:rFonts w:ascii="GHEA Grapalat" w:hAnsi="GHEA Grapalat"/>
          <w:b/>
        </w:rPr>
        <w:br w:type="page"/>
      </w:r>
    </w:p>
    <w:p w:rsidR="00E97182" w:rsidRPr="00E97182" w:rsidRDefault="00E97182" w:rsidP="00E97182">
      <w:pPr>
        <w:widowControl w:val="0"/>
        <w:spacing w:after="160"/>
        <w:ind w:firstLine="567"/>
        <w:jc w:val="both"/>
        <w:rPr>
          <w:rFonts w:ascii="GHEA Grapalat" w:hAnsi="GHEA Grapalat" w:cs="Sylfaen"/>
          <w:b/>
          <w:i/>
        </w:rPr>
      </w:pPr>
      <w:r w:rsidRPr="00E97182">
        <w:rPr>
          <w:rFonts w:ascii="GHEA Grapalat" w:hAnsi="GHEA Grapalat"/>
          <w:b/>
          <w:i/>
        </w:rPr>
        <w:lastRenderedPageBreak/>
        <w:t>Уважаемый участник, прежде чем составить и подать заявку просим Вас</w:t>
      </w:r>
      <w:r w:rsidRPr="00E97182">
        <w:rPr>
          <w:rFonts w:ascii="Calibri" w:hAnsi="Calibri" w:cs="Calibri"/>
          <w:b/>
          <w:i/>
          <w:lang w:val="en-US"/>
        </w:rPr>
        <w:t> </w:t>
      </w:r>
      <w:r w:rsidRPr="00E97182">
        <w:rPr>
          <w:rFonts w:ascii="GHEA Grapalat" w:hAnsi="GHEA Grapalat"/>
          <w:b/>
          <w:i/>
        </w:rPr>
        <w:t xml:space="preserve">подробно изучить настоящее Приглашение, поскольку не соответствующие Приглашению заявки подлежат отклонению. </w:t>
      </w:r>
    </w:p>
    <w:p w:rsidR="00E97182" w:rsidRPr="00E97182" w:rsidRDefault="00E97182" w:rsidP="00E97182">
      <w:pPr>
        <w:widowControl w:val="0"/>
        <w:spacing w:after="160"/>
        <w:ind w:firstLine="567"/>
        <w:jc w:val="both"/>
        <w:rPr>
          <w:rFonts w:ascii="GHEA Grapalat" w:hAnsi="GHEA Grapalat"/>
          <w:b/>
          <w:i/>
        </w:rPr>
      </w:pPr>
    </w:p>
    <w:p w:rsidR="00E97182" w:rsidRPr="00E97182" w:rsidRDefault="00E97182" w:rsidP="00E97182">
      <w:pPr>
        <w:widowControl w:val="0"/>
        <w:spacing w:after="160"/>
        <w:ind w:firstLine="567"/>
        <w:jc w:val="center"/>
        <w:rPr>
          <w:rFonts w:ascii="GHEA Grapalat" w:hAnsi="GHEA Grapalat" w:cs="Sylfaen"/>
          <w:b/>
        </w:rPr>
      </w:pPr>
      <w:r w:rsidRPr="00E97182">
        <w:rPr>
          <w:rFonts w:ascii="GHEA Grapalat" w:hAnsi="GHEA Grapalat"/>
          <w:b/>
        </w:rPr>
        <w:br w:type="page"/>
      </w: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p>
    <w:p w:rsidR="00E97182" w:rsidRPr="00E97182" w:rsidRDefault="00E97182" w:rsidP="00E97182">
      <w:pPr>
        <w:widowControl w:val="0"/>
        <w:spacing w:after="160"/>
        <w:jc w:val="center"/>
        <w:rPr>
          <w:rFonts w:ascii="GHEA Grapalat" w:hAnsi="GHEA Grapalat"/>
          <w:b/>
        </w:rPr>
      </w:pPr>
      <w:r w:rsidRPr="00E97182">
        <w:rPr>
          <w:rFonts w:ascii="GHEA Grapalat" w:hAnsi="GHEA Grapalat"/>
          <w:b/>
        </w:rPr>
        <w:t>СОДЕРЖАНИЕ</w:t>
      </w:r>
    </w:p>
    <w:p w:rsidR="00E97182" w:rsidRPr="00E97182" w:rsidRDefault="00E97182" w:rsidP="00E97182">
      <w:pPr>
        <w:widowControl w:val="0"/>
        <w:spacing w:after="160"/>
        <w:ind w:firstLine="567"/>
        <w:jc w:val="center"/>
        <w:rPr>
          <w:rFonts w:ascii="GHEA Grapalat" w:hAnsi="GHEA Grapalat"/>
          <w:b/>
        </w:rPr>
      </w:pPr>
    </w:p>
    <w:p w:rsidR="004521DC" w:rsidRDefault="004521DC" w:rsidP="00E97182">
      <w:pPr>
        <w:widowControl w:val="0"/>
        <w:spacing w:after="160"/>
        <w:jc w:val="center"/>
        <w:rPr>
          <w:rFonts w:ascii="GHEA Grapalat" w:hAnsi="GHEA Grapalat"/>
        </w:rPr>
      </w:pPr>
      <w:r w:rsidRPr="004521DC">
        <w:rPr>
          <w:rFonts w:ascii="Sylfaen" w:hAnsi="Sylfaen"/>
        </w:rPr>
        <w:t xml:space="preserve">«Веду № </w:t>
      </w:r>
      <w:proofErr w:type="gramStart"/>
      <w:r w:rsidR="00B52674" w:rsidRPr="00665B43">
        <w:rPr>
          <w:rFonts w:ascii="Sylfaen" w:hAnsi="Sylfaen"/>
        </w:rPr>
        <w:t>2</w:t>
      </w:r>
      <w:r w:rsidRPr="004521DC">
        <w:rPr>
          <w:rFonts w:ascii="Sylfaen" w:hAnsi="Sylfaen"/>
        </w:rPr>
        <w:t xml:space="preserve">  детский</w:t>
      </w:r>
      <w:proofErr w:type="gramEnd"/>
      <w:r w:rsidRPr="004521DC">
        <w:rPr>
          <w:rFonts w:ascii="Sylfaen" w:hAnsi="Sylfaen"/>
        </w:rPr>
        <w:t xml:space="preserve"> сад» </w:t>
      </w:r>
      <w:r w:rsidRPr="004550D7">
        <w:rPr>
          <w:rFonts w:ascii="Sylfaen" w:hAnsi="Sylfaen"/>
          <w:lang w:val="en-US"/>
        </w:rPr>
        <w:t>HOAK</w:t>
      </w:r>
      <w:r w:rsidRPr="0015555B">
        <w:rPr>
          <w:rFonts w:ascii="GHEA Grapalat" w:hAnsi="GHEA Grapalat"/>
        </w:rPr>
        <w:t xml:space="preserve"> </w:t>
      </w:r>
      <w:r>
        <w:rPr>
          <w:rFonts w:ascii="GHEA Grapalat" w:hAnsi="GHEA Grapalat"/>
        </w:rPr>
        <w:t xml:space="preserve"> </w:t>
      </w:r>
    </w:p>
    <w:p w:rsidR="00E97182" w:rsidRPr="00501D4F" w:rsidRDefault="00E97182" w:rsidP="00E97182">
      <w:pPr>
        <w:widowControl w:val="0"/>
        <w:spacing w:after="160"/>
        <w:jc w:val="center"/>
        <w:rPr>
          <w:rFonts w:ascii="GHEA Grapalat" w:hAnsi="GHEA Grapalat"/>
        </w:rPr>
      </w:pPr>
      <w:r w:rsidRPr="00E97182">
        <w:rPr>
          <w:rFonts w:ascii="GHEA Grapalat" w:hAnsi="GHEA Grapalat"/>
          <w:b/>
        </w:rPr>
        <w:t xml:space="preserve">ПРИГЛАШЕНИЯ НА ОТКРЫТЫЙ КОНКУРС, </w:t>
      </w:r>
      <w:r w:rsidRPr="00E97182">
        <w:rPr>
          <w:rFonts w:ascii="GHEA Grapalat" w:hAnsi="GHEA Grapalat"/>
          <w:b/>
        </w:rPr>
        <w:br/>
      </w:r>
      <w:r w:rsidRPr="00501D4F">
        <w:rPr>
          <w:rFonts w:ascii="GHEA Grapalat" w:hAnsi="GHEA Grapalat"/>
          <w:b/>
        </w:rPr>
        <w:t>ОБЪЯВЛЕННЫЙ С ЦЕЛЬЮ ПРИОБРЕТЕНИЯ</w:t>
      </w:r>
    </w:p>
    <w:p w:rsidR="00096865" w:rsidRPr="009044F1" w:rsidRDefault="00160AE4" w:rsidP="00B46D58">
      <w:pPr>
        <w:widowControl w:val="0"/>
        <w:spacing w:after="160"/>
        <w:jc w:val="center"/>
        <w:rPr>
          <w:rFonts w:ascii="GHEA Grapalat" w:hAnsi="GHEA Grapalat"/>
          <w:i/>
        </w:rPr>
      </w:pPr>
      <w:r w:rsidRPr="009044F1">
        <w:rPr>
          <w:rFonts w:ascii="GHEA Grapalat" w:hAnsi="GHEA Grapalat"/>
          <w:b/>
        </w:rPr>
        <w:t>ОБЪЯВЛЕННЫЙ С ЦЕЛЬЮ ПРИОБРЕТЕНИЯ</w:t>
      </w:r>
    </w:p>
    <w:p w:rsidR="00C67E80" w:rsidRPr="009044F1" w:rsidRDefault="00C67E80" w:rsidP="00B46D58">
      <w:pPr>
        <w:widowControl w:val="0"/>
        <w:spacing w:after="160"/>
        <w:jc w:val="center"/>
        <w:rPr>
          <w:rFonts w:ascii="GHEA Grapalat" w:hAnsi="GHEA Grapalat" w:cs="Sylfaen"/>
          <w:b/>
        </w:rPr>
      </w:pPr>
    </w:p>
    <w:p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rsidR="002E069D" w:rsidRPr="008842CE" w:rsidRDefault="002E069D" w:rsidP="00B46D58">
      <w:pPr>
        <w:widowControl w:val="0"/>
        <w:spacing w:after="160"/>
        <w:jc w:val="center"/>
        <w:rPr>
          <w:rFonts w:ascii="GHEA Grapalat" w:hAnsi="GHEA Grapalat"/>
        </w:rPr>
      </w:pP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proofErr w:type="gramStart"/>
      <w:r w:rsidR="00174DAB" w:rsidRPr="003D0E3C">
        <w:rPr>
          <w:rFonts w:ascii="GHEA Grapalat" w:hAnsi="GHEA Grapalat"/>
        </w:rPr>
        <w:t>квалификаци</w:t>
      </w:r>
      <w:r w:rsidR="00174DAB">
        <w:rPr>
          <w:rFonts w:ascii="GHEA Grapalat" w:hAnsi="GHEA Grapalat"/>
        </w:rPr>
        <w:t>и  и</w:t>
      </w:r>
      <w:proofErr w:type="gramEnd"/>
      <w:r w:rsidR="00174DAB">
        <w:rPr>
          <w:rFonts w:ascii="GHEA Grapalat" w:hAnsi="GHEA Grapalat"/>
        </w:rPr>
        <w:t xml:space="preserve"> </w:t>
      </w:r>
      <w:r w:rsidR="00543BAE">
        <w:rPr>
          <w:rFonts w:ascii="GHEA Grapalat" w:hAnsi="GHEA Grapalat"/>
        </w:rPr>
        <w:t>договора</w:t>
      </w:r>
      <w:r w:rsidRPr="009044F1">
        <w:rPr>
          <w:rFonts w:ascii="GHEA Grapalat" w:hAnsi="GHEA Grapalat"/>
        </w:rPr>
        <w:t xml:space="preserve"> </w:t>
      </w: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520F57" w:rsidRDefault="00520F57" w:rsidP="00B46D58">
      <w:pPr>
        <w:widowControl w:val="0"/>
        <w:spacing w:after="160"/>
        <w:jc w:val="center"/>
        <w:rPr>
          <w:rFonts w:ascii="GHEA Grapalat" w:hAnsi="GHEA Grapalat"/>
          <w:b/>
        </w:rPr>
      </w:pPr>
    </w:p>
    <w:p w:rsidR="00520F57" w:rsidRDefault="00520F57" w:rsidP="00B46D58">
      <w:pPr>
        <w:widowControl w:val="0"/>
        <w:spacing w:after="160"/>
        <w:jc w:val="center"/>
        <w:rPr>
          <w:rFonts w:ascii="GHEA Grapalat" w:hAnsi="GHEA Grapalat"/>
          <w:b/>
        </w:rPr>
      </w:pPr>
    </w:p>
    <w:p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rsidR="008842CE" w:rsidRPr="00374F4A" w:rsidRDefault="008842CE" w:rsidP="00B46D58">
      <w:pPr>
        <w:widowControl w:val="0"/>
        <w:spacing w:after="160"/>
        <w:jc w:val="center"/>
        <w:rPr>
          <w:rFonts w:ascii="GHEA Grapalat" w:hAnsi="GHEA Grapalat"/>
          <w:b/>
        </w:rPr>
      </w:pPr>
    </w:p>
    <w:p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НА ОТКРЫТЫЙ КОНКУРС</w:t>
      </w:r>
    </w:p>
    <w:p w:rsidR="00520F57" w:rsidRPr="008842CE" w:rsidRDefault="00520F57" w:rsidP="00B46D58">
      <w:pPr>
        <w:widowControl w:val="0"/>
        <w:spacing w:after="160"/>
        <w:jc w:val="center"/>
        <w:rPr>
          <w:rFonts w:ascii="GHEA Grapalat" w:hAnsi="GHEA Grapalat"/>
          <w:b/>
        </w:rPr>
      </w:pPr>
    </w:p>
    <w:p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lastRenderedPageBreak/>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7B7F" w:rsidRDefault="00E17B7F">
      <w:pPr>
        <w:rPr>
          <w:rFonts w:ascii="GHEA Grapalat" w:hAnsi="GHEA Grapalat"/>
          <w:spacing w:val="-6"/>
        </w:rPr>
      </w:pPr>
      <w:r>
        <w:rPr>
          <w:rFonts w:ascii="GHEA Grapalat" w:hAnsi="GHEA Grapalat"/>
          <w:spacing w:val="-6"/>
        </w:rPr>
        <w:br w:type="page"/>
      </w:r>
    </w:p>
    <w:p w:rsidR="00096865" w:rsidRPr="006D2DF7" w:rsidRDefault="00E17B7F" w:rsidP="00E17B7F">
      <w:pPr>
        <w:widowControl w:val="0"/>
        <w:spacing w:after="160"/>
        <w:ind w:hanging="567"/>
        <w:jc w:val="both"/>
        <w:rPr>
          <w:rFonts w:ascii="GHEA Grapalat" w:hAnsi="GHEA Grapalat"/>
          <w:spacing w:val="-6"/>
        </w:rPr>
      </w:pP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B52674">
        <w:rPr>
          <w:rFonts w:ascii="GHEA Grapalat" w:hAnsi="GHEA Grapalat"/>
          <w:i/>
        </w:rPr>
        <w:t>V2M-GHAPDZB-26/</w:t>
      </w:r>
      <w:proofErr w:type="gramStart"/>
      <w:r w:rsidR="00B52674">
        <w:rPr>
          <w:rFonts w:ascii="GHEA Grapalat" w:hAnsi="GHEA Grapalat"/>
          <w:i/>
        </w:rPr>
        <w:t>01</w:t>
      </w:r>
      <w:r w:rsidR="00D5726C" w:rsidRPr="00D5726C">
        <w:rPr>
          <w:rFonts w:ascii="GHEA Grapalat" w:hAnsi="GHEA Grapalat"/>
          <w:i/>
        </w:rPr>
        <w:t xml:space="preserve">  </w:t>
      </w:r>
      <w:r w:rsidR="00096865" w:rsidRPr="006D2DF7">
        <w:rPr>
          <w:rFonts w:ascii="GHEA Grapalat" w:hAnsi="GHEA Grapalat"/>
          <w:spacing w:val="-6"/>
        </w:rPr>
        <w:t>(</w:t>
      </w:r>
      <w:proofErr w:type="gramEnd"/>
      <w:r w:rsidR="00096865" w:rsidRPr="006D2DF7">
        <w:rPr>
          <w:rFonts w:ascii="GHEA Grapalat" w:hAnsi="GHEA Grapalat"/>
          <w:spacing w:val="-6"/>
        </w:rPr>
        <w:t>далее — процедура).</w:t>
      </w:r>
    </w:p>
    <w:p w:rsidR="00096865" w:rsidRPr="000B2CFA" w:rsidRDefault="00096865" w:rsidP="00B46D58">
      <w:pPr>
        <w:widowControl w:val="0"/>
        <w:spacing w:after="16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мая 2017 года (далее — Порядок) и иных правовых актов, и имеет цель информировать лиц (далее — участник), намеренных участвовать в объявленной "наименование заказчика"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9044F1" w:rsidRDefault="00096865" w:rsidP="00B46D58">
      <w:pPr>
        <w:widowControl w:val="0"/>
        <w:spacing w:after="16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9044F1" w:rsidRDefault="00096865" w:rsidP="00B46D58">
      <w:pPr>
        <w:widowControl w:val="0"/>
        <w:spacing w:after="16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7223C7" w:rsidRPr="009044F1" w:rsidRDefault="00A81DD5" w:rsidP="007223C7">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Адрес электронной почты секретаря оценочной комиссии </w:t>
      </w:r>
      <w:r w:rsidR="007223C7" w:rsidRPr="009044F1">
        <w:rPr>
          <w:rFonts w:ascii="GHEA Grapalat" w:hAnsi="GHEA Grapalat"/>
          <w:sz w:val="24"/>
          <w:szCs w:val="24"/>
        </w:rPr>
        <w:t>"</w:t>
      </w:r>
      <w:hyperlink r:id="rId9" w:history="1">
        <w:r w:rsidR="007223C7" w:rsidRPr="00501D4F">
          <w:rPr>
            <w:rStyle w:val="a9"/>
            <w:rFonts w:ascii="GHEA Grapalat" w:hAnsi="GHEA Grapalat"/>
            <w:i/>
            <w:sz w:val="24"/>
            <w:szCs w:val="24"/>
            <w:lang w:val="af-ZA"/>
          </w:rPr>
          <w:t>vedu.qaxaqapetaran.2017@mail.ru</w:t>
        </w:r>
      </w:hyperlink>
      <w:r w:rsidR="007223C7" w:rsidRPr="009044F1">
        <w:rPr>
          <w:rFonts w:ascii="GHEA Grapalat" w:hAnsi="GHEA Grapalat"/>
          <w:sz w:val="24"/>
          <w:szCs w:val="24"/>
        </w:rPr>
        <w:t>".</w:t>
      </w:r>
    </w:p>
    <w:p w:rsidR="00096865" w:rsidRPr="009044F1" w:rsidRDefault="00F5653D" w:rsidP="007223C7">
      <w:pPr>
        <w:pStyle w:val="23"/>
        <w:widowControl w:val="0"/>
        <w:spacing w:after="160" w:line="240" w:lineRule="auto"/>
        <w:ind w:firstLine="567"/>
        <w:rPr>
          <w:rFonts w:ascii="GHEA Grapalat" w:hAnsi="GHEA Grapalat"/>
        </w:rPr>
      </w:pPr>
      <w:r w:rsidRPr="009044F1">
        <w:rPr>
          <w:rFonts w:ascii="GHEA Grapalat" w:hAnsi="GHEA Grapalat"/>
        </w:rPr>
        <w:br w:type="page"/>
      </w:r>
      <w:r w:rsidR="00E97182" w:rsidRPr="00E97182">
        <w:rPr>
          <w:rFonts w:ascii="GHEA Grapalat" w:hAnsi="GHEA Grapalat"/>
        </w:rPr>
        <w:lastRenderedPageBreak/>
        <w:t xml:space="preserve">                                                                                 </w:t>
      </w:r>
      <w:r w:rsidRPr="009044F1">
        <w:rPr>
          <w:rFonts w:ascii="GHEA Grapalat" w:hAnsi="GHEA Grapalat"/>
        </w:rPr>
        <w:t>ЧАСТЬ I</w:t>
      </w:r>
    </w:p>
    <w:p w:rsidR="00096865" w:rsidRPr="009044F1" w:rsidRDefault="00096865" w:rsidP="00B46D58">
      <w:pPr>
        <w:pStyle w:val="3"/>
        <w:keepNext w:val="0"/>
        <w:widowControl w:val="0"/>
        <w:spacing w:after="160" w:line="240" w:lineRule="auto"/>
        <w:rPr>
          <w:rFonts w:ascii="GHEA Grapalat" w:hAnsi="GHEA Grapalat"/>
          <w:sz w:val="24"/>
          <w:szCs w:val="24"/>
        </w:rPr>
      </w:pP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E97182" w:rsidRDefault="007223C7" w:rsidP="004521DC">
      <w:pPr>
        <w:pStyle w:val="HTML"/>
        <w:shd w:val="clear" w:color="auto" w:fill="FFFFFF"/>
        <w:spacing w:line="360" w:lineRule="atLeast"/>
        <w:jc w:val="center"/>
        <w:rPr>
          <w:rFonts w:ascii="GHEA Grapalat" w:hAnsi="GHEA Grapalat"/>
          <w:sz w:val="24"/>
          <w:szCs w:val="24"/>
        </w:rPr>
      </w:pPr>
      <w:r w:rsidRPr="009044F1">
        <w:rPr>
          <w:rFonts w:ascii="GHEA Grapalat" w:hAnsi="GHEA Grapalat"/>
        </w:rPr>
        <w:t>1.1</w:t>
      </w:r>
      <w:r w:rsidRPr="008E6E51">
        <w:rPr>
          <w:rFonts w:ascii="GHEA Grapalat" w:hAnsi="GHEA Grapalat"/>
        </w:rPr>
        <w:t>.</w:t>
      </w:r>
      <w:r w:rsidRPr="00090699">
        <w:rPr>
          <w:rFonts w:ascii="GHEA Grapalat" w:hAnsi="GHEA Grapalat"/>
        </w:rPr>
        <w:tab/>
      </w:r>
      <w:r w:rsidR="00E97182" w:rsidRPr="009044F1">
        <w:rPr>
          <w:rFonts w:ascii="GHEA Grapalat" w:hAnsi="GHEA Grapalat"/>
          <w:sz w:val="24"/>
          <w:szCs w:val="24"/>
        </w:rPr>
        <w:t xml:space="preserve">Предметом закупки является приобретение </w:t>
      </w:r>
      <w:r w:rsidR="004521DC" w:rsidRPr="004521DC">
        <w:rPr>
          <w:rFonts w:ascii="Sylfaen" w:hAnsi="Sylfaen"/>
        </w:rPr>
        <w:t xml:space="preserve">«Веду № </w:t>
      </w:r>
      <w:proofErr w:type="gramStart"/>
      <w:r w:rsidR="00B52674" w:rsidRPr="00B52674">
        <w:rPr>
          <w:rFonts w:ascii="Sylfaen" w:hAnsi="Sylfaen"/>
        </w:rPr>
        <w:t>2</w:t>
      </w:r>
      <w:r w:rsidR="004521DC" w:rsidRPr="004521DC">
        <w:rPr>
          <w:rFonts w:ascii="Sylfaen" w:hAnsi="Sylfaen"/>
        </w:rPr>
        <w:t xml:space="preserve">  детский</w:t>
      </w:r>
      <w:proofErr w:type="gramEnd"/>
      <w:r w:rsidR="004521DC" w:rsidRPr="004521DC">
        <w:rPr>
          <w:rFonts w:ascii="Sylfaen" w:hAnsi="Sylfaen"/>
        </w:rPr>
        <w:t xml:space="preserve"> сад» </w:t>
      </w:r>
      <w:r w:rsidR="004521DC" w:rsidRPr="004550D7">
        <w:rPr>
          <w:rFonts w:ascii="Sylfaen" w:hAnsi="Sylfaen"/>
          <w:lang w:val="en-US"/>
        </w:rPr>
        <w:t>HOAK</w:t>
      </w:r>
      <w:r w:rsidR="004521DC" w:rsidRPr="0015555B">
        <w:rPr>
          <w:rFonts w:ascii="GHEA Grapalat" w:hAnsi="GHEA Grapalat"/>
        </w:rPr>
        <w:t xml:space="preserve"> </w:t>
      </w:r>
      <w:r w:rsidR="004521DC">
        <w:rPr>
          <w:rFonts w:ascii="GHEA Grapalat" w:hAnsi="GHEA Grapalat"/>
        </w:rPr>
        <w:t xml:space="preserve"> </w:t>
      </w:r>
      <w:r w:rsidR="00E97182" w:rsidRPr="009044F1">
        <w:rPr>
          <w:rFonts w:ascii="GHEA Grapalat" w:hAnsi="GHEA Grapalat"/>
          <w:sz w:val="24"/>
          <w:szCs w:val="24"/>
        </w:rPr>
        <w:t>(далее — также товар) для нужд "</w:t>
      </w:r>
      <w:r w:rsidR="00E97182" w:rsidRPr="009E3704">
        <w:rPr>
          <w:rFonts w:ascii="Arial Unicode" w:hAnsi="Arial Unicode"/>
          <w:sz w:val="24"/>
          <w:szCs w:val="24"/>
        </w:rPr>
        <w:t xml:space="preserve"> </w:t>
      </w:r>
      <w:r w:rsidR="00E97182">
        <w:rPr>
          <w:rFonts w:ascii="Arial Unicode" w:hAnsi="Arial Unicode"/>
          <w:sz w:val="24"/>
          <w:szCs w:val="24"/>
        </w:rPr>
        <w:t>продуктов</w:t>
      </w:r>
      <w:r w:rsidR="00E97182" w:rsidRPr="009044F1">
        <w:rPr>
          <w:rFonts w:ascii="GHEA Grapalat" w:hAnsi="GHEA Grapalat"/>
          <w:sz w:val="24"/>
          <w:szCs w:val="24"/>
        </w:rPr>
        <w:t xml:space="preserve"> ", которые сгруппированы в </w:t>
      </w:r>
      <w:r w:rsidR="00E97182" w:rsidRPr="00A67D5D">
        <w:rPr>
          <w:rFonts w:ascii="GHEA Grapalat" w:hAnsi="GHEA Grapalat"/>
          <w:sz w:val="24"/>
          <w:szCs w:val="24"/>
        </w:rPr>
        <w:t xml:space="preserve">лоты </w:t>
      </w:r>
      <w:r w:rsidR="00B52674" w:rsidRPr="00B52674">
        <w:rPr>
          <w:rFonts w:ascii="GHEA Grapalat" w:hAnsi="GHEA Grapalat"/>
          <w:sz w:val="24"/>
          <w:szCs w:val="24"/>
        </w:rPr>
        <w:t>55</w:t>
      </w:r>
      <w:r w:rsidR="00E97182" w:rsidRPr="00A67D5D">
        <w:rPr>
          <w:rFonts w:ascii="GHEA Grapalat" w:hAnsi="GHEA Grapalat"/>
          <w:sz w:val="24"/>
          <w:szCs w:val="24"/>
        </w:rPr>
        <w:t>":</w:t>
      </w:r>
    </w:p>
    <w:p w:rsidR="00B52674" w:rsidRPr="00A67D5D" w:rsidRDefault="00B52674" w:rsidP="004521DC">
      <w:pPr>
        <w:pStyle w:val="HTML"/>
        <w:shd w:val="clear" w:color="auto" w:fill="FFFFFF"/>
        <w:spacing w:line="360" w:lineRule="atLeast"/>
        <w:jc w:val="center"/>
        <w:rPr>
          <w:rFonts w:ascii="GHEA Grapalat" w:hAnsi="GHEA Grapalat"/>
          <w:i/>
          <w:sz w:val="24"/>
          <w:szCs w:val="24"/>
        </w:rPr>
      </w:pPr>
    </w:p>
    <w:tbl>
      <w:tblPr>
        <w:tblpPr w:leftFromText="180" w:rightFromText="180" w:vertAnchor="text" w:tblpY="1"/>
        <w:tblOverlap w:val="never"/>
        <w:tblW w:w="9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2581"/>
        <w:gridCol w:w="5528"/>
      </w:tblGrid>
      <w:tr w:rsidR="00665B43" w:rsidRPr="00164A19" w:rsidTr="00F86125">
        <w:trPr>
          <w:trHeight w:val="480"/>
        </w:trPr>
        <w:tc>
          <w:tcPr>
            <w:tcW w:w="4282" w:type="dxa"/>
            <w:gridSpan w:val="2"/>
            <w:vAlign w:val="center"/>
          </w:tcPr>
          <w:p w:rsidR="00665B43" w:rsidRDefault="00665B43" w:rsidP="00F86125">
            <w:r>
              <w:rPr>
                <w:noProof/>
              </w:rPr>
              <mc:AlternateContent>
                <mc:Choice Requires="wps">
                  <w:drawing>
                    <wp:anchor distT="0" distB="0" distL="114300" distR="114300" simplePos="0" relativeHeight="251661312" behindDoc="0" locked="0" layoutInCell="1" allowOverlap="1" wp14:anchorId="79D73164" wp14:editId="4F8EC3D6">
                      <wp:simplePos x="0" y="0"/>
                      <wp:positionH relativeFrom="leftMargin">
                        <wp:align>left</wp:align>
                      </wp:positionH>
                      <wp:positionV relativeFrom="page">
                        <wp:posOffset>0</wp:posOffset>
                      </wp:positionV>
                      <wp:extent cx="7765200" cy="219600"/>
                      <wp:effectExtent l="0" t="0" r="0" b="9525"/>
                      <wp:wrapNone/>
                      <wp:docPr id="1"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665B43" w:rsidRDefault="00665B43" w:rsidP="00665B43">
                                  <w:pPr>
                                    <w:contextualSpacing/>
                                  </w:pPr>
                                  <w:r>
                                    <w:rPr>
                                      <w:noProof/>
                                      <w:position w:val="-6"/>
                                    </w:rPr>
                                    <w:drawing>
                                      <wp:inline distT="0" distB="0" distL="0" distR="0" wp14:anchorId="611D6563" wp14:editId="3FC76D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1" w:tooltip="Doc Translator - www.onlinedoctranslator.com" w:history="1">
                                    <w:r>
                                      <w:rPr>
                                        <w:rFonts w:ascii="Roboto" w:hAnsi="Roboto"/>
                                        <w:color w:val="0F2B46"/>
                                        <w:sz w:val="18"/>
                                        <w:szCs w:val="18"/>
                                      </w:rPr>
                                      <w:t>П</w:t>
                                    </w:r>
                                    <w:r>
                                      <w:rPr>
                                        <w:rFonts w:ascii="Roboto" w:hAnsi="Roboto"/>
                                        <w:color w:val="0F2B46"/>
                                        <w:sz w:val="18"/>
                                        <w:szCs w:val="18"/>
                                        <w:u w:val="single"/>
                                      </w:rPr>
                                      <w:t>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type w14:anchorId="79D73164" id="_x0000_t202" coordsize="21600,21600" o:spt="202" path="m,l,21600r21600,l21600,xe">
                      <v:stroke joinstyle="miter"/>
                      <v:path gradientshapeok="t" o:connecttype="rect"/>
                    </v:shapetype>
                    <v:shape id="ODT_ATTR_LBL_SHAPE" o:spid="_x0000_s1026" type="#_x0000_t202" style="position:absolute;margin-left:0;margin-top:0;width:611.45pt;height:17.3pt;z-index:251661312;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" fillcolor="#f2f2f2" stroked="f">
                      <v:textbox inset=",0,,0">
                        <w:txbxContent>
                          <w:p w:rsidR="00665B43" w:rsidRDefault="00665B43" w:rsidP="00665B43">
                            <w:pPr>
                              <w:contextualSpacing/>
                            </w:pPr>
                            <w:r>
                              <w:rPr>
                                <w:noProof/>
                                <w:position w:val="-6"/>
                              </w:rPr>
                              <w:drawing>
                                <wp:inline distT="0" distB="0" distL="0" distR="0" wp14:anchorId="611D6563" wp14:editId="3FC76D18">
                                  <wp:extent cx="316230" cy="179705"/>
                                  <wp:effectExtent l="0" t="0" r="0" b="0"/>
                                  <wp:docPr id="100010001"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2" w:tooltip="Doc Translator - www.onlinedoctranslator.com" w:history="1">
                              <w:r>
                                <w:rPr>
                                  <w:rFonts w:ascii="Roboto" w:hAnsi="Roboto"/>
                                  <w:color w:val="0F2B46"/>
                                  <w:sz w:val="18"/>
                                  <w:szCs w:val="18"/>
                                </w:rPr>
                                <w:t>П</w:t>
                              </w:r>
                              <w:r>
                                <w:rPr>
                                  <w:rFonts w:ascii="Roboto" w:hAnsi="Roboto"/>
                                  <w:color w:val="0F2B46"/>
                                  <w:sz w:val="18"/>
                                  <w:szCs w:val="18"/>
                                  <w:u w:val="single"/>
                                </w:rPr>
                                <w:t>doctranslator.com</w:t>
                              </w:r>
                            </w:hyperlink>
                          </w:p>
                        </w:txbxContent>
                      </v:textbox>
                      <w10:wrap anchorx="margin" anchory="page"/>
                    </v:shape>
                  </w:pict>
                </mc:Fallback>
              </mc:AlternateContent>
            </w:r>
          </w:p>
          <w:p w:rsidR="00665B43" w:rsidRPr="00164A19" w:rsidRDefault="00665B43" w:rsidP="00F86125">
            <w:pPr>
              <w:jc w:val="center"/>
              <w:rPr>
                <w:rFonts w:ascii="GHEA Grapalat" w:hAnsi="GHEA Grapalat"/>
                <w:b/>
                <w:bCs/>
                <w:i/>
                <w:iCs/>
                <w:sz w:val="14"/>
                <w:szCs w:val="14"/>
                <w:lang w:val="af-ZA"/>
              </w:rPr>
            </w:pPr>
            <w:r w:rsidRPr="00164A19">
              <w:rPr>
                <w:rFonts w:ascii="GHEA Grapalat" w:hAnsi="GHEA Grapalat"/>
                <w:b/>
                <w:bCs/>
                <w:i/>
                <w:iCs/>
                <w:sz w:val="14"/>
                <w:szCs w:val="14"/>
                <w:lang w:val="af-ZA"/>
              </w:rPr>
              <w:t>Размеры</w:t>
            </w:r>
          </w:p>
        </w:tc>
        <w:tc>
          <w:tcPr>
            <w:tcW w:w="5528" w:type="dxa"/>
            <w:vMerge w:val="restart"/>
            <w:vAlign w:val="center"/>
          </w:tcPr>
          <w:p w:rsidR="00665B43" w:rsidRPr="00164A19" w:rsidRDefault="00665B43" w:rsidP="00F86125">
            <w:pPr>
              <w:jc w:val="center"/>
              <w:rPr>
                <w:rFonts w:ascii="GHEA Grapalat" w:hAnsi="GHEA Grapalat"/>
                <w:b/>
                <w:bCs/>
                <w:i/>
                <w:iCs/>
                <w:sz w:val="20"/>
                <w:szCs w:val="20"/>
                <w:lang w:val="af-ZA"/>
              </w:rPr>
            </w:pPr>
            <w:r w:rsidRPr="00164A19">
              <w:rPr>
                <w:rFonts w:ascii="GHEA Grapalat" w:hAnsi="GHEA Grapalat"/>
                <w:b/>
                <w:bCs/>
                <w:i/>
                <w:iCs/>
                <w:sz w:val="20"/>
                <w:szCs w:val="20"/>
                <w:lang w:val="af-ZA"/>
              </w:rPr>
              <w:t>Название измерения</w:t>
            </w:r>
          </w:p>
        </w:tc>
      </w:tr>
      <w:tr w:rsidR="00665B43" w:rsidRPr="00164A19" w:rsidTr="00F86125">
        <w:trPr>
          <w:trHeight w:val="292"/>
        </w:trPr>
        <w:tc>
          <w:tcPr>
            <w:tcW w:w="1701" w:type="dxa"/>
            <w:vAlign w:val="center"/>
          </w:tcPr>
          <w:p w:rsidR="00665B43" w:rsidRPr="00164A19" w:rsidRDefault="00665B43" w:rsidP="00F86125">
            <w:pPr>
              <w:ind w:firstLine="540"/>
              <w:jc w:val="center"/>
              <w:rPr>
                <w:rFonts w:ascii="GHEA Grapalat" w:hAnsi="GHEA Grapalat"/>
                <w:b/>
                <w:bCs/>
                <w:i/>
                <w:iCs/>
                <w:sz w:val="14"/>
                <w:szCs w:val="14"/>
                <w:lang w:val="af-ZA"/>
              </w:rPr>
            </w:pPr>
            <w:r w:rsidRPr="00164A19">
              <w:rPr>
                <w:rFonts w:ascii="GHEA Grapalat" w:hAnsi="GHEA Grapalat"/>
                <w:b/>
                <w:bCs/>
                <w:i/>
                <w:iCs/>
                <w:sz w:val="14"/>
                <w:szCs w:val="14"/>
                <w:lang w:val="af-ZA"/>
              </w:rPr>
              <w:t>числа</w:t>
            </w:r>
          </w:p>
        </w:tc>
        <w:tc>
          <w:tcPr>
            <w:tcW w:w="2581" w:type="dxa"/>
            <w:tcBorders>
              <w:bottom w:val="single" w:sz="4" w:space="0" w:color="auto"/>
            </w:tcBorders>
            <w:vAlign w:val="center"/>
          </w:tcPr>
          <w:p w:rsidR="00665B43" w:rsidRPr="00164A19" w:rsidRDefault="00665B43" w:rsidP="00F86125">
            <w:pPr>
              <w:ind w:firstLine="540"/>
              <w:jc w:val="center"/>
              <w:rPr>
                <w:rFonts w:ascii="GHEA Grapalat" w:hAnsi="GHEA Grapalat"/>
                <w:b/>
                <w:bCs/>
                <w:i/>
                <w:iCs/>
                <w:sz w:val="14"/>
                <w:szCs w:val="14"/>
                <w:lang w:val="af-ZA"/>
              </w:rPr>
            </w:pPr>
            <w:r w:rsidRPr="00164A19">
              <w:rPr>
                <w:rFonts w:ascii="GHEA Grapalat" w:hAnsi="GHEA Grapalat"/>
                <w:b/>
                <w:bCs/>
                <w:i/>
                <w:iCs/>
                <w:sz w:val="14"/>
                <w:szCs w:val="14"/>
                <w:lang w:val="hy-AM"/>
              </w:rPr>
              <w:t>цена покупки</w:t>
            </w:r>
          </w:p>
        </w:tc>
        <w:tc>
          <w:tcPr>
            <w:tcW w:w="5528" w:type="dxa"/>
            <w:vMerge/>
            <w:vAlign w:val="center"/>
          </w:tcPr>
          <w:p w:rsidR="00665B43" w:rsidRPr="00164A19" w:rsidRDefault="00665B43" w:rsidP="00F86125">
            <w:pPr>
              <w:jc w:val="center"/>
              <w:rPr>
                <w:rFonts w:ascii="GHEA Grapalat" w:hAnsi="GHEA Grapalat"/>
                <w:b/>
                <w:bCs/>
                <w:i/>
                <w:iCs/>
                <w:sz w:val="20"/>
                <w:szCs w:val="20"/>
                <w:lang w:val="af-ZA"/>
              </w:rPr>
            </w:pP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sz w:val="16"/>
                <w:szCs w:val="20"/>
                <w:lang w:val="af-ZA"/>
              </w:rPr>
            </w:pPr>
          </w:p>
        </w:tc>
        <w:tc>
          <w:tcPr>
            <w:tcW w:w="2581" w:type="dxa"/>
            <w:tcBorders>
              <w:top w:val="single" w:sz="4" w:space="0" w:color="auto"/>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lang w:val="af-ZA"/>
              </w:rPr>
            </w:pPr>
            <w:r w:rsidRPr="00164A19">
              <w:rPr>
                <w:rFonts w:ascii="Sylfaen" w:hAnsi="Sylfaen"/>
                <w:color w:val="000000"/>
                <w:sz w:val="20"/>
                <w:szCs w:val="20"/>
                <w:lang w:val="af-ZA"/>
              </w:rPr>
              <w:t>945000</w:t>
            </w:r>
          </w:p>
        </w:tc>
        <w:tc>
          <w:tcPr>
            <w:tcW w:w="5528" w:type="dxa"/>
            <w:tcBorders>
              <w:top w:val="single" w:sz="4" w:space="0" w:color="auto"/>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olor w:val="FF0000"/>
                <w:u w:val="single"/>
                <w:vertAlign w:val="subscript"/>
                <w:lang w:val="af-ZA"/>
              </w:rPr>
            </w:pPr>
            <w:r w:rsidRPr="00164A19">
              <w:rPr>
                <w:rFonts w:ascii="Sylfaen" w:hAnsi="Sylfaen"/>
                <w:color w:val="000000"/>
                <w:sz w:val="20"/>
                <w:szCs w:val="20"/>
                <w:lang w:val="af-ZA"/>
              </w:rPr>
              <w:t>Хлеб</w:t>
            </w:r>
            <w:r w:rsidRPr="00164A19">
              <w:rPr>
                <w:rFonts w:ascii="Calibri" w:hAnsi="Calibri"/>
                <w:color w:val="000000"/>
                <w:sz w:val="20"/>
                <w:szCs w:val="20"/>
                <w:lang w:val="af-ZA"/>
              </w:rPr>
              <w:t xml:space="preserve"> </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lang w:val="af-ZA"/>
              </w:rPr>
            </w:pPr>
            <w:r w:rsidRPr="00164A19">
              <w:rPr>
                <w:rFonts w:ascii="Sylfaen" w:hAnsi="Sylfaen"/>
                <w:color w:val="000000"/>
                <w:sz w:val="20"/>
                <w:szCs w:val="20"/>
                <w:lang w:val="af-ZA"/>
              </w:rPr>
              <w:t>161500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olor w:val="FF0000"/>
                <w:lang w:val="af-ZA"/>
              </w:rPr>
            </w:pPr>
            <w:r w:rsidRPr="00164A19">
              <w:rPr>
                <w:rFonts w:ascii="Sylfaen" w:hAnsi="Sylfaen"/>
                <w:color w:val="000000"/>
                <w:sz w:val="20"/>
                <w:szCs w:val="20"/>
                <w:lang w:val="af-ZA"/>
              </w:rPr>
              <w:t>Овсяный блин</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sz w:val="20"/>
                <w:szCs w:val="20"/>
                <w:lang w:val="af-ZA"/>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lang w:val="af-ZA"/>
              </w:rPr>
            </w:pPr>
            <w:r w:rsidRPr="00164A19">
              <w:rPr>
                <w:rFonts w:ascii="Sylfaen" w:hAnsi="Sylfaen"/>
                <w:color w:val="000000"/>
                <w:sz w:val="20"/>
                <w:szCs w:val="20"/>
                <w:lang w:val="af-ZA"/>
              </w:rPr>
              <w:t>24000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lang w:val="af-ZA"/>
              </w:rPr>
            </w:pPr>
            <w:r w:rsidRPr="00164A19">
              <w:rPr>
                <w:rFonts w:ascii="Sylfaen" w:hAnsi="Sylfaen"/>
                <w:color w:val="000000"/>
                <w:sz w:val="20"/>
                <w:szCs w:val="20"/>
                <w:lang w:val="af-ZA"/>
              </w:rPr>
              <w:t>Паста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sz w:val="20"/>
                <w:szCs w:val="20"/>
                <w:lang w:val="af-ZA"/>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lang w:val="af-ZA"/>
              </w:rPr>
            </w:pPr>
            <w:r w:rsidRPr="00164A19">
              <w:rPr>
                <w:rFonts w:ascii="Sylfaen" w:hAnsi="Sylfaen"/>
                <w:color w:val="000000"/>
                <w:sz w:val="20"/>
                <w:szCs w:val="20"/>
                <w:lang w:val="af-ZA"/>
              </w:rPr>
              <w:t>88200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lang w:val="af-ZA"/>
              </w:rPr>
            </w:pPr>
            <w:r w:rsidRPr="00164A19">
              <w:rPr>
                <w:rFonts w:ascii="Sylfaen" w:hAnsi="Sylfaen"/>
                <w:color w:val="000000"/>
                <w:sz w:val="20"/>
                <w:szCs w:val="20"/>
                <w:lang w:val="af-ZA"/>
              </w:rPr>
              <w:t>Сахар</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lang w:val="af-ZA"/>
              </w:rPr>
            </w:pPr>
            <w:r w:rsidRPr="00164A19">
              <w:rPr>
                <w:rFonts w:ascii="Sylfaen" w:hAnsi="Sylfaen"/>
                <w:color w:val="000000"/>
                <w:sz w:val="20"/>
                <w:szCs w:val="20"/>
                <w:lang w:val="af-ZA"/>
              </w:rPr>
              <w:t>705000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lang w:val="af-ZA"/>
              </w:rPr>
            </w:pPr>
            <w:r w:rsidRPr="00164A19">
              <w:rPr>
                <w:rFonts w:ascii="Sylfaen" w:hAnsi="Sylfaen"/>
                <w:color w:val="000000"/>
                <w:sz w:val="20"/>
                <w:szCs w:val="20"/>
                <w:lang w:val="af-ZA"/>
              </w:rPr>
              <w:t>Масло</w:t>
            </w:r>
            <w:r w:rsidRPr="00164A19">
              <w:rPr>
                <w:rFonts w:ascii="Calibri" w:hAnsi="Calibri"/>
                <w:color w:val="000000"/>
                <w:sz w:val="20"/>
                <w:szCs w:val="20"/>
                <w:lang w:val="af-ZA"/>
              </w:rPr>
              <w:t xml:space="preserve"> </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sz w:val="20"/>
                <w:szCs w:val="20"/>
                <w:lang w:val="af-ZA"/>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lang w:val="af-ZA"/>
              </w:rPr>
            </w:pPr>
            <w:r w:rsidRPr="00164A19">
              <w:rPr>
                <w:rFonts w:ascii="Sylfaen" w:hAnsi="Sylfaen"/>
                <w:color w:val="000000"/>
                <w:sz w:val="20"/>
                <w:szCs w:val="20"/>
                <w:lang w:val="af-ZA"/>
              </w:rPr>
              <w:t>81900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lang w:val="af-ZA"/>
              </w:rPr>
            </w:pPr>
            <w:r w:rsidRPr="00164A19">
              <w:rPr>
                <w:rFonts w:ascii="Sylfaen" w:hAnsi="Sylfaen"/>
                <w:color w:val="000000"/>
                <w:sz w:val="20"/>
                <w:szCs w:val="20"/>
                <w:lang w:val="af-ZA"/>
              </w:rPr>
              <w:t>Чечевица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sz w:val="20"/>
                <w:szCs w:val="20"/>
                <w:lang w:val="af-ZA"/>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lang w:val="af-ZA"/>
              </w:rPr>
            </w:pPr>
            <w:r w:rsidRPr="00164A19">
              <w:rPr>
                <w:rFonts w:ascii="Sylfaen" w:hAnsi="Sylfaen"/>
                <w:color w:val="000000"/>
                <w:sz w:val="20"/>
                <w:szCs w:val="20"/>
                <w:lang w:val="af-ZA"/>
              </w:rPr>
              <w:t>21200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lang w:val="af-ZA"/>
              </w:rPr>
            </w:pPr>
            <w:r w:rsidRPr="00164A19">
              <w:rPr>
                <w:rFonts w:ascii="Sylfaen" w:hAnsi="Sylfaen"/>
                <w:color w:val="000000"/>
                <w:sz w:val="20"/>
                <w:szCs w:val="20"/>
                <w:lang w:val="af-ZA"/>
              </w:rPr>
              <w:t>Горох</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полный</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54000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Зернистая</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бобы</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1000350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Яйца: 1 шт.</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1892000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Говядина</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мясо</w:t>
            </w:r>
            <w:r w:rsidRPr="00164A19">
              <w:rPr>
                <w:rFonts w:ascii="Calibri" w:hAnsi="Calibri"/>
                <w:color w:val="000000"/>
                <w:sz w:val="20"/>
                <w:szCs w:val="20"/>
                <w:lang w:val="af-ZA"/>
              </w:rPr>
              <w:t xml:space="preserve"> </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2979200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Курица</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грудное мясо</w:t>
            </w:r>
            <w:r w:rsidRPr="00164A19">
              <w:rPr>
                <w:rFonts w:ascii="Calibri" w:hAnsi="Calibri"/>
                <w:color w:val="000000"/>
                <w:sz w:val="20"/>
                <w:szCs w:val="20"/>
                <w:lang w:val="af-ZA"/>
              </w:rPr>
              <w:t xml:space="preserve"> </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530000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Сыр</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бедный</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1462500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Молоко</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1495000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Йогурт</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100000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Любитель воды</w:t>
            </w:r>
            <w:r w:rsidRPr="00164A19">
              <w:rPr>
                <w:rFonts w:ascii="Calibri" w:hAnsi="Calibri"/>
                <w:color w:val="000000"/>
                <w:sz w:val="20"/>
                <w:szCs w:val="20"/>
                <w:lang w:val="af-ZA"/>
              </w:rPr>
              <w:t xml:space="preserve"> </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310000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Творог</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16200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Соль</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еда</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маленький</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3400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Дрожжи</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17500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Газировка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22000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Какао</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154000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Зеленый</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горох</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консервированная банка/420 г</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194000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Кукуруза</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консервированная банка/340 г</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27000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Пряность/красный и черный</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перец</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1470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лавровый лист</w:t>
            </w:r>
            <w:r w:rsidRPr="00164A19">
              <w:rPr>
                <w:rFonts w:ascii="Arial" w:hAnsi="Arial" w:cs="Arial"/>
                <w:color w:val="000000"/>
                <w:sz w:val="20"/>
                <w:szCs w:val="20"/>
                <w:lang w:val="af-ZA"/>
              </w:rPr>
              <w:t xml:space="preserve"> </w:t>
            </w:r>
            <w:r w:rsidRPr="00164A19">
              <w:rPr>
                <w:rFonts w:ascii="Sylfaen" w:hAnsi="Sylfaen"/>
                <w:color w:val="000000"/>
                <w:sz w:val="20"/>
                <w:szCs w:val="20"/>
                <w:lang w:val="af-ZA"/>
              </w:rPr>
              <w:t>сушеный</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175000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Капуста</w:t>
            </w:r>
            <w:r w:rsidRPr="00164A19">
              <w:rPr>
                <w:rFonts w:ascii="Calibri" w:hAnsi="Calibri"/>
                <w:color w:val="000000"/>
                <w:sz w:val="20"/>
                <w:szCs w:val="20"/>
                <w:lang w:val="af-ZA"/>
              </w:rPr>
              <w:t xml:space="preserve"> </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lang w:val="en-US"/>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65000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Помидор</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вставить</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color w:val="FF0000"/>
              </w:rPr>
            </w:pPr>
            <w:r w:rsidRPr="00164A19">
              <w:rPr>
                <w:rFonts w:ascii="Sylfaen" w:hAnsi="Sylfaen"/>
                <w:color w:val="000000"/>
                <w:sz w:val="20"/>
                <w:szCs w:val="20"/>
                <w:lang w:val="af-ZA"/>
              </w:rPr>
              <w:t>244800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Sylfaen"/>
                <w:color w:val="000000"/>
                <w:lang w:val="af-ZA"/>
              </w:rPr>
            </w:pPr>
            <w:r w:rsidRPr="00164A19">
              <w:rPr>
                <w:rFonts w:ascii="Sylfaen" w:hAnsi="Sylfaen"/>
                <w:color w:val="000000"/>
                <w:sz w:val="20"/>
                <w:szCs w:val="20"/>
                <w:lang w:val="af-ZA"/>
              </w:rPr>
              <w:t>Картофель</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GHEA Grapalat" w:hAnsi="GHEA Grapalat"/>
                <w:bCs/>
                <w:color w:val="000000"/>
                <w:lang w:val="af-ZA"/>
              </w:rPr>
            </w:pPr>
            <w:r w:rsidRPr="00164A19">
              <w:rPr>
                <w:rFonts w:ascii="Sylfaen" w:hAnsi="Sylfaen"/>
                <w:color w:val="000000"/>
                <w:sz w:val="20"/>
                <w:szCs w:val="20"/>
                <w:lang w:val="af-ZA"/>
              </w:rPr>
              <w:t>36960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Зеленый</w:t>
            </w:r>
            <w:r w:rsidRPr="00164A19">
              <w:rPr>
                <w:rFonts w:ascii="Calibri" w:hAnsi="Calibri"/>
                <w:color w:val="000000"/>
                <w:sz w:val="20"/>
                <w:szCs w:val="20"/>
                <w:lang w:val="af-ZA"/>
              </w:rPr>
              <w:t xml:space="preserve"> </w:t>
            </w:r>
            <w:r w:rsidRPr="00164A19">
              <w:rPr>
                <w:rFonts w:ascii="Sylfaen" w:hAnsi="Sylfaen"/>
                <w:color w:val="000000"/>
                <w:sz w:val="20"/>
                <w:szCs w:val="20"/>
                <w:lang w:val="af-ZA"/>
              </w:rPr>
              <w:t>смешанный</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42000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Цветная капуста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315000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Морковь</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39000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Лук</w:t>
            </w:r>
            <w:r w:rsidRPr="00164A19">
              <w:rPr>
                <w:rFonts w:ascii="Calibri" w:hAnsi="Calibri"/>
                <w:color w:val="000000"/>
                <w:sz w:val="20"/>
                <w:szCs w:val="20"/>
                <w:lang w:val="af-ZA"/>
              </w:rPr>
              <w:t>,</w:t>
            </w:r>
            <w:r w:rsidRPr="00164A19">
              <w:rPr>
                <w:rFonts w:ascii="Sylfaen" w:hAnsi="Sylfaen"/>
                <w:color w:val="000000"/>
                <w:sz w:val="20"/>
                <w:szCs w:val="20"/>
                <w:lang w:val="af-ZA"/>
              </w:rPr>
              <w:t>голова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52500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Огурец (сезонный)</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61250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Помидоры (сезонные)</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18000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Тысяча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39000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Специи (сезонные)</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62500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Рука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100000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Брокколи</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13500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Тыква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16250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Тыква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680000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Яблоко</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224000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Банан</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45000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Клубника (сезонная)</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45000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Малина (сезонный сорт)</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8000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Абрикос</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22500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Изюм</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60000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Мандарин</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48000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Апельсин</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20000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Лимон</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30000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слива</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195000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Горох</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22500</w:t>
            </w:r>
          </w:p>
        </w:tc>
        <w:tc>
          <w:tcPr>
            <w:tcW w:w="5528" w:type="dxa"/>
            <w:tcBorders>
              <w:top w:val="nil"/>
              <w:left w:val="single" w:sz="4" w:space="0" w:color="auto"/>
              <w:bottom w:val="single" w:sz="4" w:space="0" w:color="auto"/>
              <w:right w:val="single" w:sz="4" w:space="0" w:color="auto"/>
            </w:tcBorders>
            <w:shd w:val="clear" w:color="000000" w:fill="FFFFFF"/>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Баклажан</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1040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Паксимат</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44000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Лаваш/1 кг/</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366</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Ваниль</w:t>
            </w:r>
          </w:p>
        </w:tc>
      </w:tr>
      <w:tr w:rsidR="00665B43" w:rsidRPr="00164A19" w:rsidTr="00F86125">
        <w:tc>
          <w:tcPr>
            <w:tcW w:w="1701" w:type="dxa"/>
            <w:vAlign w:val="bottom"/>
          </w:tcPr>
          <w:p w:rsidR="00665B43" w:rsidRPr="00164A19" w:rsidRDefault="00665B43" w:rsidP="00665B43">
            <w:pPr>
              <w:numPr>
                <w:ilvl w:val="0"/>
                <w:numId w:val="46"/>
              </w:numPr>
              <w:jc w:val="center"/>
              <w:rPr>
                <w:rFonts w:ascii="GHEA Grapalat" w:hAnsi="GHEA Grapalat"/>
                <w:color w:val="000000"/>
                <w:sz w:val="20"/>
                <w:szCs w:val="20"/>
              </w:rPr>
            </w:pPr>
          </w:p>
        </w:tc>
        <w:tc>
          <w:tcPr>
            <w:tcW w:w="2581"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center"/>
              <w:rPr>
                <w:rFonts w:ascii="Calibri" w:hAnsi="Calibri"/>
                <w:color w:val="000000"/>
                <w:lang w:val="af-ZA"/>
              </w:rPr>
            </w:pPr>
            <w:r w:rsidRPr="00164A19">
              <w:rPr>
                <w:rFonts w:ascii="Sylfaen" w:hAnsi="Sylfaen"/>
                <w:color w:val="000000"/>
                <w:sz w:val="20"/>
                <w:szCs w:val="20"/>
                <w:lang w:val="af-ZA"/>
              </w:rPr>
              <w:t>450</w:t>
            </w:r>
          </w:p>
        </w:tc>
        <w:tc>
          <w:tcPr>
            <w:tcW w:w="5528" w:type="dxa"/>
            <w:tcBorders>
              <w:top w:val="nil"/>
              <w:left w:val="single" w:sz="4" w:space="0" w:color="auto"/>
              <w:bottom w:val="single" w:sz="4" w:space="0" w:color="auto"/>
              <w:right w:val="single" w:sz="4" w:space="0" w:color="auto"/>
            </w:tcBorders>
            <w:shd w:val="clear" w:color="auto" w:fill="auto"/>
            <w:vAlign w:val="center"/>
          </w:tcPr>
          <w:p w:rsidR="00665B43" w:rsidRPr="00164A19" w:rsidRDefault="00665B43" w:rsidP="00F86125">
            <w:pPr>
              <w:jc w:val="both"/>
              <w:rPr>
                <w:rFonts w:ascii="GHEA Grapalat" w:hAnsi="GHEA Grapalat" w:cs="Arial"/>
                <w:bCs/>
                <w:lang w:val="af-ZA"/>
              </w:rPr>
            </w:pPr>
            <w:r w:rsidRPr="00164A19">
              <w:rPr>
                <w:rFonts w:ascii="Sylfaen" w:hAnsi="Sylfaen"/>
                <w:color w:val="000000"/>
                <w:sz w:val="20"/>
                <w:szCs w:val="20"/>
                <w:lang w:val="af-ZA"/>
              </w:rPr>
              <w:t>Порошок для выпечки</w:t>
            </w:r>
          </w:p>
        </w:tc>
      </w:tr>
    </w:tbl>
    <w:p w:rsidR="006173D4" w:rsidRPr="00B453CD" w:rsidRDefault="00816505" w:rsidP="006173D4">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r w:rsidR="006173D4" w:rsidRPr="00B453CD">
        <w:rPr>
          <w:rFonts w:ascii="GHEA Grapalat" w:hAnsi="GHEA Grapalat"/>
          <w:sz w:val="24"/>
          <w:szCs w:val="24"/>
        </w:rPr>
        <w:t xml:space="preserve"> </w:t>
      </w:r>
      <w:r w:rsidR="00B453CD">
        <w:rPr>
          <w:rFonts w:ascii="GHEA Grapalat" w:hAnsi="GHEA Grapalat"/>
          <w:sz w:val="24"/>
          <w:szCs w:val="24"/>
        </w:rPr>
        <w:t xml:space="preserve"> </w:t>
      </w:r>
      <w:r w:rsidR="006173D4" w:rsidRPr="00B453CD">
        <w:rPr>
          <w:rFonts w:ascii="GHEA Grapalat" w:hAnsi="GHEA Grapalat"/>
          <w:sz w:val="24"/>
          <w:szCs w:val="24"/>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5236E" w:rsidRPr="009044F1" w:rsidRDefault="0085236E"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заключаемым договором.</w:t>
      </w:r>
      <w:r w:rsidR="00AA7117">
        <w:rPr>
          <w:rFonts w:ascii="GHEA Grapalat" w:hAnsi="GHEA Grapalat"/>
          <w:sz w:val="24"/>
          <w:szCs w:val="24"/>
        </w:rPr>
        <w:t xml:space="preserve"> </w:t>
      </w:r>
    </w:p>
    <w:p w:rsidR="00096865" w:rsidRPr="009044F1" w:rsidRDefault="00096865" w:rsidP="00B46D58">
      <w:pPr>
        <w:widowControl w:val="0"/>
        <w:spacing w:after="160"/>
        <w:ind w:firstLine="567"/>
        <w:jc w:val="center"/>
        <w:rPr>
          <w:rFonts w:ascii="GHEA Grapalat" w:hAnsi="GHEA Grapalat" w:cs="Sylfaen"/>
          <w:i/>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507A99">
        <w:rPr>
          <w:rFonts w:ascii="GHEA Grapalat" w:hAnsi="GHEA Grapalat"/>
          <w:b/>
        </w:rPr>
        <w:t xml:space="preserve">ПОРЯДОК ИХ ОЦЕНКИ, УСЛОВИЯ ПРЕДСТАВЛЕНИЯ ОБЕСПЕЧЕНИЯ КВАЛИФИКАЦИИ В СЛУЧАЕ ПРИЗНАНИЯ </w:t>
      </w:r>
      <w:proofErr w:type="gramStart"/>
      <w:r w:rsidR="00507A99">
        <w:rPr>
          <w:rFonts w:ascii="GHEA Grapalat" w:hAnsi="GHEA Grapalat"/>
          <w:b/>
        </w:rPr>
        <w:t>ОТОБРАННЫМ  УЧАСТНИКОМ</w:t>
      </w:r>
      <w:proofErr w:type="gramEnd"/>
      <w:r w:rsidR="00507A99">
        <w:rPr>
          <w:rFonts w:ascii="GHEA Grapalat" w:hAnsi="GHEA Grapalat"/>
          <w:b/>
        </w:rPr>
        <w:br/>
      </w:r>
    </w:p>
    <w:p w:rsidR="00753E6E" w:rsidRPr="009044F1" w:rsidRDefault="00096865" w:rsidP="00B46D58">
      <w:pPr>
        <w:widowControl w:val="0"/>
        <w:tabs>
          <w:tab w:val="left" w:pos="1134"/>
        </w:tabs>
        <w:spacing w:after="160"/>
        <w:ind w:firstLine="567"/>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3240F7"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FC3663">
        <w:rPr>
          <w:rFonts w:ascii="GHEA Grapalat" w:hAnsi="GHEA Grapalat"/>
        </w:rPr>
        <w:t>пяти</w:t>
      </w:r>
      <w:r w:rsidRPr="009044F1">
        <w:rPr>
          <w:rFonts w:ascii="GHEA Grapalat" w:hAnsi="GHEA Grapalat"/>
        </w:rPr>
        <w:t xml:space="preserve">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по</w:t>
      </w:r>
      <w:r w:rsidR="003240F7">
        <w:rPr>
          <w:rFonts w:ascii="GHEA Grapalat" w:hAnsi="GHEA Grapalat"/>
        </w:rPr>
        <w:t>гашена</w:t>
      </w:r>
      <w:r w:rsidR="00F62D7A">
        <w:rPr>
          <w:rFonts w:ascii="GHEA Grapalat" w:hAnsi="GHEA Grapalat"/>
        </w:rPr>
        <w:t xml:space="preserve"> или  отменена</w:t>
      </w:r>
      <w:r w:rsidR="003240F7">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CB2FE2">
        <w:rPr>
          <w:rFonts w:ascii="GHEA Grapalat" w:hAnsi="GHEA Grapalat"/>
        </w:rPr>
        <w:t xml:space="preserve">в отношении </w:t>
      </w:r>
      <w:proofErr w:type="gramStart"/>
      <w:r w:rsidR="00CB2FE2">
        <w:rPr>
          <w:rFonts w:ascii="GHEA Grapalat" w:hAnsi="GHEA Grapalat"/>
        </w:rPr>
        <w:t>которых  административный</w:t>
      </w:r>
      <w:proofErr w:type="gramEnd"/>
      <w:r w:rsidR="00CB2FE2">
        <w:rPr>
          <w:rFonts w:ascii="GHEA Grapalat" w:hAnsi="GHEA Grapalat"/>
        </w:rPr>
        <w:t xml:space="preserve">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r w:rsidR="00CB2FE2">
        <w:rPr>
          <w:rFonts w:ascii="GHEA Grapalat" w:hAnsi="GHEA Grapalat"/>
        </w:rPr>
        <w:lastRenderedPageBreak/>
        <w:t>необжалуемым, а в случае обжалования оставлен без изменений</w:t>
      </w:r>
      <w:r w:rsidRPr="009044F1">
        <w:rPr>
          <w:rFonts w:ascii="GHEA Grapalat" w:hAnsi="GHEA Grapalat"/>
        </w:rPr>
        <w:t>;</w:t>
      </w:r>
    </w:p>
    <w:p w:rsidR="00753E6E" w:rsidRPr="009044F1"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Default="00753E6E" w:rsidP="00B46D58">
      <w:pPr>
        <w:widowControl w:val="0"/>
        <w:tabs>
          <w:tab w:val="left" w:pos="1134"/>
        </w:tabs>
        <w:spacing w:after="160"/>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r w:rsidR="005F1D76" w:rsidRPr="005F1D76">
        <w:rPr>
          <w:rFonts w:ascii="GHEA Grapalat" w:hAnsi="GHEA Grapalat"/>
        </w:rPr>
        <w:t>;</w:t>
      </w:r>
    </w:p>
    <w:p w:rsidR="005F1D76" w:rsidRDefault="005F1D76" w:rsidP="005F1D76">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w:t>
      </w:r>
      <w:proofErr w:type="gramStart"/>
      <w:r w:rsidRPr="0015049E">
        <w:rPr>
          <w:rFonts w:ascii="GHEA Grapalat" w:hAnsi="GHEA Grapalat"/>
        </w:rPr>
        <w:t xml:space="preserve">обязательств </w:t>
      </w:r>
      <w:r w:rsidRPr="00F33229">
        <w:rPr>
          <w:rFonts w:ascii="GHEA Grapalat" w:hAnsi="GHEA Grapalat"/>
        </w:rPr>
        <w:t xml:space="preserve"> </w:t>
      </w:r>
      <w:r>
        <w:rPr>
          <w:rFonts w:ascii="GHEA Grapalat" w:hAnsi="GHEA Grapalat"/>
        </w:rPr>
        <w:t>o</w:t>
      </w:r>
      <w:proofErr w:type="gramEnd"/>
      <w:r>
        <w:rPr>
          <w:rFonts w:ascii="GHEA Grapalat" w:hAnsi="GHEA Grapalat"/>
        </w:rPr>
        <w:t xml:space="preserve">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подпунктом 2 пункта 2 того же </w:t>
      </w:r>
      <w:r>
        <w:rPr>
          <w:rFonts w:ascii="GHEA Grapalat" w:hAnsi="GHEA Grapalat"/>
        </w:rPr>
        <w:t>постановления.</w:t>
      </w:r>
    </w:p>
    <w:p w:rsidR="00445D45" w:rsidRDefault="00445D45" w:rsidP="00B46D58">
      <w:pPr>
        <w:widowControl w:val="0"/>
        <w:tabs>
          <w:tab w:val="left" w:pos="1134"/>
        </w:tabs>
        <w:spacing w:after="160"/>
        <w:ind w:firstLine="567"/>
        <w:jc w:val="both"/>
        <w:rPr>
          <w:rFonts w:ascii="GHEA Grapalat" w:hAnsi="GHEA Grapalat"/>
        </w:rPr>
      </w:pPr>
    </w:p>
    <w:p w:rsidR="00990561" w:rsidRDefault="00990561" w:rsidP="00B46D58">
      <w:pPr>
        <w:widowControl w:val="0"/>
        <w:tabs>
          <w:tab w:val="left" w:pos="1134"/>
        </w:tabs>
        <w:spacing w:after="160"/>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6622A4" w:rsidRPr="006622A4" w:rsidRDefault="006622A4" w:rsidP="006622A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rsidR="006622A4" w:rsidRPr="006622A4" w:rsidRDefault="006622A4" w:rsidP="006A50D8">
      <w:pPr>
        <w:pStyle w:val="aff3"/>
        <w:widowControl w:val="0"/>
        <w:numPr>
          <w:ilvl w:val="0"/>
          <w:numId w:val="8"/>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6622A4" w:rsidRPr="006622A4" w:rsidRDefault="006622A4" w:rsidP="006A50D8">
      <w:pPr>
        <w:pStyle w:val="aff3"/>
        <w:widowControl w:val="0"/>
        <w:numPr>
          <w:ilvl w:val="0"/>
          <w:numId w:val="8"/>
        </w:numPr>
        <w:tabs>
          <w:tab w:val="left" w:pos="1134"/>
        </w:tabs>
        <w:ind w:left="426" w:hanging="284"/>
        <w:contextualSpacing/>
        <w:jc w:val="both"/>
        <w:rPr>
          <w:rFonts w:ascii="GHEA Grapalat" w:hAnsi="GHEA Grapalat"/>
        </w:rPr>
      </w:pPr>
      <w:r w:rsidRPr="006622A4">
        <w:rPr>
          <w:rFonts w:ascii="GHEA Grapalat" w:hAnsi="GHEA Grapalat"/>
        </w:rPr>
        <w:t xml:space="preserve">в качестве отобранного участника отказался или </w:t>
      </w:r>
      <w:proofErr w:type="gramStart"/>
      <w:r w:rsidRPr="006622A4">
        <w:rPr>
          <w:rFonts w:ascii="GHEA Grapalat" w:hAnsi="GHEA Grapalat"/>
        </w:rPr>
        <w:t>лишился  права</w:t>
      </w:r>
      <w:proofErr w:type="gramEnd"/>
      <w:r w:rsidRPr="006622A4">
        <w:rPr>
          <w:rFonts w:ascii="GHEA Grapalat" w:hAnsi="GHEA Grapalat"/>
        </w:rPr>
        <w:t xml:space="preserve"> заключения договора.</w:t>
      </w:r>
    </w:p>
    <w:p w:rsidR="006622A4" w:rsidRPr="009044F1" w:rsidRDefault="006622A4" w:rsidP="00B46D58">
      <w:pPr>
        <w:widowControl w:val="0"/>
        <w:tabs>
          <w:tab w:val="left" w:pos="1134"/>
        </w:tabs>
        <w:spacing w:after="160"/>
        <w:ind w:firstLine="567"/>
        <w:jc w:val="both"/>
        <w:rPr>
          <w:rFonts w:ascii="GHEA Grapalat" w:hAnsi="GHEA Grapalat" w:cs="Sylfaen"/>
        </w:rPr>
      </w:pPr>
    </w:p>
    <w:p w:rsidR="00753E6E" w:rsidRPr="009044F1" w:rsidRDefault="00753E6E"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F934C1">
        <w:rPr>
          <w:rFonts w:ascii="GHEA Grapalat" w:hAnsi="GHEA Grapalat"/>
        </w:rPr>
        <w:t>1</w:t>
      </w:r>
      <w:r w:rsidRPr="009044F1">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445D45">
      <w:pPr>
        <w:widowControl w:val="0"/>
        <w:tabs>
          <w:tab w:val="left" w:pos="1134"/>
        </w:tabs>
        <w:ind w:firstLine="567"/>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445D45" w:rsidRPr="000B29DC">
        <w:rPr>
          <w:rFonts w:ascii="GHEA Grapalat" w:hAnsi="GHEA Grapalat"/>
        </w:rPr>
        <w:t xml:space="preserve">Включение участника в </w:t>
      </w:r>
      <w:r w:rsidR="00445D45">
        <w:rPr>
          <w:rFonts w:ascii="GHEA Grapalat" w:hAnsi="GHEA Grapalat"/>
        </w:rPr>
        <w:t>списки</w:t>
      </w:r>
      <w:r w:rsidR="00445D45" w:rsidRPr="000B29DC">
        <w:rPr>
          <w:rFonts w:ascii="GHEA Grapalat" w:hAnsi="GHEA Grapalat"/>
        </w:rPr>
        <w:t>, предусмотренны</w:t>
      </w:r>
      <w:r w:rsidR="00445D45">
        <w:rPr>
          <w:rFonts w:ascii="GHEA Grapalat" w:hAnsi="GHEA Grapalat"/>
        </w:rPr>
        <w:t>е</w:t>
      </w:r>
      <w:r w:rsidR="00445D45" w:rsidRPr="000B29DC">
        <w:rPr>
          <w:rFonts w:ascii="GHEA Grapalat" w:hAnsi="GHEA Grapalat"/>
        </w:rPr>
        <w:t xml:space="preserve"> пунктом 6 части 1 статьи 6 Закона</w:t>
      </w:r>
      <w:r w:rsidR="00445D45">
        <w:rPr>
          <w:rFonts w:ascii="GHEA Grapalat" w:hAnsi="GHEA Grapalat"/>
        </w:rPr>
        <w:t xml:space="preserve">, а также </w:t>
      </w:r>
      <w:r w:rsidR="00445D45" w:rsidRPr="000F78B8">
        <w:rPr>
          <w:rFonts w:ascii="GHEA Grapalat" w:hAnsi="GHEA Grapalat"/>
        </w:rPr>
        <w:t xml:space="preserve">подпунктом 2 пункта 2 </w:t>
      </w:r>
      <w:r w:rsidR="00445D45">
        <w:rPr>
          <w:rFonts w:ascii="GHEA Grapalat" w:hAnsi="GHEA Grapalat"/>
        </w:rPr>
        <w:t>постановления Правительства РА N</w:t>
      </w:r>
      <w:r w:rsidR="00445D45">
        <w:rPr>
          <w:rFonts w:ascii="GHEA Grapalat" w:hAnsi="GHEA Grapalat"/>
          <w:lang w:val="hy-AM"/>
        </w:rPr>
        <w:t>817-</w:t>
      </w:r>
      <w:r w:rsidR="00445D45">
        <w:rPr>
          <w:rFonts w:ascii="GHEA Grapalat" w:hAnsi="GHEA Grapalat"/>
        </w:rPr>
        <w:t xml:space="preserve">А от </w:t>
      </w:r>
      <w:r w:rsidR="00445D45">
        <w:rPr>
          <w:rFonts w:ascii="GHEA Grapalat" w:hAnsi="GHEA Grapalat"/>
          <w:lang w:val="hy-AM"/>
        </w:rPr>
        <w:t>20.06.2025</w:t>
      </w:r>
      <w:r w:rsidR="00445D45">
        <w:rPr>
          <w:rFonts w:ascii="GHEA Grapalat" w:hAnsi="GHEA Grapalat"/>
        </w:rPr>
        <w:t>г</w:t>
      </w:r>
      <w:r w:rsidR="00445D45"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445D45">
        <w:rPr>
          <w:rFonts w:ascii="GHEA Grapalat" w:hAnsi="GHEA Grapalat"/>
        </w:rPr>
        <w:t>.</w:t>
      </w:r>
      <w:r w:rsidR="00116AD8" w:rsidRPr="00116AD8">
        <w:rPr>
          <w:rFonts w:ascii="GHEA Grapalat" w:hAnsi="GHEA Grapalat"/>
        </w:rPr>
        <w:t xml:space="preserve"> </w:t>
      </w: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w:t>
      </w:r>
      <w:r w:rsidRPr="009044F1">
        <w:rPr>
          <w:rFonts w:ascii="GHEA Grapalat" w:hAnsi="GHEA Grapalat"/>
        </w:rPr>
        <w:lastRenderedPageBreak/>
        <w:t>(одним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9044F1" w:rsidRDefault="009F18D0"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rPr>
      </w:pPr>
      <w:r w:rsidRPr="009044F1">
        <w:rPr>
          <w:rFonts w:ascii="GHEA Grapalat" w:hAnsi="GHEA Grapalat"/>
          <w:color w:val="000000"/>
        </w:rPr>
        <w:lastRenderedPageBreak/>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B46D58">
      <w:pPr>
        <w:widowControl w:val="0"/>
        <w:tabs>
          <w:tab w:val="left" w:pos="1134"/>
        </w:tabs>
        <w:spacing w:after="160"/>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6E007C">
        <w:rPr>
          <w:rFonts w:ascii="GHEA Grapalat" w:hAnsi="GHEA Grapalat"/>
          <w:color w:val="000000"/>
        </w:rPr>
        <w:t>внуки,</w:t>
      </w:r>
      <w:ins w:id="0" w:author="Vardan" w:date="2022-10-29T23:46:00Z">
        <w:r w:rsidR="006E007C">
          <w:rPr>
            <w:rFonts w:ascii="GHEA Grapalat" w:hAnsi="GHEA Grapalat"/>
            <w:color w:val="000000"/>
          </w:rPr>
          <w:t xml:space="preserve"> </w:t>
        </w:r>
      </w:ins>
      <w:r w:rsidRPr="009044F1">
        <w:rPr>
          <w:rFonts w:ascii="GHEA Grapalat" w:hAnsi="GHEA Grapalat"/>
          <w:color w:val="000000"/>
        </w:rPr>
        <w:t>супруг сестры или супруга брата и их дети.</w:t>
      </w:r>
    </w:p>
    <w:p w:rsidR="004175B6" w:rsidRPr="003F2899" w:rsidRDefault="00096865" w:rsidP="00B46D58">
      <w:pPr>
        <w:widowControl w:val="0"/>
        <w:tabs>
          <w:tab w:val="left" w:pos="1134"/>
        </w:tabs>
        <w:spacing w:after="160"/>
        <w:ind w:firstLine="567"/>
        <w:jc w:val="both"/>
        <w:rPr>
          <w:rFonts w:ascii="GHEA Grapalat" w:hAnsi="GHEA Grapalat" w:cs="Arial Armenian"/>
        </w:rPr>
      </w:pPr>
      <w:r w:rsidRPr="003F2899">
        <w:rPr>
          <w:rFonts w:ascii="GHEA Grapalat" w:hAnsi="GHEA Grapalat"/>
        </w:rPr>
        <w:t>2.4</w:t>
      </w:r>
      <w:r w:rsidR="00D13662" w:rsidRPr="003F2899">
        <w:rPr>
          <w:rFonts w:ascii="GHEA Grapalat" w:hAnsi="GHEA Grapalat"/>
        </w:rPr>
        <w:t>.</w:t>
      </w:r>
      <w:r w:rsidR="00E1385B" w:rsidRPr="003F2899">
        <w:rPr>
          <w:rFonts w:ascii="GHEA Grapalat" w:hAnsi="GHEA Grapalat"/>
        </w:rPr>
        <w:tab/>
      </w:r>
      <w:r w:rsidRPr="003F2899">
        <w:rPr>
          <w:rFonts w:ascii="GHEA Grapalat" w:hAnsi="GHEA Grapalat"/>
        </w:rPr>
        <w:t>Участник</w:t>
      </w:r>
      <w:r w:rsidR="000C3F69" w:rsidRPr="003F2899">
        <w:rPr>
          <w:rFonts w:ascii="GHEA Grapalat" w:hAnsi="GHEA Grapalat"/>
        </w:rPr>
        <w:t>,</w:t>
      </w:r>
      <w:r w:rsidRPr="003F2899">
        <w:rPr>
          <w:rFonts w:ascii="GHEA Grapalat" w:hAnsi="GHEA Grapalat"/>
        </w:rPr>
        <w:t xml:space="preserve"> </w:t>
      </w:r>
      <w:r w:rsidR="002C1D72" w:rsidRPr="003F2899">
        <w:rPr>
          <w:rFonts w:ascii="GHEA Grapalat" w:hAnsi="GHEA Grapalat"/>
        </w:rPr>
        <w:t xml:space="preserve">в случае признания </w:t>
      </w:r>
      <w:r w:rsidR="00876D7D" w:rsidRPr="003F2899">
        <w:rPr>
          <w:rFonts w:ascii="GHEA Grapalat" w:hAnsi="GHEA Grapalat"/>
        </w:rPr>
        <w:t>ото</w:t>
      </w:r>
      <w:r w:rsidR="002C1D72" w:rsidRPr="003F2899">
        <w:rPr>
          <w:rFonts w:ascii="GHEA Grapalat" w:hAnsi="GHEA Grapalat"/>
        </w:rPr>
        <w:t>бранным участником</w:t>
      </w:r>
      <w:r w:rsidR="000C3F69" w:rsidRPr="003F2899">
        <w:rPr>
          <w:rFonts w:ascii="GHEA Grapalat" w:hAnsi="GHEA Grapalat"/>
        </w:rPr>
        <w:t>,</w:t>
      </w:r>
      <w:r w:rsidR="002C1D72" w:rsidRPr="003F2899">
        <w:rPr>
          <w:rFonts w:ascii="GHEA Grapalat" w:hAnsi="GHEA Grapalat"/>
        </w:rPr>
        <w:t xml:space="preserve"> </w:t>
      </w:r>
      <w:r w:rsidR="00A7559E" w:rsidRPr="00AC3C74">
        <w:rPr>
          <w:rFonts w:ascii="GHEA Grapalat" w:hAnsi="GHEA Grapalat"/>
        </w:rPr>
        <w:t>представляет обеспечение квалификации в порядке и размере, установленны</w:t>
      </w:r>
      <w:r w:rsidR="00A7559E">
        <w:rPr>
          <w:rFonts w:ascii="GHEA Grapalat" w:hAnsi="GHEA Grapalat"/>
        </w:rPr>
        <w:t>ми</w:t>
      </w:r>
      <w:r w:rsidR="00A7559E" w:rsidRPr="00AC3C74">
        <w:rPr>
          <w:rFonts w:ascii="GHEA Grapalat" w:hAnsi="GHEA Grapalat"/>
        </w:rPr>
        <w:t xml:space="preserve"> настоящим приглашением</w:t>
      </w:r>
      <w:r w:rsidR="00A7559E">
        <w:rPr>
          <w:rFonts w:ascii="GHEA Grapalat" w:hAnsi="GHEA Grapalat"/>
          <w:lang w:val="hy-AM"/>
        </w:rPr>
        <w:t>.</w:t>
      </w:r>
      <w:r w:rsidR="00A425E2" w:rsidRPr="003F2899">
        <w:t xml:space="preserve"> </w:t>
      </w:r>
      <w:r w:rsidR="00A425E2" w:rsidRPr="003F2899">
        <w:rPr>
          <w:rFonts w:ascii="GHEA Grapalat" w:hAnsi="GHEA Grapalat"/>
        </w:rPr>
        <w:t>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000964F1" w:rsidRPr="003F2899">
        <w:rPr>
          <w:rFonts w:ascii="GHEA Grapalat" w:hAnsi="GHEA Grapalat"/>
        </w:rPr>
        <w:t>.</w:t>
      </w:r>
    </w:p>
    <w:p w:rsidR="000A6B75" w:rsidRPr="009044F1" w:rsidRDefault="000A6B75"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B46D58">
      <w:pPr>
        <w:pStyle w:val="23"/>
        <w:widowControl w:val="0"/>
        <w:spacing w:after="160" w:line="240" w:lineRule="auto"/>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B46D58">
      <w:pPr>
        <w:pStyle w:val="23"/>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B46D58">
      <w:pPr>
        <w:pStyle w:val="23"/>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32548E"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B46D58">
      <w:pPr>
        <w:widowControl w:val="0"/>
        <w:autoSpaceDE w:val="0"/>
        <w:autoSpaceDN w:val="0"/>
        <w:adjustRightInd w:val="0"/>
        <w:spacing w:after="160"/>
        <w:ind w:firstLine="567"/>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w:t>
      </w:r>
      <w:r w:rsidRPr="009044F1">
        <w:rPr>
          <w:rFonts w:ascii="GHEA Grapalat" w:hAnsi="GHEA Grapalat"/>
        </w:rPr>
        <w:lastRenderedPageBreak/>
        <w:t xml:space="preserve">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0B3864">
        <w:rPr>
          <w:rStyle w:val="af6"/>
          <w:rFonts w:ascii="GHEA Grapalat" w:hAnsi="GHEA Grapalat"/>
        </w:rPr>
        <w:footnoteReference w:customMarkFollows="1" w:id="3"/>
        <w:t>5</w:t>
      </w:r>
      <w:r w:rsidRPr="009044F1">
        <w:rPr>
          <w:rFonts w:ascii="GHEA Grapalat" w:hAnsi="GHEA Grapalat"/>
        </w:rPr>
        <w:t>.</w:t>
      </w:r>
      <w:r w:rsidR="00AA7117">
        <w:rPr>
          <w:rFonts w:ascii="GHEA Grapalat" w:hAnsi="GHEA Grapalat"/>
        </w:rPr>
        <w:t xml:space="preserve"> </w:t>
      </w:r>
    </w:p>
    <w:p w:rsidR="00096865" w:rsidRPr="009044F1"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B46D58">
      <w:pPr>
        <w:widowControl w:val="0"/>
        <w:tabs>
          <w:tab w:val="left" w:pos="1134"/>
        </w:tabs>
        <w:autoSpaceDE w:val="0"/>
        <w:autoSpaceDN w:val="0"/>
        <w:adjustRightInd w:val="0"/>
        <w:spacing w:after="16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rsidR="00096865" w:rsidRDefault="00096865" w:rsidP="00B46D58">
      <w:pPr>
        <w:widowControl w:val="0"/>
        <w:tabs>
          <w:tab w:val="left" w:pos="1134"/>
        </w:tabs>
        <w:autoSpaceDE w:val="0"/>
        <w:autoSpaceDN w:val="0"/>
        <w:adjustRightInd w:val="0"/>
        <w:spacing w:after="16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F53DF8" w:rsidRPr="000811C1">
        <w:rPr>
          <w:rFonts w:ascii="GHEA Grapalat" w:hAnsi="GHEA Grapalat"/>
          <w:vertAlign w:val="superscript"/>
          <w:lang w:val="hy-AM"/>
        </w:rPr>
        <w:t>5</w:t>
      </w:r>
      <w:r w:rsidRPr="009044F1">
        <w:rPr>
          <w:rFonts w:ascii="GHEA Grapalat" w:hAnsi="GHEA Grapalat"/>
        </w:rPr>
        <w:t xml:space="preserve"> </w:t>
      </w:r>
    </w:p>
    <w:p w:rsidR="002D7D70" w:rsidRPr="000811C1"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r w:rsidR="00F9791A">
        <w:rPr>
          <w:rFonts w:ascii="GHEA Grapalat" w:hAnsi="GHEA Grapalat"/>
        </w:rPr>
        <w:t>ое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 xml:space="preserve">по электронной почте представить секретарю оценочной комиссии обоснования по характеристикам </w:t>
      </w:r>
      <w:r w:rsidR="00F9791A" w:rsidRPr="00F9791A">
        <w:rPr>
          <w:rFonts w:ascii="GHEA Grapalat" w:hAnsi="GHEA Grapalat"/>
          <w:lang w:val="hy-AM"/>
        </w:rPr>
        <w:lastRenderedPageBreak/>
        <w:t>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В этом случае участники обязаны продлить срок </w:t>
      </w:r>
      <w:proofErr w:type="gramStart"/>
      <w:r w:rsidRPr="009044F1">
        <w:rPr>
          <w:rFonts w:ascii="GHEA Grapalat" w:hAnsi="GHEA Grapalat"/>
        </w:rPr>
        <w:t>действия</w:t>
      </w:r>
      <w:proofErr w:type="gramEnd"/>
      <w:r w:rsidRPr="009044F1">
        <w:rPr>
          <w:rFonts w:ascii="GHEA Grapalat" w:hAnsi="GHEA Grapalat"/>
        </w:rPr>
        <w:t xml:space="preserve"> представленного ими обеспечения заявки или представить новое обеспечение заявки</w:t>
      </w:r>
      <w:r w:rsidR="003E40A7">
        <w:rPr>
          <w:rStyle w:val="af6"/>
          <w:rFonts w:ascii="GHEA Grapalat" w:hAnsi="GHEA Grapalat"/>
        </w:rPr>
        <w:footnoteReference w:customMarkFollows="1" w:id="4"/>
        <w:t>6</w:t>
      </w:r>
      <w:r w:rsidRPr="009044F1">
        <w:rPr>
          <w:rFonts w:ascii="GHEA Grapalat" w:hAnsi="GHEA Grapalat"/>
        </w:rPr>
        <w:t xml:space="preserve">.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096865" w:rsidRPr="009044F1" w:rsidRDefault="00096865" w:rsidP="00B46D58">
      <w:pPr>
        <w:widowControl w:val="0"/>
        <w:tabs>
          <w:tab w:val="left" w:pos="1134"/>
        </w:tabs>
        <w:spacing w:after="160"/>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486B55" w:rsidRPr="009044F1" w:rsidRDefault="00096865"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rsidR="00096865" w:rsidRPr="009044F1" w:rsidRDefault="000946A3" w:rsidP="00B46D58">
      <w:pPr>
        <w:pStyle w:val="23"/>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096865" w:rsidRPr="005114D0" w:rsidRDefault="000946A3"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rsidR="00A80ECD" w:rsidRPr="004521DC" w:rsidRDefault="00A80ECD" w:rsidP="004521DC">
      <w:pPr>
        <w:pStyle w:val="23"/>
        <w:widowControl w:val="0"/>
        <w:tabs>
          <w:tab w:val="left" w:pos="1134"/>
        </w:tabs>
        <w:spacing w:after="160" w:line="240" w:lineRule="auto"/>
        <w:ind w:firstLine="567"/>
        <w:rPr>
          <w:rFonts w:ascii="GHEA Grapalat" w:hAnsi="GHEA Grapalat"/>
          <w:sz w:val="22"/>
          <w:szCs w:val="22"/>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r w:rsidRPr="00E97182">
        <w:rPr>
          <w:rFonts w:ascii="GHEA Grapalat" w:hAnsi="GHEA Grapalat"/>
          <w:sz w:val="22"/>
          <w:szCs w:val="22"/>
        </w:rPr>
        <w:t xml:space="preserve">комиссию по адресу </w:t>
      </w:r>
      <w:r w:rsidR="004521DC" w:rsidRPr="009E3704">
        <w:rPr>
          <w:rFonts w:ascii="GHEA Grapalat" w:hAnsi="GHEA Grapalat"/>
          <w:sz w:val="24"/>
          <w:szCs w:val="24"/>
        </w:rPr>
        <w:t xml:space="preserve">Араратской области </w:t>
      </w:r>
      <w:r w:rsidR="004521DC" w:rsidRPr="009E3704">
        <w:rPr>
          <w:rFonts w:ascii="Calibri" w:hAnsi="Calibri"/>
          <w:sz w:val="24"/>
          <w:szCs w:val="24"/>
        </w:rPr>
        <w:t xml:space="preserve">  </w:t>
      </w:r>
      <w:r w:rsidR="00B52674" w:rsidRPr="00560726">
        <w:rPr>
          <w:rFonts w:ascii="Sylfaen" w:hAnsi="Sylfaen"/>
        </w:rPr>
        <w:t xml:space="preserve">Веди Касьян </w:t>
      </w:r>
      <w:r w:rsidR="00B52674" w:rsidRPr="00C607C0">
        <w:rPr>
          <w:rFonts w:ascii="GHEA Grapalat" w:hAnsi="GHEA Grapalat"/>
          <w:sz w:val="24"/>
          <w:szCs w:val="24"/>
        </w:rPr>
        <w:t>26/17</w:t>
      </w:r>
      <w:r w:rsidR="00A67D5D" w:rsidRPr="00665B43">
        <w:rPr>
          <w:rFonts w:ascii="GHEA Grapalat" w:hAnsi="GHEA Grapalat"/>
          <w:sz w:val="22"/>
          <w:szCs w:val="22"/>
        </w:rPr>
        <w:t>, В 1</w:t>
      </w:r>
      <w:r w:rsidR="00665B43" w:rsidRPr="00665B43">
        <w:rPr>
          <w:rFonts w:ascii="GHEA Grapalat" w:hAnsi="GHEA Grapalat"/>
          <w:sz w:val="22"/>
          <w:szCs w:val="22"/>
        </w:rPr>
        <w:t>6</w:t>
      </w:r>
      <w:r w:rsidR="00A67D5D" w:rsidRPr="00665B43">
        <w:rPr>
          <w:rFonts w:ascii="GHEA Grapalat" w:hAnsi="GHEA Grapalat"/>
          <w:sz w:val="22"/>
          <w:szCs w:val="22"/>
        </w:rPr>
        <w:t>;0</w:t>
      </w:r>
      <w:r w:rsidR="00E97182" w:rsidRPr="00665B43">
        <w:rPr>
          <w:rFonts w:ascii="GHEA Grapalat" w:hAnsi="GHEA Grapalat"/>
          <w:sz w:val="22"/>
          <w:szCs w:val="22"/>
        </w:rPr>
        <w:t>0 в 1</w:t>
      </w:r>
      <w:r w:rsidR="00B52674" w:rsidRPr="00665B43">
        <w:rPr>
          <w:rFonts w:ascii="GHEA Grapalat" w:hAnsi="GHEA Grapalat"/>
          <w:sz w:val="22"/>
          <w:szCs w:val="22"/>
        </w:rPr>
        <w:t>9</w:t>
      </w:r>
      <w:r w:rsidR="00E97182" w:rsidRPr="00665B43">
        <w:rPr>
          <w:rFonts w:ascii="GHEA Grapalat" w:hAnsi="GHEA Grapalat"/>
          <w:sz w:val="22"/>
          <w:szCs w:val="22"/>
        </w:rPr>
        <w:t>.12.2025Г</w:t>
      </w:r>
      <w:r w:rsidR="00E97182" w:rsidRPr="00E97182">
        <w:rPr>
          <w:rFonts w:ascii="GHEA Grapalat" w:hAnsi="GHEA Grapalat"/>
          <w:sz w:val="22"/>
          <w:szCs w:val="22"/>
        </w:rPr>
        <w:t xml:space="preserve">.  </w:t>
      </w:r>
      <w:r w:rsidRPr="00E97182">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7223C7" w:rsidRPr="00E97182">
        <w:rPr>
          <w:rFonts w:ascii="GHEA Grapalat" w:hAnsi="GHEA Grapalat"/>
          <w:sz w:val="22"/>
          <w:szCs w:val="22"/>
        </w:rPr>
        <w:t>"</w:t>
      </w:r>
      <w:r w:rsidR="007223C7" w:rsidRPr="00E97182">
        <w:rPr>
          <w:rFonts w:ascii="GHEA Grapalat" w:hAnsi="GHEA Grapalat"/>
          <w:i/>
          <w:sz w:val="22"/>
          <w:szCs w:val="22"/>
        </w:rPr>
        <w:t xml:space="preserve"> </w:t>
      </w:r>
      <w:r w:rsidR="007223C7" w:rsidRPr="00E97182">
        <w:rPr>
          <w:rFonts w:ascii="GHEA Grapalat" w:hAnsi="GHEA Grapalat"/>
          <w:i/>
          <w:sz w:val="22"/>
          <w:szCs w:val="22"/>
          <w:lang w:val="en-US"/>
        </w:rPr>
        <w:t>A</w:t>
      </w:r>
      <w:r w:rsidR="007223C7" w:rsidRPr="00E97182">
        <w:rPr>
          <w:rFonts w:ascii="GHEA Grapalat" w:hAnsi="GHEA Grapalat"/>
          <w:i/>
          <w:sz w:val="22"/>
          <w:szCs w:val="22"/>
        </w:rPr>
        <w:t>.</w:t>
      </w:r>
      <w:r w:rsidR="007223C7" w:rsidRPr="00E97182">
        <w:rPr>
          <w:rFonts w:ascii="GHEA Grapalat" w:hAnsi="GHEA Grapalat"/>
          <w:i/>
          <w:sz w:val="22"/>
          <w:szCs w:val="22"/>
          <w:lang w:val="en-US"/>
        </w:rPr>
        <w:t>Akop</w:t>
      </w:r>
      <w:r w:rsidR="007223C7" w:rsidRPr="00E97182">
        <w:rPr>
          <w:rFonts w:ascii="GHEA Grapalat" w:hAnsi="GHEA Grapalat"/>
          <w:i/>
          <w:sz w:val="22"/>
          <w:szCs w:val="22"/>
        </w:rPr>
        <w:t>ян</w:t>
      </w:r>
      <w:r w:rsidR="007223C7" w:rsidRPr="00E97182">
        <w:rPr>
          <w:rFonts w:ascii="GHEA Grapalat" w:hAnsi="GHEA Grapalat"/>
          <w:sz w:val="22"/>
          <w:szCs w:val="22"/>
        </w:rPr>
        <w:t>"</w:t>
      </w:r>
      <w:r w:rsidRPr="00E97182">
        <w:rPr>
          <w:rFonts w:ascii="GHEA Grapalat" w:hAnsi="GHEA Grapalat"/>
          <w:sz w:val="22"/>
          <w:szCs w:val="22"/>
        </w:rPr>
        <w:t>. Секретарь комиссии регистрирует заявки в журнале регистрации по очередности их получения, с</w:t>
      </w:r>
      <w:r>
        <w:rPr>
          <w:rFonts w:ascii="GHEA Grapalat" w:hAnsi="GHEA Grapalat"/>
          <w:sz w:val="24"/>
          <w:szCs w:val="24"/>
        </w:rPr>
        <w:t xml:space="preserve">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B46D58">
      <w:pPr>
        <w:pStyle w:val="23"/>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B46D58">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 xml:space="preserve">указав адрес электронной почты, учетный номер налогоплательщика, адрес деятельности и номер </w:t>
      </w:r>
      <w:proofErr w:type="gramStart"/>
      <w:r w:rsidR="003C5795">
        <w:rPr>
          <w:rFonts w:ascii="GHEA Grapalat" w:hAnsi="GHEA Grapalat"/>
        </w:rPr>
        <w:t xml:space="preserve">телефона </w:t>
      </w:r>
      <w:r>
        <w:rPr>
          <w:rFonts w:ascii="GHEA Grapalat" w:hAnsi="GHEA Grapalat"/>
        </w:rPr>
        <w:t>,</w:t>
      </w:r>
      <w:proofErr w:type="gramEnd"/>
      <w:r>
        <w:rPr>
          <w:rFonts w:ascii="GHEA Grapalat" w:hAnsi="GHEA Grapalat"/>
        </w:rPr>
        <w:t xml:space="preserve"> которое включает:</w:t>
      </w:r>
    </w:p>
    <w:p w:rsidR="005F25EF" w:rsidRDefault="005F25EF" w:rsidP="00B46D58">
      <w:pPr>
        <w:jc w:val="both"/>
        <w:rPr>
          <w:rFonts w:ascii="GHEA Grapalat" w:hAnsi="GHEA Grapalat"/>
        </w:rPr>
      </w:pPr>
      <w:r>
        <w:rPr>
          <w:rFonts w:ascii="GHEA Grapalat" w:hAnsi="GHEA Grapalat"/>
        </w:rPr>
        <w:lastRenderedPageBreak/>
        <w:t xml:space="preserve">   а) </w:t>
      </w:r>
      <w:r w:rsidR="003C5795">
        <w:rPr>
          <w:rFonts w:ascii="GHEA Grapalat" w:hAnsi="GHEA Grapalat"/>
        </w:rPr>
        <w:t xml:space="preserve">подтверждение </w:t>
      </w:r>
      <w:r>
        <w:rPr>
          <w:rFonts w:ascii="GHEA Grapalat" w:hAnsi="GHEA Grapalat"/>
        </w:rPr>
        <w:t>о соответствии своих данных</w:t>
      </w:r>
      <w:ins w:id="1" w:author="Vardan" w:date="2022-10-29T23:48:00Z">
        <w:r w:rsidR="00E32603">
          <w:rPr>
            <w:rFonts w:ascii="GHEA Grapalat" w:hAnsi="GHEA Grapalat"/>
          </w:rPr>
          <w:t xml:space="preserve"> </w:t>
        </w:r>
      </w:ins>
      <w:r w:rsidR="00E32603">
        <w:rPr>
          <w:rFonts w:ascii="GHEA Grapalat" w:hAnsi="GHEA Grapalat"/>
        </w:rPr>
        <w:t xml:space="preserve">и </w:t>
      </w:r>
      <w:r w:rsidR="00E32603" w:rsidRPr="004F6AC1">
        <w:rPr>
          <w:rFonts w:ascii="GHEA Grapalat" w:hAnsi="GHEA Grapalat"/>
        </w:rPr>
        <w:t>данных аффилированных с ним лиц</w:t>
      </w:r>
      <w:r>
        <w:rPr>
          <w:rFonts w:ascii="GHEA Grapalat" w:hAnsi="GHEA Grapalat"/>
        </w:rPr>
        <w:t xml:space="preserve"> требованиям права на участие, установленным настоящим приглашением;</w:t>
      </w:r>
    </w:p>
    <w:p w:rsidR="00C648DF" w:rsidRDefault="005F25EF" w:rsidP="00B46D58">
      <w:pPr>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w:t>
      </w:r>
      <w:r w:rsidR="00883734" w:rsidRPr="003C5795">
        <w:rPr>
          <w:rFonts w:ascii="GHEA Grapalat" w:hAnsi="GHEA Grapalat"/>
        </w:rPr>
        <w:t>настоящ</w:t>
      </w:r>
      <w:r w:rsidR="00883734">
        <w:rPr>
          <w:rFonts w:ascii="GHEA Grapalat" w:hAnsi="GHEA Grapalat"/>
        </w:rPr>
        <w:t>им</w:t>
      </w:r>
      <w:r w:rsidR="00883734" w:rsidRPr="003C5795">
        <w:rPr>
          <w:rFonts w:ascii="GHEA Grapalat" w:hAnsi="GHEA Grapalat"/>
        </w:rPr>
        <w:t xml:space="preserve"> </w:t>
      </w:r>
      <w:r w:rsidR="00CC2B97" w:rsidRPr="003C5795">
        <w:rPr>
          <w:rFonts w:ascii="GHEA Grapalat" w:hAnsi="GHEA Grapalat"/>
        </w:rPr>
        <w:t>приглашени</w:t>
      </w:r>
      <w:r w:rsidR="00CC2B97">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rsidR="005F25EF" w:rsidRDefault="005F25EF" w:rsidP="00C648DF">
      <w:pPr>
        <w:ind w:firstLine="284"/>
        <w:jc w:val="both"/>
        <w:rPr>
          <w:rFonts w:ascii="GHEA Grapalat" w:hAnsi="GHEA Grapalat"/>
        </w:rPr>
      </w:pPr>
      <w:r>
        <w:rPr>
          <w:rFonts w:ascii="GHEA Grapalat" w:hAnsi="GHEA Grapalat"/>
        </w:rPr>
        <w:t>в) объявление об отсутствии</w:t>
      </w:r>
      <w:r w:rsidR="00FD4D68">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антиконкурентного соглашения в рамках настоящей процедуры</w:t>
      </w:r>
    </w:p>
    <w:p w:rsidR="005F25EF" w:rsidRDefault="005F25EF" w:rsidP="00B46D58">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w:t>
      </w:r>
      <w:proofErr w:type="gramStart"/>
      <w:r>
        <w:rPr>
          <w:rFonts w:ascii="GHEA Grapalat" w:hAnsi="GHEA Grapalat"/>
        </w:rPr>
        <w:t>пай)  в</w:t>
      </w:r>
      <w:proofErr w:type="gramEnd"/>
      <w:r>
        <w:rPr>
          <w:rFonts w:ascii="GHEA Grapalat" w:hAnsi="GHEA Grapalat"/>
        </w:rPr>
        <w:t xml:space="preserve"> размере более пятидесяти процентов; </w:t>
      </w:r>
    </w:p>
    <w:p w:rsidR="00EA0D10" w:rsidRPr="00650DCD" w:rsidRDefault="001361B2" w:rsidP="00B46D58">
      <w:pPr>
        <w:pStyle w:val="norm"/>
        <w:widowControl w:val="0"/>
        <w:tabs>
          <w:tab w:val="left" w:pos="1134"/>
        </w:tabs>
        <w:spacing w:after="160" w:line="240" w:lineRule="auto"/>
        <w:ind w:firstLine="284"/>
        <w:rPr>
          <w:rFonts w:ascii="GHEA Grapalat" w:hAnsi="GHEA Grapalat"/>
          <w:sz w:val="24"/>
          <w:szCs w:val="24"/>
        </w:rPr>
      </w:pPr>
      <w:r w:rsidRPr="00650DCD">
        <w:rPr>
          <w:rFonts w:ascii="GHEA Grapalat" w:hAnsi="GHEA Grapalat"/>
          <w:sz w:val="24"/>
          <w:szCs w:val="24"/>
        </w:rPr>
        <w:t xml:space="preserve">д) </w:t>
      </w:r>
      <w:r w:rsidR="00B5181E">
        <w:rPr>
          <w:rFonts w:ascii="GHEA Grapalat" w:hAnsi="GHEA Grapalat"/>
          <w:sz w:val="24"/>
          <w:szCs w:val="24"/>
        </w:rPr>
        <w:t>д</w:t>
      </w:r>
      <w:r w:rsidR="00695E8D" w:rsidRPr="00650DCD">
        <w:rPr>
          <w:rFonts w:ascii="GHEA Grapalat" w:hAnsi="GHEA Grapalat"/>
          <w:sz w:val="24"/>
          <w:szCs w:val="24"/>
        </w:rPr>
        <w:t>екларацию</w:t>
      </w:r>
      <w:r w:rsidR="006A7E82" w:rsidRPr="00650DCD">
        <w:rPr>
          <w:rFonts w:ascii="GHEA Grapalat" w:hAnsi="GHEA Grapalat"/>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sidRPr="00650DCD">
        <w:rPr>
          <w:rFonts w:ascii="GHEA Grapalat" w:hAnsi="GHEA Grapalat"/>
          <w:sz w:val="24"/>
          <w:szCs w:val="24"/>
        </w:rPr>
        <w:t xml:space="preserve">При этом, если участник объявляется отобранным участником, то предусмотренная настоящим абзацем </w:t>
      </w:r>
      <w:r w:rsidR="006A7E82" w:rsidRPr="00650DCD">
        <w:rPr>
          <w:rFonts w:ascii="GHEA Grapalat" w:hAnsi="GHEA Grapalat"/>
          <w:sz w:val="24"/>
          <w:szCs w:val="24"/>
        </w:rPr>
        <w:t>деклация</w:t>
      </w:r>
      <w:r w:rsidRPr="00650DCD">
        <w:rPr>
          <w:rFonts w:ascii="GHEA Grapalat" w:hAnsi="GHEA Grapalat"/>
          <w:sz w:val="24"/>
          <w:szCs w:val="24"/>
        </w:rPr>
        <w:t>, после вскрытия заявок публик</w:t>
      </w:r>
      <w:r w:rsidR="006A7E82" w:rsidRPr="00650DCD">
        <w:rPr>
          <w:rFonts w:ascii="GHEA Grapalat" w:hAnsi="GHEA Grapalat"/>
          <w:sz w:val="24"/>
          <w:szCs w:val="24"/>
        </w:rPr>
        <w:t>у</w:t>
      </w:r>
      <w:r w:rsidRPr="00650DCD">
        <w:rPr>
          <w:rFonts w:ascii="GHEA Grapalat" w:hAnsi="GHEA Grapalat"/>
          <w:sz w:val="24"/>
          <w:szCs w:val="24"/>
        </w:rPr>
        <w:t>ется в бюллетене вместе с объявлением о</w:t>
      </w:r>
      <w:r>
        <w:rPr>
          <w:rFonts w:ascii="GHEA Grapalat" w:hAnsi="GHEA Grapalat"/>
          <w:sz w:val="24"/>
          <w:szCs w:val="24"/>
        </w:rPr>
        <w:t xml:space="preserve"> решении заключить договор</w:t>
      </w:r>
      <w:r w:rsidRPr="005D5092">
        <w:rPr>
          <w:rFonts w:ascii="GHEA Grapalat" w:hAnsi="GHEA Grapalat"/>
          <w:sz w:val="24"/>
          <w:szCs w:val="24"/>
        </w:rPr>
        <w:t>;</w:t>
      </w:r>
      <w:r w:rsidR="005F25EF" w:rsidRPr="005D5092">
        <w:rPr>
          <w:rFonts w:ascii="GHEA Grapalat" w:hAnsi="GHEA Grapalat"/>
          <w:sz w:val="24"/>
          <w:szCs w:val="24"/>
        </w:rPr>
        <w:t xml:space="preserve"> </w:t>
      </w:r>
      <w:r w:rsidR="00E80312" w:rsidRPr="005D5092">
        <w:rPr>
          <w:rFonts w:ascii="GHEA Grapalat" w:hAnsi="GHEA Grapalat"/>
          <w:sz w:val="24"/>
          <w:szCs w:val="24"/>
          <w:vertAlign w:val="superscript"/>
        </w:rPr>
        <w:t>6</w:t>
      </w:r>
      <w:r w:rsidR="005D5092" w:rsidRPr="005D5092">
        <w:rPr>
          <w:rFonts w:ascii="GHEA Grapalat" w:hAnsi="GHEA Grapalat"/>
          <w:sz w:val="24"/>
          <w:szCs w:val="24"/>
          <w:vertAlign w:val="superscript"/>
          <w:lang w:val="hy-AM"/>
        </w:rPr>
        <w:t>.1</w:t>
      </w:r>
      <w:r w:rsidR="005F25EF" w:rsidRPr="00E80312">
        <w:rPr>
          <w:rFonts w:ascii="GHEA Grapalat" w:hAnsi="GHEA Grapalat"/>
          <w:sz w:val="24"/>
          <w:szCs w:val="24"/>
          <w:vertAlign w:val="superscript"/>
        </w:rPr>
        <w:t xml:space="preserve"> </w:t>
      </w:r>
    </w:p>
    <w:p w:rsidR="00071119" w:rsidRPr="008E138A" w:rsidRDefault="00EA0D10" w:rsidP="00B46D58">
      <w:pPr>
        <w:pStyle w:val="norm"/>
        <w:widowControl w:val="0"/>
        <w:tabs>
          <w:tab w:val="left" w:pos="1134"/>
        </w:tabs>
        <w:spacing w:after="160" w:line="240" w:lineRule="auto"/>
        <w:ind w:firstLine="284"/>
        <w:rPr>
          <w:rFonts w:ascii="GHEA Grapalat" w:hAnsi="GHEA Grapalat"/>
          <w:lang w:val="hy-AM"/>
        </w:rPr>
      </w:pPr>
      <w:r w:rsidRPr="008E138A">
        <w:rPr>
          <w:rFonts w:ascii="GHEA Grapalat" w:hAnsi="GHEA Grapalat"/>
        </w:rPr>
        <w:t xml:space="preserve">  </w:t>
      </w:r>
      <w:r w:rsidR="00932115" w:rsidRPr="008E138A">
        <w:rPr>
          <w:rFonts w:ascii="GHEA Grapalat" w:hAnsi="GHEA Grapalat"/>
        </w:rPr>
        <w:t>2</w:t>
      </w:r>
      <w:r w:rsidR="005F25EF" w:rsidRPr="008E138A">
        <w:rPr>
          <w:rFonts w:ascii="GHEA Grapalat" w:hAnsi="GHEA Grapalat"/>
        </w:rPr>
        <w:t xml:space="preserve">) </w:t>
      </w:r>
      <w:r w:rsidR="005F25EF" w:rsidRPr="008E138A">
        <w:rPr>
          <w:rFonts w:ascii="GHEA Grapalat" w:hAnsi="GHEA Grapalat"/>
          <w:sz w:val="24"/>
          <w:szCs w:val="24"/>
        </w:rPr>
        <w:t>технические характеристики</w:t>
      </w:r>
      <w:r w:rsidR="00932115" w:rsidRPr="008E138A">
        <w:rPr>
          <w:rFonts w:ascii="GHEA Grapalat" w:hAnsi="GHEA Grapalat" w:cs="Sylfaen"/>
          <w:sz w:val="24"/>
          <w:szCs w:val="24"/>
        </w:rPr>
        <w:t xml:space="preserve"> предлагаемого им товара</w:t>
      </w:r>
      <w:r w:rsidR="005F25EF" w:rsidRPr="008E138A">
        <w:rPr>
          <w:rFonts w:ascii="GHEA Grapalat" w:hAnsi="GHEA Grapalat"/>
          <w:sz w:val="24"/>
          <w:szCs w:val="24"/>
        </w:rPr>
        <w:t xml:space="preserve">, а также товарный знак, </w:t>
      </w:r>
      <w:r w:rsidR="00932115" w:rsidRPr="008E138A">
        <w:rPr>
          <w:rFonts w:ascii="GHEA Grapalat" w:hAnsi="GHEA Grapalat" w:cs="Sylfaen"/>
          <w:sz w:val="24"/>
          <w:szCs w:val="24"/>
        </w:rPr>
        <w:t xml:space="preserve">фирменное наименование, </w:t>
      </w:r>
      <w:r w:rsidR="005F6602">
        <w:rPr>
          <w:rFonts w:ascii="GHEA Grapalat" w:hAnsi="GHEA Grapalat" w:cs="Sylfaen"/>
          <w:sz w:val="24"/>
          <w:szCs w:val="24"/>
        </w:rPr>
        <w:t>модель</w:t>
      </w:r>
      <w:r w:rsidR="005F6602" w:rsidRPr="008E138A">
        <w:rPr>
          <w:rFonts w:ascii="GHEA Grapalat" w:hAnsi="GHEA Grapalat" w:cs="Sylfaen"/>
          <w:sz w:val="24"/>
          <w:szCs w:val="24"/>
        </w:rPr>
        <w:t xml:space="preserve"> </w:t>
      </w:r>
      <w:r w:rsidR="00932115" w:rsidRPr="008E138A">
        <w:rPr>
          <w:rFonts w:ascii="GHEA Grapalat" w:hAnsi="GHEA Grapalat" w:cs="Sylfaen"/>
          <w:sz w:val="24"/>
          <w:szCs w:val="24"/>
        </w:rPr>
        <w:t>и</w:t>
      </w:r>
      <w:r w:rsidR="00932115" w:rsidRPr="008E138A">
        <w:rPr>
          <w:rFonts w:ascii="GHEA Grapalat" w:hAnsi="GHEA Grapalat"/>
          <w:sz w:val="24"/>
          <w:szCs w:val="24"/>
        </w:rPr>
        <w:t xml:space="preserve"> </w:t>
      </w:r>
      <w:r w:rsidR="005F25EF" w:rsidRPr="008E138A">
        <w:rPr>
          <w:rFonts w:ascii="GHEA Grapalat" w:hAnsi="GHEA Grapalat"/>
          <w:sz w:val="24"/>
          <w:szCs w:val="24"/>
        </w:rPr>
        <w:t>наименование производителя, (далее — полное описание товара</w:t>
      </w:r>
      <w:r w:rsidR="005F25EF" w:rsidRPr="008E138A">
        <w:rPr>
          <w:rFonts w:ascii="GHEA Grapalat" w:hAnsi="GHEA Grapalat"/>
        </w:rPr>
        <w:t>)</w:t>
      </w:r>
      <w:r w:rsidR="00B82520" w:rsidRPr="008E138A">
        <w:rPr>
          <w:rFonts w:ascii="GHEA Grapalat" w:hAnsi="GHEA Grapalat"/>
        </w:rPr>
        <w:t xml:space="preserve">. </w:t>
      </w:r>
      <w:r w:rsidR="00B82520" w:rsidRPr="008E138A">
        <w:rPr>
          <w:rFonts w:ascii="GHEA Grapalat" w:hAnsi="GHEA Grapalat"/>
          <w:sz w:val="24"/>
          <w:szCs w:val="24"/>
        </w:rPr>
        <w:t xml:space="preserve">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5F6602" w:rsidRPr="002376B5">
        <w:rPr>
          <w:rFonts w:ascii="GHEA Grapalat" w:hAnsi="GHEA Grapalat"/>
          <w:sz w:val="24"/>
          <w:szCs w:val="24"/>
        </w:rPr>
        <w:t xml:space="preserve">модель </w:t>
      </w:r>
      <w:r w:rsidR="005F6602" w:rsidRPr="002376B5">
        <w:rPr>
          <w:rFonts w:ascii="GHEA Grapalat" w:hAnsi="GHEA Grapalat"/>
        </w:rPr>
        <w:t xml:space="preserve">если не применяется условие, установленное последним предложением пункта 1.1 настоящей </w:t>
      </w:r>
      <w:proofErr w:type="gramStart"/>
      <w:r w:rsidR="005F6602" w:rsidRPr="002376B5">
        <w:rPr>
          <w:rFonts w:ascii="GHEA Grapalat" w:hAnsi="GHEA Grapalat"/>
        </w:rPr>
        <w:t>части</w:t>
      </w:r>
      <w:r w:rsidR="00B82520" w:rsidRPr="008E138A" w:rsidDel="001B47B5">
        <w:rPr>
          <w:rFonts w:ascii="GHEA Grapalat" w:hAnsi="GHEA Grapalat"/>
        </w:rPr>
        <w:t xml:space="preserve"> </w:t>
      </w:r>
      <w:r w:rsidR="00EA6AE0" w:rsidRPr="008E138A">
        <w:rPr>
          <w:rStyle w:val="af6"/>
          <w:rFonts w:ascii="GHEA Grapalat" w:hAnsi="GHEA Grapalat" w:cs="Sylfaen"/>
          <w:sz w:val="24"/>
          <w:szCs w:val="24"/>
        </w:rPr>
        <w:footnoteReference w:customMarkFollows="1" w:id="5"/>
        <w:t>7</w:t>
      </w:r>
      <w:r w:rsidR="005F25EF" w:rsidRPr="008E138A">
        <w:rPr>
          <w:rFonts w:ascii="GHEA Grapalat" w:hAnsi="GHEA Grapalat" w:cs="Sylfaen"/>
          <w:sz w:val="24"/>
          <w:szCs w:val="24"/>
        </w:rPr>
        <w:t>:</w:t>
      </w:r>
      <w:proofErr w:type="gramEnd"/>
      <w:r w:rsidR="00932115" w:rsidRPr="008E138A">
        <w:t xml:space="preserve"> </w:t>
      </w:r>
    </w:p>
    <w:p w:rsidR="00B67CCD" w:rsidRPr="009044F1" w:rsidRDefault="001C6688"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6C3115" w:rsidRPr="00AA7117" w:rsidRDefault="00094F5C" w:rsidP="00B46D58">
      <w:pPr>
        <w:widowControl w:val="0"/>
        <w:tabs>
          <w:tab w:val="left" w:pos="1134"/>
        </w:tabs>
        <w:spacing w:after="160"/>
        <w:ind w:firstLine="567"/>
        <w:jc w:val="both"/>
        <w:rPr>
          <w:rFonts w:ascii="GHEA Grapalat" w:hAnsi="GHEA Grapalat"/>
        </w:rPr>
      </w:pPr>
      <w:r>
        <w:rPr>
          <w:rFonts w:ascii="GHEA Grapalat" w:hAnsi="GHEA Grapalat"/>
        </w:rPr>
        <w:t>4</w:t>
      </w:r>
      <w:r w:rsidR="00E326DD" w:rsidRPr="009044F1">
        <w:rPr>
          <w:rFonts w:ascii="GHEA Grapalat" w:hAnsi="GHEA Grapalat"/>
        </w:rPr>
        <w:t>)</w:t>
      </w:r>
      <w:r w:rsidR="00444026" w:rsidRPr="005114D0">
        <w:rPr>
          <w:rFonts w:ascii="GHEA Grapalat" w:hAnsi="GHEA Grapalat"/>
        </w:rPr>
        <w:tab/>
      </w:r>
      <w:r w:rsidR="00E326DD" w:rsidRPr="009044F1">
        <w:rPr>
          <w:rFonts w:ascii="GHEA Grapalat" w:hAnsi="GHEA Grapalat"/>
        </w:rPr>
        <w:t>обеспечение заявки</w:t>
      </w:r>
      <w:r w:rsidR="0067389F" w:rsidRPr="000811C1">
        <w:rPr>
          <w:rFonts w:ascii="GHEA Grapalat" w:hAnsi="GHEA Grapalat"/>
        </w:rPr>
        <w:t>-</w:t>
      </w:r>
      <w:r w:rsidR="0067389F" w:rsidRPr="009044F1">
        <w:rPr>
          <w:rFonts w:ascii="GHEA Grapalat" w:hAnsi="GHEA Grapalat"/>
        </w:rPr>
        <w:t xml:space="preserve"> </w:t>
      </w:r>
      <w:r w:rsidR="00E326DD" w:rsidRPr="009044F1">
        <w:rPr>
          <w:rFonts w:ascii="GHEA Grapalat" w:hAnsi="GHEA Grapalat"/>
        </w:rPr>
        <w:t>в форме наличных денег или банковской гарантии</w:t>
      </w:r>
      <w:r w:rsidR="00395F4A">
        <w:rPr>
          <w:rFonts w:ascii="GHEA Grapalat" w:hAnsi="GHEA Grapalat"/>
          <w:lang w:val="hy-AM"/>
        </w:rPr>
        <w:t>.</w:t>
      </w:r>
      <w:r w:rsidR="005700F1">
        <w:rPr>
          <w:rStyle w:val="af6"/>
          <w:rFonts w:ascii="GHEA Grapalat" w:hAnsi="GHEA Grapalat"/>
        </w:rPr>
        <w:footnoteReference w:customMarkFollows="1" w:id="6"/>
        <w:t>8</w:t>
      </w:r>
    </w:p>
    <w:p w:rsidR="000845F6" w:rsidRPr="009044F1" w:rsidRDefault="005F25EF" w:rsidP="00B46D58">
      <w:pPr>
        <w:pStyle w:val="norm"/>
        <w:widowControl w:val="0"/>
        <w:tabs>
          <w:tab w:val="left" w:pos="1134"/>
        </w:tabs>
        <w:spacing w:after="160"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F25EF" w:rsidP="00B46D58">
      <w:pPr>
        <w:pStyle w:val="norm"/>
        <w:widowControl w:val="0"/>
        <w:tabs>
          <w:tab w:val="left" w:pos="1134"/>
        </w:tabs>
        <w:spacing w:after="160"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B46D58">
      <w:pPr>
        <w:jc w:val="both"/>
        <w:rPr>
          <w:rFonts w:ascii="GHEA Grapalat" w:hAnsi="GHEA Grapalat" w:cs="Sylfaen"/>
        </w:rPr>
      </w:pPr>
      <w:r>
        <w:rPr>
          <w:rFonts w:ascii="GHEA Grapalat" w:hAnsi="GHEA Grapalat" w:cs="Sylfaen"/>
        </w:rPr>
        <w:lastRenderedPageBreak/>
        <w:t xml:space="preserve">При этом в случае участия в настоящей процедуре в порядке совместной деятельности (консорциумом) </w:t>
      </w:r>
    </w:p>
    <w:p w:rsidR="00721677" w:rsidRDefault="00721677" w:rsidP="00B46D58">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B46D58">
      <w:pPr>
        <w:pStyle w:val="norm"/>
        <w:widowControl w:val="0"/>
        <w:spacing w:after="120"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B46D58">
      <w:pPr>
        <w:widowControl w:val="0"/>
        <w:tabs>
          <w:tab w:val="left" w:pos="1134"/>
        </w:tabs>
        <w:spacing w:after="160"/>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B46D58">
      <w:pPr>
        <w:pStyle w:val="norm"/>
        <w:widowControl w:val="0"/>
        <w:spacing w:after="160" w:line="240" w:lineRule="auto"/>
        <w:ind w:firstLine="567"/>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B46D5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lastRenderedPageBreak/>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AE1E38">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B46D58">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ложения, лумы указаны в цифрах.</w:t>
      </w:r>
    </w:p>
    <w:p w:rsidR="00A45946" w:rsidRPr="009044F1" w:rsidRDefault="00C8055A"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 xml:space="preserve">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w:t>
      </w:r>
      <w:proofErr w:type="gramStart"/>
      <w:r w:rsidRPr="009044F1">
        <w:rPr>
          <w:rFonts w:ascii="GHEA Grapalat" w:hAnsi="GHEA Grapalat"/>
          <w:sz w:val="24"/>
          <w:szCs w:val="24"/>
        </w:rPr>
        <w:t>сведений</w:t>
      </w:r>
      <w:proofErr w:type="gramEnd"/>
      <w:r w:rsidRPr="009044F1">
        <w:rPr>
          <w:rFonts w:ascii="GHEA Grapalat" w:hAnsi="GHEA Grapalat"/>
          <w:sz w:val="24"/>
          <w:szCs w:val="24"/>
        </w:rPr>
        <w:t xml:space="preserve"> или документов иного типа; также размер прибыли участника не может быть ограничен приглашением.</w:t>
      </w:r>
    </w:p>
    <w:p w:rsidR="00096865" w:rsidRPr="009044F1" w:rsidRDefault="00096865" w:rsidP="00B46D58">
      <w:pPr>
        <w:pStyle w:val="23"/>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a3"/>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9044F1" w:rsidRDefault="00FA0E41" w:rsidP="00B46D58">
      <w:pPr>
        <w:widowControl w:val="0"/>
        <w:spacing w:after="160"/>
        <w:ind w:firstLine="567"/>
        <w:jc w:val="center"/>
        <w:rPr>
          <w:rFonts w:ascii="GHEA Grapalat" w:hAnsi="GHEA Grapalat"/>
          <w:b/>
        </w:rPr>
      </w:pPr>
    </w:p>
    <w:p w:rsidR="002626F7" w:rsidRDefault="002626F7" w:rsidP="00B46D58">
      <w:pPr>
        <w:rPr>
          <w:rFonts w:ascii="GHEA Grapalat" w:hAnsi="GHEA Grapalat" w:cs="Sylfaen"/>
        </w:rPr>
      </w:pPr>
    </w:p>
    <w:p w:rsidR="00096865" w:rsidRPr="00665B43"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665B43">
        <w:rPr>
          <w:rFonts w:ascii="GHEA Grapalat" w:hAnsi="GHEA Grapalat"/>
          <w:b/>
        </w:rPr>
        <w:t xml:space="preserve">ПОДВЕДЕНИЕ ИТОГОВ </w:t>
      </w:r>
    </w:p>
    <w:p w:rsidR="00096865" w:rsidRPr="009044F1" w:rsidRDefault="00FD2748" w:rsidP="00B46D58">
      <w:pPr>
        <w:pStyle w:val="23"/>
        <w:widowControl w:val="0"/>
        <w:tabs>
          <w:tab w:val="left" w:pos="1134"/>
        </w:tabs>
        <w:spacing w:after="160" w:line="240" w:lineRule="auto"/>
        <w:ind w:firstLine="567"/>
        <w:rPr>
          <w:rFonts w:ascii="GHEA Grapalat" w:hAnsi="GHEA Grapalat" w:cs="Tahoma"/>
          <w:sz w:val="24"/>
          <w:szCs w:val="24"/>
        </w:rPr>
      </w:pPr>
      <w:r w:rsidRPr="00665B43">
        <w:rPr>
          <w:rFonts w:ascii="GHEA Grapalat" w:hAnsi="GHEA Grapalat"/>
          <w:sz w:val="24"/>
          <w:szCs w:val="24"/>
        </w:rPr>
        <w:t>8.1</w:t>
      </w:r>
      <w:r w:rsidR="00D07367" w:rsidRPr="00665B43">
        <w:rPr>
          <w:rFonts w:ascii="GHEA Grapalat" w:hAnsi="GHEA Grapalat"/>
          <w:sz w:val="24"/>
          <w:szCs w:val="24"/>
        </w:rPr>
        <w:t>.</w:t>
      </w:r>
      <w:r w:rsidR="00D07367" w:rsidRPr="00665B43">
        <w:rPr>
          <w:rFonts w:ascii="GHEA Grapalat" w:hAnsi="GHEA Grapalat"/>
          <w:sz w:val="24"/>
          <w:szCs w:val="24"/>
        </w:rPr>
        <w:tab/>
      </w:r>
      <w:r w:rsidRPr="00665B43">
        <w:rPr>
          <w:rFonts w:ascii="GHEA Grapalat" w:hAnsi="GHEA Grapalat"/>
          <w:sz w:val="24"/>
          <w:szCs w:val="24"/>
        </w:rPr>
        <w:t>Вскрытие заявок произойдет на "</w:t>
      </w:r>
      <w:r w:rsidR="000A0EB5" w:rsidRPr="00665B43">
        <w:rPr>
          <w:rFonts w:ascii="GHEA Grapalat" w:hAnsi="GHEA Grapalat"/>
          <w:sz w:val="24"/>
          <w:szCs w:val="24"/>
        </w:rPr>
        <w:t>7</w:t>
      </w:r>
      <w:r w:rsidRPr="00665B43">
        <w:rPr>
          <w:rFonts w:ascii="GHEA Grapalat" w:hAnsi="GHEA Grapalat"/>
          <w:sz w:val="24"/>
          <w:szCs w:val="24"/>
        </w:rPr>
        <w:t>"-ый день в "</w:t>
      </w:r>
      <w:r w:rsidR="000A0EB5" w:rsidRPr="00665B43">
        <w:rPr>
          <w:rFonts w:ascii="GHEA Grapalat" w:hAnsi="GHEA Grapalat"/>
          <w:sz w:val="24"/>
          <w:szCs w:val="24"/>
        </w:rPr>
        <w:t>1</w:t>
      </w:r>
      <w:r w:rsidR="00665B43" w:rsidRPr="00665B43">
        <w:rPr>
          <w:rFonts w:ascii="GHEA Grapalat" w:hAnsi="GHEA Grapalat"/>
          <w:sz w:val="24"/>
          <w:szCs w:val="24"/>
        </w:rPr>
        <w:t>6</w:t>
      </w:r>
      <w:r w:rsidR="00A67D5D" w:rsidRPr="00665B43">
        <w:rPr>
          <w:rFonts w:ascii="GHEA Grapalat" w:hAnsi="GHEA Grapalat"/>
          <w:sz w:val="24"/>
          <w:szCs w:val="24"/>
        </w:rPr>
        <w:t>;0</w:t>
      </w:r>
      <w:r w:rsidR="000A0EB5" w:rsidRPr="00665B43">
        <w:rPr>
          <w:rFonts w:ascii="GHEA Grapalat" w:hAnsi="GHEA Grapalat"/>
          <w:sz w:val="24"/>
          <w:szCs w:val="24"/>
        </w:rPr>
        <w:t>0</w:t>
      </w:r>
      <w:r w:rsidRPr="00665B43">
        <w:rPr>
          <w:rFonts w:ascii="GHEA Grapalat" w:hAnsi="GHEA Grapalat"/>
          <w:sz w:val="24"/>
          <w:szCs w:val="24"/>
        </w:rPr>
        <w:t xml:space="preserve">" со дня опубликования в </w:t>
      </w:r>
      <w:r w:rsidR="00CE35E7" w:rsidRPr="00665B43">
        <w:rPr>
          <w:rFonts w:ascii="GHEA Grapalat" w:hAnsi="GHEA Grapalat"/>
          <w:sz w:val="24"/>
          <w:szCs w:val="24"/>
        </w:rPr>
        <w:t>бюллетене</w:t>
      </w:r>
      <w:r w:rsidRPr="00665B43">
        <w:rPr>
          <w:rFonts w:ascii="GHEA Grapalat" w:hAnsi="GHEA Grapalat"/>
          <w:sz w:val="24"/>
          <w:szCs w:val="24"/>
        </w:rPr>
        <w:t xml:space="preserve"> объявления </w:t>
      </w:r>
      <w:bookmarkStart w:id="3" w:name="_GoBack"/>
      <w:bookmarkEnd w:id="3"/>
      <w:r w:rsidRPr="00665B43">
        <w:rPr>
          <w:rFonts w:ascii="GHEA Grapalat" w:hAnsi="GHEA Grapalat"/>
          <w:sz w:val="24"/>
          <w:szCs w:val="24"/>
        </w:rPr>
        <w:t xml:space="preserve">и приглашения </w:t>
      </w:r>
      <w:r w:rsidRPr="009044F1">
        <w:rPr>
          <w:rFonts w:ascii="GHEA Grapalat" w:hAnsi="GHEA Grapalat"/>
          <w:sz w:val="24"/>
          <w:szCs w:val="24"/>
        </w:rPr>
        <w:t xml:space="preserve">на настоящую процедуру. </w:t>
      </w:r>
    </w:p>
    <w:p w:rsidR="00C64E56" w:rsidRDefault="009B6D58" w:rsidP="00B46D58">
      <w:pPr>
        <w:widowControl w:val="0"/>
        <w:spacing w:after="160"/>
        <w:ind w:firstLine="567"/>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D76027">
      <w:pPr>
        <w:widowControl w:val="0"/>
        <w:spacing w:after="160"/>
        <w:ind w:firstLine="567"/>
        <w:jc w:val="both"/>
        <w:rPr>
          <w:rFonts w:ascii="GHEA Grapalat" w:hAnsi="GHEA Grapalat"/>
        </w:rPr>
      </w:pPr>
      <w:r w:rsidRPr="009044F1">
        <w:rPr>
          <w:rFonts w:ascii="GHEA Grapalat" w:hAnsi="GHEA Grapalat"/>
        </w:rPr>
        <w:t xml:space="preserve"> </w:t>
      </w:r>
      <w:r w:rsidR="00576D5D">
        <w:rPr>
          <w:rFonts w:ascii="GHEA Grapalat" w:hAnsi="GHEA Grapalat"/>
        </w:rPr>
        <w:t xml:space="preserve">1) </w:t>
      </w:r>
      <w:r w:rsidR="00576D5D" w:rsidRPr="009044F1">
        <w:rPr>
          <w:rFonts w:ascii="GHEA Grapalat" w:hAnsi="GHEA Grapalat"/>
        </w:rPr>
        <w:t xml:space="preserve">председатель комиссии (председательствующий на заседании) объявляет заседание открытым и оглашает выраженную одним числом цену </w:t>
      </w:r>
      <w:r w:rsidR="00A11105">
        <w:rPr>
          <w:rFonts w:ascii="GHEA Grapalat" w:hAnsi="GHEA Grapalat"/>
        </w:rPr>
        <w:t xml:space="preserve">закупки </w:t>
      </w:r>
      <w:r w:rsidR="00576D5D" w:rsidRPr="009044F1">
        <w:rPr>
          <w:rFonts w:ascii="GHEA Grapalat" w:hAnsi="GHEA Grapalat"/>
        </w:rPr>
        <w:t>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lastRenderedPageBreak/>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576D5D" w:rsidRDefault="00576D5D" w:rsidP="00D76027">
      <w:pPr>
        <w:widowControl w:val="0"/>
        <w:tabs>
          <w:tab w:val="left" w:pos="1134"/>
        </w:tabs>
        <w:spacing w:after="160"/>
        <w:ind w:firstLine="567"/>
        <w:jc w:val="both"/>
        <w:rPr>
          <w:rFonts w:ascii="GHEA Grapalat" w:hAnsi="GHEA Grapalat"/>
        </w:rPr>
      </w:pPr>
      <w:r>
        <w:rPr>
          <w:rFonts w:ascii="GHEA Grapalat" w:hAnsi="GHEA Grapalat"/>
        </w:rPr>
        <w:t>б.</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D76027">
      <w:pPr>
        <w:widowControl w:val="0"/>
        <w:tabs>
          <w:tab w:val="left" w:pos="1134"/>
        </w:tabs>
        <w:spacing w:after="160"/>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B46D58">
      <w:pPr>
        <w:widowControl w:val="0"/>
        <w:spacing w:after="16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семдесять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D3681C">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0C324B">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B46D58">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 xml:space="preserve">заявок комиссия отклоняет те заявки, в которых отсутствуют ценовое предложение, </w:t>
      </w:r>
      <w:r w:rsidR="006A4E85">
        <w:rPr>
          <w:rFonts w:ascii="GHEA Grapalat" w:hAnsi="GHEA Grapalat"/>
        </w:rPr>
        <w:t>и/или обеспечение заявки,</w:t>
      </w:r>
      <w:r w:rsidR="006A4E85" w:rsidRPr="009044F1">
        <w:rPr>
          <w:rFonts w:ascii="GHEA Grapalat" w:hAnsi="GHEA Grapalat"/>
        </w:rPr>
        <w:t xml:space="preserve"> </w:t>
      </w:r>
      <w:r w:rsidR="006A4E85">
        <w:rPr>
          <w:rFonts w:ascii="GHEA Grapalat" w:hAnsi="GHEA Grapalat"/>
        </w:rPr>
        <w:t xml:space="preserve">или </w:t>
      </w:r>
      <w:r w:rsidRPr="009044F1">
        <w:rPr>
          <w:rFonts w:ascii="GHEA Grapalat" w:hAnsi="GHEA Grapalat"/>
        </w:rPr>
        <w:t>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6D73FB">
        <w:rPr>
          <w:rFonts w:ascii="GHEA Grapalat" w:hAnsi="GHEA Grapalat"/>
          <w:sz w:val="24"/>
          <w:szCs w:val="24"/>
        </w:rPr>
        <w:t xml:space="preserve">или </w:t>
      </w:r>
      <w:r w:rsidR="006D73FB" w:rsidRPr="003F64C5">
        <w:rPr>
          <w:rFonts w:ascii="GHEA Grapalat" w:hAnsi="GHEA Grapalat"/>
          <w:sz w:val="24"/>
          <w:szCs w:val="24"/>
        </w:rPr>
        <w:t>непризнанны</w:t>
      </w:r>
      <w:r w:rsidR="006D73FB">
        <w:rPr>
          <w:rFonts w:ascii="GHEA Grapalat" w:hAnsi="GHEA Grapalat"/>
          <w:sz w:val="24"/>
          <w:szCs w:val="24"/>
        </w:rPr>
        <w:t>х таковыми участников</w:t>
      </w:r>
      <w:r w:rsidRPr="009044F1">
        <w:rPr>
          <w:rFonts w:ascii="GHEA Grapalat" w:hAnsi="GHEA Grapalat"/>
          <w:sz w:val="24"/>
          <w:szCs w:val="24"/>
        </w:rPr>
        <w:t xml:space="preserve">,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644850" w:rsidRPr="00644850">
        <w:rPr>
          <w:rFonts w:ascii="GHEA Grapalat" w:hAnsi="GHEA Grapalat"/>
          <w:i w:val="0"/>
          <w:sz w:val="24"/>
          <w:szCs w:val="24"/>
        </w:rPr>
        <w:t>_____</w:t>
      </w:r>
      <w:r w:rsidR="00A01157" w:rsidRPr="00A01157">
        <w:rPr>
          <w:rFonts w:ascii="GHEA Grapalat" w:hAnsi="GHEA Grapalat"/>
          <w:i w:val="0"/>
          <w:sz w:val="24"/>
          <w:szCs w:val="24"/>
        </w:rPr>
        <w:t>_________</w:t>
      </w:r>
      <w:r w:rsidR="00644850" w:rsidRPr="00644850">
        <w:rPr>
          <w:rFonts w:ascii="GHEA Grapalat" w:hAnsi="GHEA Grapalat"/>
          <w:i w:val="0"/>
          <w:sz w:val="24"/>
          <w:szCs w:val="24"/>
        </w:rPr>
        <w:t>_______</w:t>
      </w:r>
      <w:r w:rsidR="003C78D9">
        <w:rPr>
          <w:rStyle w:val="af6"/>
          <w:rFonts w:ascii="GHEA Grapalat" w:hAnsi="GHEA Grapalat"/>
          <w:i w:val="0"/>
          <w:sz w:val="24"/>
          <w:szCs w:val="24"/>
        </w:rPr>
        <w:footnoteReference w:customMarkFollows="1" w:id="7"/>
        <w:t>10</w:t>
      </w:r>
      <w:r w:rsidR="00A01157">
        <w:rPr>
          <w:rFonts w:ascii="GHEA Grapalat" w:hAnsi="GHEA Grapalat"/>
          <w:i w:val="0"/>
          <w:sz w:val="24"/>
          <w:szCs w:val="24"/>
        </w:rPr>
        <w:t>.</w:t>
      </w:r>
    </w:p>
    <w:p w:rsidR="00B15493" w:rsidRDefault="00FD2748"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1E1D4C">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33A7B">
        <w:rPr>
          <w:rFonts w:ascii="GHEA Grapalat" w:hAnsi="GHEA Grapalat"/>
          <w:sz w:val="24"/>
          <w:szCs w:val="24"/>
        </w:rPr>
        <w:t xml:space="preserve">отобранного или </w:t>
      </w:r>
      <w:r w:rsidR="00A33A7B" w:rsidRPr="003F64C5">
        <w:rPr>
          <w:rFonts w:ascii="GHEA Grapalat" w:hAnsi="GHEA Grapalat"/>
          <w:sz w:val="24"/>
          <w:szCs w:val="24"/>
        </w:rPr>
        <w:t>непризнанны</w:t>
      </w:r>
      <w:r w:rsidR="00A33A7B">
        <w:rPr>
          <w:rFonts w:ascii="GHEA Grapalat" w:hAnsi="GHEA Grapalat"/>
          <w:sz w:val="24"/>
          <w:szCs w:val="24"/>
        </w:rPr>
        <w:t>х таковыми участников</w:t>
      </w:r>
      <w:r w:rsidRPr="009044F1">
        <w:rPr>
          <w:rFonts w:ascii="GHEA Grapalat" w:hAnsi="GHEA Grapalat"/>
          <w:sz w:val="24"/>
          <w:szCs w:val="24"/>
        </w:rPr>
        <w:t xml:space="preserve">.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представленных товаров требованиям приглашения</w:t>
      </w:r>
      <w:r w:rsidR="005A3D17">
        <w:rPr>
          <w:rFonts w:ascii="GHEA Grapalat" w:hAnsi="GHEA Grapalat"/>
          <w:sz w:val="24"/>
          <w:szCs w:val="24"/>
        </w:rPr>
        <w:t>.</w:t>
      </w:r>
    </w:p>
    <w:p w:rsidR="009B6D58" w:rsidRPr="00186559" w:rsidRDefault="00FD274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lastRenderedPageBreak/>
        <w:t>При равенстве предложенных наименьших цен</w:t>
      </w:r>
      <w:del w:id="4" w:author="Vardan" w:date="2022-10-29T23:54:00Z">
        <w:r w:rsidRPr="009044F1" w:rsidDel="002164B3">
          <w:rPr>
            <w:rFonts w:ascii="GHEA Grapalat" w:hAnsi="GHEA Grapalat"/>
            <w:sz w:val="24"/>
            <w:szCs w:val="24"/>
          </w:rPr>
          <w:delText xml:space="preserve"> </w:delText>
        </w:r>
      </w:del>
      <w:r w:rsidR="00186559">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proofErr w:type="gramStart"/>
      <w:r w:rsidRPr="009044F1">
        <w:rPr>
          <w:rFonts w:ascii="GHEA Grapalat" w:hAnsi="GHEA Grapalat"/>
          <w:sz w:val="24"/>
          <w:szCs w:val="24"/>
        </w:rPr>
        <w:t>для определения</w:t>
      </w:r>
      <w:proofErr w:type="gramEnd"/>
      <w:r w:rsidR="005F09CE">
        <w:rPr>
          <w:rFonts w:ascii="GHEA Grapalat" w:hAnsi="GHEA Grapalat"/>
          <w:sz w:val="24"/>
          <w:szCs w:val="24"/>
        </w:rPr>
        <w:t xml:space="preserve"> </w:t>
      </w:r>
      <w:r w:rsidR="00FC5859">
        <w:rPr>
          <w:rFonts w:ascii="GHEA Grapalat" w:hAnsi="GHEA Grapalat"/>
          <w:sz w:val="24"/>
          <w:szCs w:val="24"/>
        </w:rPr>
        <w:t xml:space="preserve">отобранного </w:t>
      </w:r>
      <w:r w:rsidR="002F27C9">
        <w:rPr>
          <w:rFonts w:ascii="GHEA Grapalat" w:hAnsi="GHEA Grapalat"/>
          <w:sz w:val="24"/>
          <w:szCs w:val="24"/>
        </w:rPr>
        <w:t>и</w:t>
      </w:r>
      <w:r w:rsidR="00FC5859">
        <w:rPr>
          <w:rFonts w:ascii="GHEA Grapalat" w:hAnsi="GHEA Grapalat"/>
          <w:sz w:val="24"/>
          <w:szCs w:val="24"/>
        </w:rPr>
        <w:t xml:space="preserve"> </w:t>
      </w:r>
      <w:r w:rsidR="00FC5859" w:rsidRPr="003F64C5">
        <w:rPr>
          <w:rFonts w:ascii="GHEA Grapalat" w:hAnsi="GHEA Grapalat"/>
          <w:sz w:val="24"/>
          <w:szCs w:val="24"/>
        </w:rPr>
        <w:t>непризнанны</w:t>
      </w:r>
      <w:r w:rsidR="00FC5859">
        <w:rPr>
          <w:rFonts w:ascii="GHEA Grapalat" w:hAnsi="GHEA Grapalat"/>
          <w:sz w:val="24"/>
          <w:szCs w:val="24"/>
        </w:rPr>
        <w:t xml:space="preserve">х таковыми </w:t>
      </w:r>
      <w:r w:rsidRPr="009044F1">
        <w:rPr>
          <w:rFonts w:ascii="GHEA Grapalat" w:hAnsi="GHEA Grapalat"/>
          <w:sz w:val="24"/>
          <w:szCs w:val="24"/>
        </w:rPr>
        <w:t xml:space="preserve">участников, </w:t>
      </w:r>
      <w:r w:rsidR="00A55C6C">
        <w:rPr>
          <w:rFonts w:ascii="GHEA Grapalat" w:hAnsi="GHEA Grapalat"/>
          <w:sz w:val="24"/>
          <w:szCs w:val="24"/>
        </w:rPr>
        <w:t>на заседаниии комиссии</w:t>
      </w:r>
      <w:r w:rsidR="00A55C6C" w:rsidRPr="009044F1">
        <w:rPr>
          <w:rFonts w:ascii="GHEA Grapalat" w:hAnsi="GHEA Grapalat"/>
          <w:sz w:val="24"/>
          <w:szCs w:val="24"/>
        </w:rPr>
        <w:t xml:space="preserve"> </w:t>
      </w:r>
      <w:r w:rsidR="00A55C6C" w:rsidRPr="00334F26">
        <w:rPr>
          <w:rFonts w:ascii="GHEA Grapalat" w:hAnsi="GHEA Grapalat"/>
          <w:sz w:val="24"/>
          <w:szCs w:val="24"/>
        </w:rPr>
        <w:t>с предложившими равные цены участниками,</w:t>
      </w:r>
      <w:r w:rsidRPr="009044F1">
        <w:rPr>
          <w:rFonts w:ascii="GHEA Grapalat" w:hAnsi="GHEA Grapalat"/>
          <w:sz w:val="24"/>
          <w:szCs w:val="24"/>
        </w:rPr>
        <w:t xml:space="preserve"> проводятся одновременные переговоры, если </w:t>
      </w:r>
      <w:r w:rsidR="006248D3">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75330D" w:rsidRPr="0075330D">
        <w:rPr>
          <w:rFonts w:ascii="GHEA Grapalat" w:hAnsi="GHEA Grapalat"/>
          <w:sz w:val="24"/>
          <w:szCs w:val="24"/>
        </w:rPr>
        <w:t xml:space="preserve"> </w:t>
      </w:r>
      <w:r w:rsidR="0075330D" w:rsidRPr="009044F1">
        <w:rPr>
          <w:rFonts w:ascii="GHEA Grapalat" w:hAnsi="GHEA Grapalat"/>
          <w:sz w:val="24"/>
          <w:szCs w:val="24"/>
        </w:rPr>
        <w:t>присутствуют</w:t>
      </w:r>
      <w:r w:rsidR="0075330D" w:rsidRPr="0075330D">
        <w:rPr>
          <w:rFonts w:ascii="GHEA Grapalat" w:hAnsi="GHEA Grapalat"/>
          <w:sz w:val="24"/>
          <w:szCs w:val="24"/>
        </w:rPr>
        <w:t xml:space="preserve"> </w:t>
      </w:r>
      <w:r w:rsidR="0075330D" w:rsidRPr="009044F1">
        <w:rPr>
          <w:rFonts w:ascii="GHEA Grapalat" w:hAnsi="GHEA Grapalat"/>
          <w:sz w:val="24"/>
          <w:szCs w:val="24"/>
        </w:rPr>
        <w:t>на заседании</w:t>
      </w:r>
      <w:r w:rsidR="0075330D">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участников</w:t>
      </w:r>
      <w:r w:rsidR="002615E2">
        <w:rPr>
          <w:rFonts w:ascii="GHEA Grapalat" w:hAnsi="GHEA Grapalat"/>
          <w:sz w:val="24"/>
          <w:szCs w:val="24"/>
        </w:rPr>
        <w:t xml:space="preserve"> представившими равные цены</w:t>
      </w:r>
      <w:r w:rsidRPr="009044F1">
        <w:rPr>
          <w:rFonts w:ascii="GHEA Grapalat" w:hAnsi="GHEA Grapalat"/>
          <w:sz w:val="24"/>
          <w:szCs w:val="24"/>
        </w:rPr>
        <w:t xml:space="preserve"> </w:t>
      </w:r>
      <w:r w:rsidR="00BB7A52">
        <w:rPr>
          <w:rFonts w:ascii="GHEA Grapalat" w:hAnsi="GHEA Grapalat"/>
          <w:sz w:val="24"/>
          <w:szCs w:val="24"/>
        </w:rPr>
        <w:t xml:space="preserve">об </w:t>
      </w:r>
      <w:r w:rsidR="00BB7A52" w:rsidRPr="00C87FA4">
        <w:rPr>
          <w:rFonts w:ascii="GHEA Grapalat" w:hAnsi="GHEA Grapalat"/>
          <w:sz w:val="24"/>
          <w:szCs w:val="24"/>
        </w:rPr>
        <w:t>условия</w:t>
      </w:r>
      <w:r w:rsidR="00BB7A52">
        <w:rPr>
          <w:rFonts w:ascii="GHEA Grapalat" w:hAnsi="GHEA Grapalat"/>
          <w:sz w:val="24"/>
          <w:szCs w:val="24"/>
        </w:rPr>
        <w:t>х</w:t>
      </w:r>
      <w:r w:rsidR="00BB7A52" w:rsidRPr="00C87FA4">
        <w:rPr>
          <w:rFonts w:ascii="GHEA Grapalat" w:hAnsi="GHEA Grapalat"/>
          <w:sz w:val="24"/>
          <w:szCs w:val="24"/>
        </w:rPr>
        <w:t>, продолжительност</w:t>
      </w:r>
      <w:r w:rsidR="00BB7A52">
        <w:rPr>
          <w:rFonts w:ascii="GHEA Grapalat" w:hAnsi="GHEA Grapalat"/>
          <w:sz w:val="24"/>
          <w:szCs w:val="24"/>
        </w:rPr>
        <w:t>и,</w:t>
      </w:r>
      <w:r w:rsidRPr="009044F1">
        <w:rPr>
          <w:rFonts w:ascii="GHEA Grapalat" w:hAnsi="GHEA Grapalat"/>
          <w:sz w:val="24"/>
          <w:szCs w:val="24"/>
        </w:rPr>
        <w:t xml:space="preserve"> дате, времени и месте проведения одновременных переговоров по снижению цен,</w:t>
      </w:r>
    </w:p>
    <w:p w:rsidR="009B6D58" w:rsidRPr="00A50C53"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B46D58">
      <w:pPr>
        <w:pStyle w:val="norm"/>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AE5E57">
        <w:rPr>
          <w:rFonts w:ascii="GHEA Grapalat" w:hAnsi="GHEA Grapalat"/>
          <w:sz w:val="24"/>
          <w:szCs w:val="24"/>
        </w:rPr>
        <w:t>другого участника</w:t>
      </w:r>
      <w:r w:rsidRPr="009044F1">
        <w:rPr>
          <w:rFonts w:ascii="GHEA Grapalat" w:hAnsi="GHEA Grapalat"/>
          <w:sz w:val="24"/>
          <w:szCs w:val="24"/>
        </w:rPr>
        <w:t>, и до истечения предусмотренного для переговоров окончательного срока участник может пересмотреть свое ценовое предложение,</w:t>
      </w:r>
    </w:p>
    <w:p w:rsidR="00D64A0E" w:rsidRDefault="009B6D58" w:rsidP="00D64A0E">
      <w:pPr>
        <w:pStyle w:val="norm"/>
        <w:widowControl w:val="0"/>
        <w:tabs>
          <w:tab w:val="left" w:pos="1134"/>
        </w:tabs>
        <w:spacing w:after="160" w:line="240" w:lineRule="auto"/>
        <w:ind w:firstLine="567"/>
        <w:rPr>
          <w:ins w:id="5" w:author="Vardan" w:date="2022-10-29T23:58:00Z"/>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proofErr w:type="gramStart"/>
      <w:r w:rsidRPr="009044F1">
        <w:rPr>
          <w:rFonts w:ascii="GHEA Grapalat" w:hAnsi="GHEA Grapalat"/>
          <w:sz w:val="24"/>
          <w:szCs w:val="24"/>
        </w:rPr>
        <w:t>ценам,  определяются</w:t>
      </w:r>
      <w:proofErr w:type="gramEnd"/>
      <w:r w:rsidRPr="009044F1">
        <w:rPr>
          <w:rFonts w:ascii="GHEA Grapalat" w:hAnsi="GHEA Grapalat"/>
          <w:sz w:val="24"/>
          <w:szCs w:val="24"/>
        </w:rPr>
        <w:t xml:space="preserve"> и объявляются</w:t>
      </w:r>
      <w:r w:rsidR="00A134CC">
        <w:rPr>
          <w:rFonts w:ascii="GHEA Grapalat" w:hAnsi="GHEA Grapalat"/>
          <w:sz w:val="24"/>
          <w:szCs w:val="24"/>
        </w:rPr>
        <w:t xml:space="preserve"> отобранный </w:t>
      </w:r>
      <w:r w:rsidR="002F27C9">
        <w:rPr>
          <w:rFonts w:ascii="GHEA Grapalat" w:hAnsi="GHEA Grapalat"/>
          <w:sz w:val="24"/>
          <w:szCs w:val="24"/>
        </w:rPr>
        <w:t xml:space="preserve">и </w:t>
      </w:r>
      <w:r w:rsidR="00CD7A4E">
        <w:rPr>
          <w:rFonts w:ascii="GHEA Grapalat" w:hAnsi="GHEA Grapalat"/>
          <w:sz w:val="24"/>
          <w:szCs w:val="24"/>
        </w:rPr>
        <w:t xml:space="preserve"> </w:t>
      </w:r>
      <w:r w:rsidR="00CD7A4E" w:rsidRPr="003F64C5">
        <w:rPr>
          <w:rFonts w:ascii="GHEA Grapalat" w:hAnsi="GHEA Grapalat"/>
          <w:sz w:val="24"/>
          <w:szCs w:val="24"/>
        </w:rPr>
        <w:t>непризнанны</w:t>
      </w:r>
      <w:r w:rsidR="00CD7A4E">
        <w:rPr>
          <w:rFonts w:ascii="GHEA Grapalat" w:hAnsi="GHEA Grapalat"/>
          <w:sz w:val="24"/>
          <w:szCs w:val="24"/>
        </w:rPr>
        <w:t>е таковыми</w:t>
      </w:r>
      <w:r w:rsidRPr="009044F1">
        <w:rPr>
          <w:rFonts w:ascii="GHEA Grapalat" w:hAnsi="GHEA Grapalat"/>
          <w:sz w:val="24"/>
          <w:szCs w:val="24"/>
        </w:rPr>
        <w:t xml:space="preserve"> участники</w:t>
      </w:r>
      <w:r w:rsidR="00D64A0E" w:rsidRPr="00D64A0E">
        <w:rPr>
          <w:rFonts w:ascii="GHEA Grapalat" w:hAnsi="GHEA Grapalat"/>
          <w:sz w:val="24"/>
          <w:szCs w:val="24"/>
        </w:rPr>
        <w:t xml:space="preserve"> </w:t>
      </w:r>
      <w:r w:rsidR="00D64A0E"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D64A0E">
        <w:rPr>
          <w:rFonts w:ascii="GHEA Grapalat" w:hAnsi="GHEA Grapalat"/>
          <w:sz w:val="24"/>
          <w:szCs w:val="24"/>
        </w:rPr>
        <w:t>.</w:t>
      </w:r>
    </w:p>
    <w:p w:rsidR="00B05FE6" w:rsidRDefault="00B05FE6" w:rsidP="00B05FE6">
      <w:pPr>
        <w:pStyle w:val="norm"/>
        <w:widowControl w:val="0"/>
        <w:tabs>
          <w:tab w:val="left" w:pos="1134"/>
        </w:tabs>
        <w:spacing w:after="160" w:line="240" w:lineRule="auto"/>
        <w:ind w:firstLine="567"/>
        <w:rPr>
          <w:rFonts w:ascii="GHEA Grapalat" w:hAnsi="GHEA Grapalat"/>
          <w:sz w:val="24"/>
          <w:szCs w:val="24"/>
        </w:rPr>
      </w:pPr>
      <w:r>
        <w:rPr>
          <w:rFonts w:ascii="GHEA Grapalat" w:hAnsi="GHEA Grapalat"/>
          <w:sz w:val="24"/>
          <w:szCs w:val="24"/>
        </w:rPr>
        <w:t>8.</w:t>
      </w:r>
      <w:r w:rsidR="00222CDB">
        <w:rPr>
          <w:rFonts w:ascii="GHEA Grapalat" w:hAnsi="GHEA Grapalat"/>
          <w:sz w:val="24"/>
          <w:szCs w:val="24"/>
        </w:rPr>
        <w:t>6</w:t>
      </w:r>
      <w:r>
        <w:rPr>
          <w:rFonts w:ascii="GHEA Grapalat" w:hAnsi="GHEA Grapalat"/>
          <w:sz w:val="24"/>
          <w:szCs w:val="24"/>
        </w:rPr>
        <w:t xml:space="preserve">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предусмотрения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При этом соглашение заключается в течение пятнадцати рабочих дней, следующих за предусматриванием дополнительных финансовых средств, с продлением сроков поставки товаров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rsidR="00B05FE6" w:rsidRPr="009044F1" w:rsidRDefault="00B05FE6" w:rsidP="00B05FE6">
      <w:pPr>
        <w:pStyle w:val="norm"/>
        <w:widowControl w:val="0"/>
        <w:tabs>
          <w:tab w:val="left" w:pos="1134"/>
        </w:tabs>
        <w:spacing w:after="160"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p>
    <w:p w:rsidR="00B514E8" w:rsidRPr="009044F1" w:rsidRDefault="00FD2748" w:rsidP="00B46D58">
      <w:pPr>
        <w:widowControl w:val="0"/>
        <w:tabs>
          <w:tab w:val="left" w:pos="1134"/>
        </w:tabs>
        <w:spacing w:after="160"/>
        <w:ind w:firstLine="567"/>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w:t>
      </w:r>
      <w:r w:rsidRPr="009044F1">
        <w:rPr>
          <w:rFonts w:ascii="GHEA Grapalat" w:hAnsi="GHEA Grapalat"/>
        </w:rPr>
        <w:lastRenderedPageBreak/>
        <w:t xml:space="preserve">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B46D58">
      <w:pPr>
        <w:pStyle w:val="norm"/>
        <w:widowControl w:val="0"/>
        <w:tabs>
          <w:tab w:val="left" w:pos="1134"/>
        </w:tabs>
        <w:spacing w:after="160" w:line="240" w:lineRule="auto"/>
        <w:ind w:firstLine="567"/>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00433568" w:rsidRPr="00433568">
        <w:rPr>
          <w:rFonts w:ascii="GHEA Grapalat" w:hAnsi="GHEA Grapalat"/>
          <w:sz w:val="24"/>
          <w:szCs w:val="24"/>
        </w:rPr>
        <w:t>включая случаи,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/исполнителя/,</w:t>
      </w:r>
      <w:r w:rsidR="00433568">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Default="006A3C8A" w:rsidP="00B46D58">
      <w:pPr>
        <w:pStyle w:val="norm"/>
        <w:widowControl w:val="0"/>
        <w:tabs>
          <w:tab w:val="left" w:pos="1134"/>
        </w:tabs>
        <w:spacing w:after="160" w:line="240" w:lineRule="auto"/>
        <w:ind w:firstLine="567"/>
        <w:rPr>
          <w:rFonts w:ascii="GHEA Grapalat" w:hAnsi="GHEA Grapalat" w:cs="Sylfaen"/>
          <w:sz w:val="24"/>
          <w:szCs w:val="24"/>
        </w:rPr>
      </w:pPr>
      <w:r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34742C" w:rsidRPr="00AA7117" w:rsidRDefault="0034742C" w:rsidP="0034742C">
      <w:pPr>
        <w:pStyle w:val="norm"/>
        <w:widowControl w:val="0"/>
        <w:tabs>
          <w:tab w:val="left" w:pos="1134"/>
        </w:tabs>
        <w:spacing w:after="160" w:line="240" w:lineRule="auto"/>
        <w:ind w:firstLine="567"/>
        <w:rPr>
          <w:rFonts w:ascii="GHEA Grapalat" w:hAnsi="GHEA Grapalat" w:cs="Sylfaen"/>
          <w:sz w:val="24"/>
          <w:szCs w:val="24"/>
        </w:rPr>
      </w:pPr>
      <w:r>
        <w:rPr>
          <w:rFonts w:ascii="GHEA Grapalat" w:hAnsi="GHEA Grapalat" w:cs="Sylfaen"/>
          <w:sz w:val="24"/>
          <w:szCs w:val="24"/>
        </w:rPr>
        <w:t xml:space="preserve">8.8.1. </w:t>
      </w:r>
      <w:r w:rsidRPr="0034742C">
        <w:rPr>
          <w:rFonts w:ascii="GHEA Grapalat" w:hAnsi="GHEA Grapalat" w:cs="Sylfaen"/>
          <w:sz w:val="24"/>
          <w:szCs w:val="24"/>
        </w:rPr>
        <w:t>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C27BA4"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6A649A"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r w:rsidR="006A649A" w:rsidRPr="00B6749E">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6A649A" w:rsidRPr="00B6749E">
        <w:rPr>
          <w:rFonts w:ascii="GHEA Grapalat" w:hAnsi="GHEA Grapalat"/>
          <w:sz w:val="24"/>
          <w:szCs w:val="24"/>
        </w:rPr>
        <w:t>пай)  либо</w:t>
      </w:r>
      <w:proofErr w:type="gramEnd"/>
      <w:r w:rsidR="006A649A" w:rsidRPr="00B6749E">
        <w:rPr>
          <w:rFonts w:ascii="GHEA Grapalat" w:hAnsi="GHEA Grapalat"/>
          <w:sz w:val="24"/>
          <w:szCs w:val="24"/>
        </w:rPr>
        <w:t xml:space="preserve"> лицо, связанное с их близкими родством или свойственными связями</w:t>
      </w:r>
      <w:r w:rsidR="006A649A" w:rsidRPr="00B6749E" w:rsidDel="00A5199D">
        <w:rPr>
          <w:rFonts w:ascii="GHEA Grapalat" w:hAnsi="GHEA Grapalat"/>
          <w:sz w:val="24"/>
          <w:szCs w:val="24"/>
        </w:rPr>
        <w:t xml:space="preserve"> </w:t>
      </w:r>
      <w:r w:rsidR="006A649A" w:rsidRPr="00B6749E">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A58C8"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позднее чем на следующий рабочий день после завершения </w:t>
      </w:r>
      <w:r w:rsidRPr="009044F1">
        <w:rPr>
          <w:rFonts w:ascii="GHEA Grapalat" w:hAnsi="GHEA Grapalat"/>
          <w:sz w:val="24"/>
          <w:szCs w:val="24"/>
        </w:rPr>
        <w:lastRenderedPageBreak/>
        <w:t>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B46D58">
      <w:pPr>
        <w:pStyle w:val="23"/>
        <w:widowControl w:val="0"/>
        <w:tabs>
          <w:tab w:val="left" w:pos="1134"/>
        </w:tabs>
        <w:spacing w:after="160"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21ADE">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52468C" w:rsidRDefault="008769B4" w:rsidP="00B46D58">
      <w:pPr>
        <w:widowControl w:val="0"/>
        <w:tabs>
          <w:tab w:val="left" w:pos="1276"/>
        </w:tabs>
        <w:spacing w:after="160"/>
        <w:ind w:firstLine="567"/>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r w:rsidR="0052468C" w:rsidRPr="00551FD6">
        <w:rPr>
          <w:rFonts w:ascii="GHEA Grapalat" w:hAnsi="GHEA Grapalat"/>
        </w:rPr>
        <w:t xml:space="preserve">В случае выявления </w:t>
      </w:r>
      <w:r w:rsidR="0052468C" w:rsidRPr="00681C1F">
        <w:rPr>
          <w:rFonts w:ascii="GHEA Grapalat" w:hAnsi="GHEA Grapalat"/>
          <w:color w:val="000000" w:themeColor="text1"/>
        </w:rPr>
        <w:t xml:space="preserve">оснований, предусмотренных пунктом 6 части 1 статьи 6 Закона, </w:t>
      </w:r>
      <w:r w:rsidR="0052468C" w:rsidRPr="00551FD6">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D17C45" w:rsidRPr="00DB680D">
        <w:rPr>
          <w:rFonts w:ascii="GHEA Grapalat" w:hAnsi="GHEA Grapalat"/>
        </w:rPr>
        <w:t>.</w:t>
      </w:r>
      <w:r w:rsidR="0088745E" w:rsidRPr="00DB680D">
        <w:rPr>
          <w:rFonts w:ascii="GHEA Grapalat" w:hAnsi="GHEA Grapalat"/>
        </w:rPr>
        <w:t xml:space="preserve"> </w:t>
      </w:r>
      <w:r w:rsidR="00D17C45" w:rsidRPr="00DB680D">
        <w:rPr>
          <w:rFonts w:ascii="GHEA Grapalat" w:hAnsi="GHEA Grapalat"/>
        </w:rPr>
        <w:t xml:space="preserve">Мотивированное решение руководителя </w:t>
      </w:r>
      <w:r w:rsidR="00D17C45" w:rsidRPr="00982592">
        <w:rPr>
          <w:rFonts w:ascii="GHEA Grapalat" w:hAnsi="GHEA Grapalat"/>
        </w:rPr>
        <w:t>заказчика уполномоченный орган публикует в бюллетене</w:t>
      </w:r>
      <w:r w:rsidR="00507A99" w:rsidRPr="009022F9">
        <w:rPr>
          <w:rFonts w:ascii="GHEA Grapalat" w:hAnsi="GHEA Grapalat"/>
        </w:rPr>
        <w:t xml:space="preserve"> </w:t>
      </w:r>
      <w:r w:rsidR="00507A99">
        <w:rPr>
          <w:rFonts w:ascii="GHEA Grapalat" w:hAnsi="GHEA Grapalat"/>
        </w:rPr>
        <w:t xml:space="preserve">в течение пяти рабочих дней, </w:t>
      </w:r>
      <w:r w:rsidR="00507A99">
        <w:rPr>
          <w:rStyle w:val="ezkurwreuab5ozgtqnkl"/>
          <w:rFonts w:ascii="GHEA Grapalat" w:hAnsi="GHEA Grapalat"/>
        </w:rPr>
        <w:t>следующих</w:t>
      </w:r>
      <w:r w:rsidR="00507A99">
        <w:rPr>
          <w:rFonts w:ascii="GHEA Grapalat" w:hAnsi="GHEA Grapalat"/>
        </w:rPr>
        <w:t xml:space="preserve"> </w:t>
      </w:r>
      <w:r w:rsidR="00507A99">
        <w:rPr>
          <w:rStyle w:val="ezkurwreuab5ozgtqnkl"/>
          <w:rFonts w:ascii="GHEA Grapalat" w:hAnsi="GHEA Grapalat"/>
        </w:rPr>
        <w:t>за днем</w:t>
      </w:r>
      <w:r w:rsidR="00507A99">
        <w:rPr>
          <w:rFonts w:ascii="GHEA Grapalat" w:hAnsi="GHEA Grapalat"/>
        </w:rPr>
        <w:t xml:space="preserve"> </w:t>
      </w:r>
      <w:r w:rsidR="00507A99">
        <w:rPr>
          <w:rStyle w:val="ezkurwreuab5ozgtqnkl"/>
          <w:rFonts w:ascii="GHEA Grapalat" w:hAnsi="GHEA Grapalat"/>
        </w:rPr>
        <w:t>получения</w:t>
      </w:r>
      <w:r w:rsidR="00507A99">
        <w:rPr>
          <w:rFonts w:ascii="GHEA Grapalat" w:hAnsi="GHEA Grapalat"/>
        </w:rPr>
        <w:t xml:space="preserve"> </w:t>
      </w:r>
      <w:r w:rsidR="00507A99">
        <w:rPr>
          <w:rStyle w:val="ezkurwreuab5ozgtqnkl"/>
          <w:rFonts w:ascii="GHEA Grapalat" w:hAnsi="GHEA Grapalat"/>
        </w:rPr>
        <w:t>решения</w:t>
      </w:r>
      <w:r w:rsidR="00D17C45" w:rsidRPr="00982592">
        <w:rPr>
          <w:rFonts w:ascii="GHEA Grapalat" w:hAnsi="GHEA Grapalat"/>
        </w:rPr>
        <w:t>.</w:t>
      </w:r>
      <w:r w:rsidR="0052468C" w:rsidRPr="00570BBD">
        <w:t xml:space="preserve"> </w:t>
      </w:r>
      <w:r w:rsidR="0052468C" w:rsidRPr="00551FD6">
        <w:rPr>
          <w:rFonts w:ascii="GHEA Grapalat" w:hAnsi="GHEA Grapalat"/>
        </w:rPr>
        <w:t xml:space="preserve">При этом указанное в настоящем пункте решение руководитель заказчика выносит </w:t>
      </w:r>
      <w:proofErr w:type="gramStart"/>
      <w:r w:rsidR="0052468C">
        <w:rPr>
          <w:rFonts w:ascii="GHEA Grapalat" w:hAnsi="GHEA Grapalat"/>
        </w:rPr>
        <w:t>на десятый ден</w:t>
      </w:r>
      <w:r w:rsidR="00C143D2">
        <w:rPr>
          <w:rFonts w:ascii="GHEA Grapalat" w:hAnsi="GHEA Grapalat"/>
        </w:rPr>
        <w:t>ь</w:t>
      </w:r>
      <w:proofErr w:type="gramEnd"/>
      <w:r w:rsidR="0052468C" w:rsidRPr="00551FD6">
        <w:rPr>
          <w:rFonts w:ascii="GHEA Grapalat" w:hAnsi="GHEA Grapalat"/>
        </w:rPr>
        <w:t xml:space="preserve"> следующи</w:t>
      </w:r>
      <w:r w:rsidR="0052468C">
        <w:rPr>
          <w:rFonts w:ascii="GHEA Grapalat" w:hAnsi="GHEA Grapalat"/>
        </w:rPr>
        <w:t>й</w:t>
      </w:r>
      <w:r w:rsidR="0052468C" w:rsidRPr="00551FD6">
        <w:rPr>
          <w:rFonts w:ascii="GHEA Grapalat" w:hAnsi="GHEA Grapalat"/>
        </w:rPr>
        <w:t xml:space="preserve"> за </w:t>
      </w:r>
      <w:r w:rsidR="0052468C">
        <w:rPr>
          <w:rFonts w:ascii="GHEA Grapalat" w:hAnsi="GHEA Grapalat"/>
        </w:rPr>
        <w:t>д</w:t>
      </w:r>
      <w:r w:rsidR="0052468C" w:rsidRPr="00551FD6">
        <w:rPr>
          <w:rFonts w:ascii="GHEA Grapalat" w:hAnsi="GHEA Grapalat"/>
        </w:rPr>
        <w:t>нем объявления процедуры закуп</w:t>
      </w:r>
      <w:r w:rsidR="0052468C">
        <w:rPr>
          <w:rFonts w:ascii="GHEA Grapalat" w:hAnsi="GHEA Grapalat"/>
        </w:rPr>
        <w:t>ки</w:t>
      </w:r>
      <w:r w:rsidR="0052468C" w:rsidRPr="00551FD6">
        <w:rPr>
          <w:rFonts w:ascii="GHEA Grapalat" w:hAnsi="GHEA Grapalat"/>
        </w:rPr>
        <w:t xml:space="preserve"> несостоявшейся или опубликования объявления о заключенном договоре</w:t>
      </w:r>
      <w:r w:rsidR="0052468C">
        <w:rPr>
          <w:rFonts w:ascii="GHEA Grapalat" w:hAnsi="GHEA Grapalat"/>
        </w:rPr>
        <w:t>,</w:t>
      </w:r>
      <w:r w:rsidR="0052468C" w:rsidRPr="00551FD6">
        <w:rPr>
          <w:rFonts w:ascii="GHEA Grapalat" w:hAnsi="GHEA Grapalat"/>
        </w:rPr>
        <w:t xml:space="preserve"> или опубликования объявления</w:t>
      </w:r>
      <w:r w:rsidR="0052468C">
        <w:rPr>
          <w:rFonts w:ascii="GHEA Grapalat" w:hAnsi="GHEA Grapalat"/>
        </w:rPr>
        <w:t xml:space="preserve"> (уведомления)</w:t>
      </w:r>
      <w:r w:rsidR="0052468C" w:rsidRPr="00551FD6">
        <w:rPr>
          <w:rFonts w:ascii="GHEA Grapalat" w:hAnsi="GHEA Grapalat"/>
        </w:rPr>
        <w:t xml:space="preserve"> о расторжении договора в одностороннем порядке</w:t>
      </w:r>
      <w:r w:rsidR="0052468C">
        <w:rPr>
          <w:rFonts w:ascii="GHEA Grapalat" w:hAnsi="GHEA Grapalat"/>
        </w:rPr>
        <w:t xml:space="preserve">. </w:t>
      </w:r>
      <w:r w:rsidR="0052468C" w:rsidRPr="00050A4A">
        <w:rPr>
          <w:rFonts w:ascii="GHEA Grapalat" w:hAnsi="GHEA Grapalat"/>
        </w:rPr>
        <w:t>На следующий день после вынесения решения оно в письменной форме предоставляется уполномоченному органу и участнику</w:t>
      </w:r>
      <w:r w:rsidR="0052468C">
        <w:rPr>
          <w:rFonts w:ascii="GHEA Grapalat" w:hAnsi="GHEA Grapalat"/>
        </w:rPr>
        <w:t xml:space="preserve">. </w:t>
      </w:r>
      <w:r w:rsidR="0052468C" w:rsidRPr="00AA7DF7">
        <w:rPr>
          <w:rFonts w:ascii="GHEA Grapalat" w:hAnsi="GHEA Grapalat"/>
        </w:rPr>
        <w:t xml:space="preserve">Уполномоченный орган включает участника в список участников, не имеющих права на участие в процессе закупок, </w:t>
      </w:r>
      <w:r w:rsidR="0052468C">
        <w:rPr>
          <w:rFonts w:ascii="GHEA Grapalat" w:hAnsi="GHEA Grapalat"/>
        </w:rPr>
        <w:t>на пятый</w:t>
      </w:r>
      <w:r w:rsidR="0052468C" w:rsidRPr="00AA7DF7">
        <w:rPr>
          <w:rFonts w:ascii="GHEA Grapalat" w:hAnsi="GHEA Grapalat"/>
        </w:rPr>
        <w:t xml:space="preserve"> д</w:t>
      </w:r>
      <w:r w:rsidR="0052468C">
        <w:rPr>
          <w:rFonts w:ascii="GHEA Grapalat" w:hAnsi="GHEA Grapalat"/>
        </w:rPr>
        <w:t>е</w:t>
      </w:r>
      <w:r w:rsidR="0052468C" w:rsidRPr="00AA7DF7">
        <w:rPr>
          <w:rFonts w:ascii="GHEA Grapalat" w:hAnsi="GHEA Grapalat"/>
        </w:rPr>
        <w:t>н</w:t>
      </w:r>
      <w:r w:rsidR="0052468C">
        <w:rPr>
          <w:rFonts w:ascii="GHEA Grapalat" w:hAnsi="GHEA Grapalat"/>
        </w:rPr>
        <w:t>ь, следующий</w:t>
      </w:r>
      <w:r w:rsidR="0052468C" w:rsidRPr="00AA7DF7">
        <w:rPr>
          <w:rFonts w:ascii="GHEA Grapalat" w:hAnsi="GHEA Grapalat"/>
        </w:rPr>
        <w:t xml:space="preserve"> за сороковым днем после получения решения, а при наличии возбужденного и незавершенного судебного дела об </w:t>
      </w:r>
      <w:r w:rsidR="0052468C">
        <w:rPr>
          <w:rFonts w:ascii="GHEA Grapalat" w:hAnsi="GHEA Grapalat"/>
        </w:rPr>
        <w:t xml:space="preserve">обжаловании </w:t>
      </w:r>
      <w:r w:rsidR="0052468C" w:rsidRPr="00AA7DF7">
        <w:rPr>
          <w:rFonts w:ascii="GHEA Grapalat" w:hAnsi="GHEA Grapalat"/>
        </w:rPr>
        <w:t>решения участником по состоянию на сороковой день после получения решения</w:t>
      </w:r>
      <w:r w:rsidR="0052468C">
        <w:rPr>
          <w:rFonts w:ascii="GHEA Grapalat" w:hAnsi="GHEA Grapalat"/>
        </w:rPr>
        <w:t xml:space="preserve"> </w:t>
      </w:r>
      <w:r w:rsidR="0052468C" w:rsidRPr="00AA7DF7">
        <w:rPr>
          <w:rFonts w:ascii="GHEA Grapalat" w:hAnsi="GHEA Grapalat"/>
        </w:rPr>
        <w:t>-</w:t>
      </w:r>
      <w:r w:rsidR="0052468C">
        <w:rPr>
          <w:rFonts w:ascii="GHEA Grapalat" w:hAnsi="GHEA Grapalat"/>
        </w:rPr>
        <w:t xml:space="preserve"> на пятый день</w:t>
      </w:r>
      <w:r w:rsidR="0052468C" w:rsidRPr="00AA7DF7">
        <w:rPr>
          <w:rFonts w:ascii="GHEA Grapalat" w:hAnsi="GHEA Grapalat"/>
        </w:rPr>
        <w:t>, следующ</w:t>
      </w:r>
      <w:r w:rsidR="0052468C">
        <w:rPr>
          <w:rFonts w:ascii="GHEA Grapalat" w:hAnsi="GHEA Grapalat"/>
        </w:rPr>
        <w:t>ий</w:t>
      </w:r>
      <w:r w:rsidR="0052468C" w:rsidRPr="00AA7DF7">
        <w:rPr>
          <w:rFonts w:ascii="GHEA Grapalat" w:hAnsi="GHEA Grapalat"/>
        </w:rPr>
        <w:t xml:space="preserve"> за днем вступления в силу заключительного судебного акта по данному</w:t>
      </w:r>
      <w:r w:rsidR="0052468C">
        <w:rPr>
          <w:rFonts w:ascii="GHEA Grapalat" w:hAnsi="GHEA Grapalat"/>
        </w:rPr>
        <w:t xml:space="preserve"> судебному делу,</w:t>
      </w:r>
      <w:r w:rsidR="0052468C" w:rsidRPr="00570BBD">
        <w:t xml:space="preserve"> </w:t>
      </w:r>
      <w:r w:rsidR="0052468C" w:rsidRPr="006F0326">
        <w:rPr>
          <w:rFonts w:ascii="GHEA Grapalat" w:hAnsi="GHEA Grapalat"/>
        </w:rPr>
        <w:t>если по результатам судебного разбирательства возможность исполнения решения не исчезла</w:t>
      </w:r>
      <w:r w:rsidR="0052468C">
        <w:rPr>
          <w:rFonts w:ascii="GHEA Grapalat" w:hAnsi="GHEA Grapalat"/>
        </w:rPr>
        <w:t>.</w:t>
      </w:r>
    </w:p>
    <w:p w:rsidR="00B24E4B" w:rsidRPr="00B24E4B" w:rsidRDefault="000E53B7" w:rsidP="00B24E4B">
      <w:pPr>
        <w:widowControl w:val="0"/>
        <w:tabs>
          <w:tab w:val="left" w:pos="1276"/>
        </w:tabs>
        <w:rPr>
          <w:rFonts w:ascii="GHEA Grapalat" w:hAnsi="GHEA Grapalat"/>
        </w:rPr>
      </w:pPr>
      <w:r>
        <w:rPr>
          <w:rFonts w:ascii="GHEA Grapalat" w:hAnsi="GHEA Grapalat"/>
        </w:rPr>
        <w:t>Е</w:t>
      </w:r>
      <w:r w:rsidR="00B24E4B" w:rsidRPr="00B24E4B">
        <w:rPr>
          <w:rFonts w:ascii="GHEA Grapalat" w:hAnsi="GHEA Grapalat"/>
        </w:rPr>
        <w:t>сли:</w:t>
      </w:r>
    </w:p>
    <w:p w:rsidR="00B24E4B" w:rsidRPr="00B24E4B" w:rsidRDefault="00B24E4B" w:rsidP="006A50D8">
      <w:pPr>
        <w:pStyle w:val="aff3"/>
        <w:widowControl w:val="0"/>
        <w:numPr>
          <w:ilvl w:val="0"/>
          <w:numId w:val="8"/>
        </w:numPr>
        <w:ind w:left="0" w:firstLine="284"/>
        <w:contextualSpacing/>
        <w:jc w:val="both"/>
        <w:rPr>
          <w:rFonts w:ascii="GHEA Grapalat" w:hAnsi="GHEA Grapalat"/>
        </w:rPr>
      </w:pPr>
      <w:r w:rsidRPr="00B24E4B">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B24E4B" w:rsidRDefault="00B24E4B" w:rsidP="006A50D8">
      <w:pPr>
        <w:pStyle w:val="aff3"/>
        <w:widowControl w:val="0"/>
        <w:numPr>
          <w:ilvl w:val="0"/>
          <w:numId w:val="8"/>
        </w:numPr>
        <w:ind w:left="0" w:firstLine="284"/>
        <w:contextualSpacing/>
        <w:jc w:val="both"/>
        <w:rPr>
          <w:ins w:id="6" w:author="Vardan" w:date="2022-10-30T00:00:00Z"/>
          <w:rFonts w:ascii="GHEA Grapalat" w:hAnsi="GHEA Grapalat"/>
        </w:rPr>
      </w:pPr>
      <w:r w:rsidRPr="00B24E4B">
        <w:rPr>
          <w:rFonts w:ascii="GHEA Grapalat" w:hAnsi="GHEA Grapalat"/>
        </w:rPr>
        <w:t xml:space="preserve">выплата участником или лицом, заключившим договор, суммы обеспечения </w:t>
      </w:r>
      <w:r w:rsidRPr="00B24E4B">
        <w:rPr>
          <w:rFonts w:ascii="GHEA Grapalat" w:hAnsi="GHEA Grapalat"/>
        </w:rPr>
        <w:lastRenderedPageBreak/>
        <w:t xml:space="preserve">заявки, договора и (или) квалификации </w:t>
      </w:r>
      <w:r w:rsidR="000A1DB5" w:rsidRPr="00357DB8">
        <w:rPr>
          <w:rFonts w:ascii="GHEA Grapalat" w:hAnsi="GHEA Grapalat"/>
        </w:rPr>
        <w:t>была осуществлена</w:t>
      </w:r>
      <w:r w:rsidRPr="00B24E4B">
        <w:rPr>
          <w:rFonts w:ascii="GHEA Grapalat" w:hAnsi="GHEA Grapalat"/>
        </w:rPr>
        <w:t xml:space="preserve"> по истечении срока представления решения уполномоченному органу, но не позднее </w:t>
      </w:r>
      <w:r w:rsidR="007E2805" w:rsidRPr="00155453">
        <w:rPr>
          <w:rFonts w:ascii="GHEA Grapalat" w:hAnsi="GHEA Grapalat"/>
        </w:rPr>
        <w:t xml:space="preserve">истечения </w:t>
      </w:r>
      <w:r w:rsidR="00F97C74" w:rsidRPr="006E181F">
        <w:rPr>
          <w:rFonts w:ascii="GHEA Grapalat" w:hAnsi="GHEA Grapalat"/>
        </w:rPr>
        <w:t>сорокодневного срока</w:t>
      </w:r>
      <w:r w:rsidR="00F97C74" w:rsidRPr="00155453" w:rsidDel="00F97C74">
        <w:rPr>
          <w:rFonts w:ascii="GHEA Grapalat" w:hAnsi="GHEA Grapalat"/>
        </w:rPr>
        <w:t xml:space="preserve"> </w:t>
      </w:r>
      <w:r w:rsidR="007E2805" w:rsidRPr="00155453">
        <w:rPr>
          <w:rFonts w:ascii="GHEA Grapalat" w:hAnsi="GHEA Grapalat"/>
        </w:rPr>
        <w:t>установленн</w:t>
      </w:r>
      <w:r w:rsidR="00F97C74" w:rsidRPr="00357DB8">
        <w:rPr>
          <w:rFonts w:ascii="GHEA Grapalat" w:hAnsi="GHEA Grapalat"/>
        </w:rPr>
        <w:t>ого</w:t>
      </w:r>
      <w:r w:rsidR="007E2805" w:rsidRPr="00155453">
        <w:rPr>
          <w:rFonts w:ascii="GHEA Grapalat" w:hAnsi="GHEA Grapalat"/>
        </w:rPr>
        <w:t xml:space="preserve"> для включения </w:t>
      </w:r>
      <w:r w:rsidR="00F97C74" w:rsidRPr="00155453">
        <w:rPr>
          <w:rFonts w:ascii="GHEA Grapalat" w:hAnsi="GHEA Grapalat"/>
        </w:rPr>
        <w:t xml:space="preserve">уполномоченным органом </w:t>
      </w:r>
      <w:r w:rsidR="007E2805" w:rsidRPr="00155453">
        <w:rPr>
          <w:rFonts w:ascii="GHEA Grapalat" w:hAnsi="GHEA Grapalat"/>
        </w:rPr>
        <w:t xml:space="preserve">участника </w:t>
      </w:r>
      <w:r w:rsidRPr="00B24E4B">
        <w:rPr>
          <w:rFonts w:ascii="GHEA Grapalat" w:hAnsi="GHEA Grapalat"/>
        </w:rPr>
        <w:t xml:space="preserve"> в список, </w:t>
      </w:r>
      <w:r w:rsidR="000A1DB5" w:rsidRPr="00357DB8">
        <w:rPr>
          <w:rFonts w:ascii="GHEA Grapalat" w:hAnsi="GHEA Grapalat"/>
        </w:rPr>
        <w:t>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0A1DB5">
        <w:rPr>
          <w:rFonts w:ascii="GHEA Grapalat" w:hAnsi="GHEA Grapalat"/>
        </w:rPr>
        <w:t xml:space="preserve"> </w:t>
      </w:r>
      <w:r w:rsidRPr="00B24E4B">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rsidR="00544A12" w:rsidRDefault="006435F5" w:rsidP="00637CD2">
      <w:pPr>
        <w:widowControl w:val="0"/>
        <w:tabs>
          <w:tab w:val="left" w:pos="1134"/>
        </w:tabs>
        <w:ind w:left="-360"/>
        <w:jc w:val="both"/>
        <w:rPr>
          <w:rFonts w:ascii="GHEA Grapalat" w:hAnsi="GHEA Grapalat" w:cs="Sylfaen"/>
        </w:rPr>
      </w:pPr>
      <w:r w:rsidRPr="00637CD2">
        <w:rPr>
          <w:rFonts w:ascii="GHEA Grapalat" w:hAnsi="GHEA Grapalat" w:cs="Sylfaen"/>
        </w:rPr>
        <w:t xml:space="preserve">       </w:t>
      </w:r>
      <w:r w:rsidR="00C20AD3" w:rsidRPr="00637CD2">
        <w:rPr>
          <w:rFonts w:ascii="GHEA Grapalat" w:hAnsi="GHEA Grapalat" w:cs="Sylfaen"/>
        </w:rPr>
        <w:t>При этом</w:t>
      </w:r>
      <w:r w:rsidR="00544A12">
        <w:rPr>
          <w:rFonts w:ascii="GHEA Grapalat" w:hAnsi="GHEA Grapalat" w:cs="Sylfaen"/>
        </w:rPr>
        <w:t>;</w:t>
      </w:r>
    </w:p>
    <w:p w:rsidR="00C20AD3" w:rsidRDefault="00544A12" w:rsidP="00637CD2">
      <w:pPr>
        <w:widowControl w:val="0"/>
        <w:tabs>
          <w:tab w:val="left" w:pos="1134"/>
        </w:tabs>
        <w:ind w:left="-360"/>
        <w:jc w:val="both"/>
        <w:rPr>
          <w:rFonts w:ascii="GHEA Grapalat" w:hAnsi="GHEA Grapalat" w:cs="Sylfaen"/>
        </w:rPr>
      </w:pPr>
      <w:r>
        <w:rPr>
          <w:rFonts w:ascii="GHEA Grapalat" w:hAnsi="GHEA Grapalat" w:cs="Sylfaen"/>
        </w:rPr>
        <w:t>-</w:t>
      </w:r>
      <w:r w:rsidR="00C20AD3" w:rsidRPr="00637CD2">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w:t>
      </w:r>
      <w:r w:rsidR="00F01662" w:rsidRPr="00F01662">
        <w:rPr>
          <w:rFonts w:ascii="GHEA Grapalat" w:hAnsi="GHEA Grapalat" w:cs="Sylfaen"/>
        </w:rPr>
        <w:t xml:space="preserve"> </w:t>
      </w:r>
      <w:r w:rsidR="00F01662">
        <w:rPr>
          <w:rFonts w:ascii="GHEA Grapalat" w:hAnsi="GHEA Grapalat" w:cs="Sylfaen"/>
        </w:rPr>
        <w:t xml:space="preserve">включая случаи, когда несоответствия, зафиксированные в результате оценки заявки, не исправляются или не исправляются полностью в установленные сроки, </w:t>
      </w:r>
      <w:r w:rsidRPr="00544A12">
        <w:rPr>
          <w:rFonts w:ascii="GHEA Grapalat" w:hAnsi="GHEA Grapalat" w:cs="Sylfaen"/>
        </w:rPr>
        <w:t>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w:t>
      </w:r>
      <w:r w:rsidR="00E176B0">
        <w:rPr>
          <w:rFonts w:ascii="GHEA Grapalat" w:hAnsi="GHEA Grapalat" w:cs="Sylfaen"/>
        </w:rPr>
        <w:t>,</w:t>
      </w:r>
      <w:r w:rsidRPr="004A296E">
        <w:rPr>
          <w:rFonts w:ascii="GHEA Grapalat" w:hAnsi="GHEA Grapalat" w:cs="Sylfaen"/>
        </w:rPr>
        <w:t xml:space="preserve"> </w:t>
      </w:r>
      <w:r w:rsidR="00C20AD3" w:rsidRPr="00637CD2">
        <w:rPr>
          <w:rFonts w:ascii="GHEA Grapalat" w:hAnsi="GHEA Grapalat" w:cs="Sylfaen"/>
        </w:rPr>
        <w:t>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4B64BD">
        <w:rPr>
          <w:rFonts w:ascii="GHEA Grapalat" w:hAnsi="GHEA Grapalat" w:cs="Sylfaen"/>
        </w:rPr>
        <w:t>,</w:t>
      </w:r>
    </w:p>
    <w:p w:rsidR="004B64BD" w:rsidRPr="00671189" w:rsidRDefault="004B64BD" w:rsidP="004B64BD">
      <w:pPr>
        <w:widowControl w:val="0"/>
        <w:tabs>
          <w:tab w:val="left" w:pos="0"/>
        </w:tabs>
        <w:ind w:left="-284" w:firstLine="785"/>
        <w:jc w:val="both"/>
        <w:rPr>
          <w:rFonts w:ascii="GHEA Grapalat" w:hAnsi="GHEA Grapalat" w:cs="Sylfaen"/>
        </w:rPr>
      </w:pPr>
      <w:r>
        <w:rPr>
          <w:rFonts w:ascii="GHEA Grapalat" w:hAnsi="GHEA Grapalat" w:cs="Sylfaen"/>
        </w:rPr>
        <w:t>-</w:t>
      </w:r>
      <w:r w:rsidRPr="00671189">
        <w:rPr>
          <w:rFonts w:ascii="GHEA Grapalat" w:hAnsi="GHEA Grapalat" w:cs="Sylfaen"/>
        </w:rPr>
        <w:t xml:space="preserve"> </w:t>
      </w:r>
      <w:r w:rsidR="00264F97" w:rsidRPr="00671189">
        <w:rPr>
          <w:rFonts w:ascii="GHEA Grapalat" w:hAnsi="GHEA Grapalat" w:cs="Sylfaen"/>
        </w:rPr>
        <w:t>о</w:t>
      </w:r>
      <w:r w:rsidRPr="00671189">
        <w:rPr>
          <w:rFonts w:ascii="GHEA Grapalat" w:hAnsi="GHEA Grapalat" w:cs="Sylfaen"/>
        </w:rPr>
        <w:t>бстоятельство, предусмотренное в пункте 8.8.1 части 1 настоящего приглашения, не считается нарушением обязательств, взятых в рамках процесса закупки.</w:t>
      </w:r>
    </w:p>
    <w:p w:rsidR="003822FA" w:rsidRDefault="003822FA" w:rsidP="00B46D58">
      <w:pPr>
        <w:widowControl w:val="0"/>
        <w:tabs>
          <w:tab w:val="left" w:pos="1276"/>
        </w:tabs>
        <w:spacing w:after="160"/>
        <w:ind w:firstLine="567"/>
        <w:jc w:val="both"/>
        <w:rPr>
          <w:rFonts w:ascii="GHEA Grapalat" w:hAnsi="GHEA Grapalat"/>
        </w:rPr>
      </w:pPr>
    </w:p>
    <w:p w:rsidR="00A63D83" w:rsidRPr="009044F1" w:rsidRDefault="00A63D83" w:rsidP="00B46D58">
      <w:pPr>
        <w:widowControl w:val="0"/>
        <w:tabs>
          <w:tab w:val="left" w:pos="1276"/>
        </w:tabs>
        <w:spacing w:after="160"/>
        <w:ind w:firstLine="567"/>
        <w:jc w:val="both"/>
        <w:rPr>
          <w:rFonts w:ascii="GHEA Grapalat" w:hAnsi="GHEA Grapalat"/>
        </w:rPr>
      </w:pPr>
      <w:r>
        <w:rPr>
          <w:rFonts w:ascii="GHEA Grapalat" w:hAnsi="GHEA Grapalat"/>
        </w:rPr>
        <w:t>8.1</w:t>
      </w:r>
      <w:r w:rsidR="008067C5">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B46D58">
      <w:pPr>
        <w:pStyle w:val="norm"/>
        <w:widowControl w:val="0"/>
        <w:tabs>
          <w:tab w:val="left" w:pos="1276"/>
        </w:tabs>
        <w:spacing w:after="160" w:line="240" w:lineRule="auto"/>
        <w:ind w:firstLine="567"/>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B46D58">
      <w:pPr>
        <w:pStyle w:val="23"/>
        <w:widowControl w:val="0"/>
        <w:tabs>
          <w:tab w:val="left" w:pos="1276"/>
        </w:tabs>
        <w:spacing w:after="160"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BF1CBD">
      <w:pPr>
        <w:widowControl w:val="0"/>
        <w:tabs>
          <w:tab w:val="left" w:pos="1276"/>
        </w:tabs>
        <w:spacing w:after="160"/>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1CBD" w:rsidRDefault="00BF1CBD" w:rsidP="00BF1CBD">
      <w:pPr>
        <w:widowControl w:val="0"/>
        <w:spacing w:after="16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2B103D" w:rsidRPr="000811C1"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0E624C">
        <w:rPr>
          <w:rFonts w:ascii="GHEA Grapalat" w:hAnsi="GHEA Grapalat"/>
          <w:sz w:val="24"/>
          <w:szCs w:val="24"/>
          <w:lang w:val="hy-AM"/>
        </w:rPr>
        <w:t>1</w:t>
      </w:r>
      <w:r w:rsidR="00B325AF">
        <w:rPr>
          <w:rFonts w:ascii="GHEA Grapalat" w:hAnsi="GHEA Grapalat"/>
          <w:sz w:val="24"/>
          <w:szCs w:val="24"/>
        </w:rPr>
        <w:t>8</w:t>
      </w:r>
      <w:r w:rsidRPr="009044F1">
        <w:rPr>
          <w:rFonts w:ascii="GHEA Grapalat" w:hAnsi="GHEA Grapalat"/>
          <w:sz w:val="24"/>
          <w:szCs w:val="24"/>
        </w:rPr>
        <w:t>.</w:t>
      </w:r>
      <w:r w:rsidR="00EE0CB1" w:rsidRPr="005114D0">
        <w:rPr>
          <w:rFonts w:ascii="GHEA Grapalat" w:hAnsi="GHEA Grapalat"/>
          <w:sz w:val="24"/>
          <w:szCs w:val="24"/>
        </w:rPr>
        <w:tab/>
      </w:r>
      <w:r w:rsidRPr="009044F1">
        <w:rPr>
          <w:rFonts w:ascii="GHEA Grapalat" w:hAnsi="GHEA Grapalat"/>
          <w:sz w:val="24"/>
          <w:szCs w:val="24"/>
        </w:rPr>
        <w:t>Оценка заявок и определение отобранного участника осуществляются по отдельным лотам</w:t>
      </w:r>
      <w:r w:rsidR="00FE2802">
        <w:rPr>
          <w:rStyle w:val="af6"/>
          <w:rFonts w:ascii="GHEA Grapalat" w:hAnsi="GHEA Grapalat"/>
          <w:sz w:val="24"/>
          <w:szCs w:val="24"/>
        </w:rPr>
        <w:footnoteReference w:customMarkFollows="1" w:id="8"/>
        <w:t>11</w:t>
      </w:r>
      <w:r w:rsidRPr="009044F1">
        <w:rPr>
          <w:rFonts w:ascii="GHEA Grapalat" w:hAnsi="GHEA Grapalat"/>
          <w:sz w:val="24"/>
          <w:szCs w:val="24"/>
        </w:rPr>
        <w:t xml:space="preserve">. </w:t>
      </w:r>
    </w:p>
    <w:p w:rsidR="00583092" w:rsidRPr="008C0D41" w:rsidRDefault="00A150A9" w:rsidP="00B46D58">
      <w:pPr>
        <w:widowControl w:val="0"/>
        <w:tabs>
          <w:tab w:val="left" w:pos="1276"/>
        </w:tabs>
        <w:spacing w:after="160"/>
        <w:ind w:firstLine="567"/>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комиссии </w:t>
      </w:r>
      <w:proofErr w:type="gramStart"/>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ом</w:t>
      </w:r>
      <w:proofErr w:type="gramEnd"/>
      <w:r w:rsidR="005F2F3B" w:rsidRPr="008C0D41">
        <w:rPr>
          <w:rFonts w:ascii="GHEA Grapalat" w:hAnsi="GHEA Grapalat"/>
        </w:rPr>
        <w:t xml:space="preserve">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B46D58">
      <w:pPr>
        <w:pStyle w:val="23"/>
        <w:widowControl w:val="0"/>
        <w:tabs>
          <w:tab w:val="left" w:pos="1276"/>
        </w:tabs>
        <w:spacing w:after="160" w:line="240" w:lineRule="auto"/>
        <w:ind w:firstLine="567"/>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B46D58">
      <w:pPr>
        <w:pStyle w:val="23"/>
        <w:widowControl w:val="0"/>
        <w:spacing w:after="160" w:line="240" w:lineRule="auto"/>
        <w:ind w:firstLine="567"/>
        <w:rPr>
          <w:rFonts w:ascii="GHEA Grapalat" w:hAnsi="GHEA Grapalat"/>
          <w:sz w:val="24"/>
          <w:szCs w:val="24"/>
        </w:rPr>
      </w:pPr>
      <w:r w:rsidRPr="009044F1">
        <w:rPr>
          <w:rFonts w:ascii="GHEA Grapalat" w:hAnsi="GHEA Grapalat"/>
          <w:sz w:val="24"/>
          <w:szCs w:val="24"/>
        </w:rPr>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B46D58">
      <w:pPr>
        <w:pStyle w:val="23"/>
        <w:widowControl w:val="0"/>
        <w:tabs>
          <w:tab w:val="left" w:pos="1276"/>
        </w:tabs>
        <w:spacing w:after="160" w:line="240" w:lineRule="auto"/>
        <w:ind w:firstLine="567"/>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B46D58">
      <w:pPr>
        <w:pStyle w:val="norm"/>
        <w:widowControl w:val="0"/>
        <w:tabs>
          <w:tab w:val="left" w:pos="1276"/>
        </w:tabs>
        <w:spacing w:after="160"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Default="00A150A9" w:rsidP="00B46D58">
      <w:pPr>
        <w:pStyle w:val="23"/>
        <w:widowControl w:val="0"/>
        <w:tabs>
          <w:tab w:val="left" w:pos="1276"/>
        </w:tabs>
        <w:spacing w:after="160" w:line="240" w:lineRule="auto"/>
        <w:ind w:firstLine="567"/>
        <w:rPr>
          <w:rFonts w:ascii="GHEA Grapalat" w:hAnsi="GHEA Grapalat"/>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4513E" w:rsidRDefault="0084513E" w:rsidP="0084513E">
      <w:pPr>
        <w:pStyle w:val="23"/>
        <w:widowControl w:val="0"/>
        <w:spacing w:after="160" w:line="240" w:lineRule="auto"/>
        <w:ind w:left="284" w:firstLine="567"/>
        <w:contextualSpacing/>
        <w:rPr>
          <w:rFonts w:ascii="GHEA Grapalat" w:hAnsi="GHEA Grapalat"/>
          <w:sz w:val="24"/>
          <w:szCs w:val="24"/>
        </w:rPr>
      </w:pPr>
      <w:r w:rsidRPr="009044F1">
        <w:rPr>
          <w:rFonts w:ascii="GHEA Grapalat" w:hAnsi="GHEA Grapalat"/>
          <w:sz w:val="24"/>
          <w:szCs w:val="24"/>
        </w:rPr>
        <w:t>Период ожидания в случае настоящей процедуры составляет "</w:t>
      </w:r>
      <w:r>
        <w:rPr>
          <w:rFonts w:ascii="GHEA Grapalat" w:hAnsi="GHEA Grapalat"/>
          <w:sz w:val="24"/>
          <w:szCs w:val="24"/>
        </w:rPr>
        <w:t xml:space="preserve"> </w:t>
      </w:r>
      <w:r w:rsidRPr="009044F1">
        <w:rPr>
          <w:rFonts w:ascii="GHEA Grapalat" w:hAnsi="GHEA Grapalat"/>
          <w:sz w:val="24"/>
          <w:szCs w:val="24"/>
        </w:rPr>
        <w:t>" календарных дней. Период ожидания</w:t>
      </w:r>
      <w:r>
        <w:rPr>
          <w:rFonts w:ascii="GHEA Grapalat" w:hAnsi="GHEA Grapalat"/>
          <w:sz w:val="24"/>
          <w:szCs w:val="24"/>
        </w:rPr>
        <w:t>:</w:t>
      </w:r>
    </w:p>
    <w:p w:rsidR="0084513E" w:rsidRPr="00B6749E" w:rsidRDefault="0084513E" w:rsidP="006A50D8">
      <w:pPr>
        <w:pStyle w:val="23"/>
        <w:widowControl w:val="0"/>
        <w:numPr>
          <w:ilvl w:val="0"/>
          <w:numId w:val="9"/>
        </w:numPr>
        <w:spacing w:after="160" w:line="240" w:lineRule="auto"/>
        <w:ind w:left="284" w:hanging="426"/>
        <w:contextualSpacing/>
        <w:rPr>
          <w:rFonts w:ascii="GHEA Grapalat" w:hAnsi="GHEA Grapalat"/>
          <w:i/>
          <w:sz w:val="24"/>
          <w:szCs w:val="24"/>
        </w:rPr>
      </w:pPr>
      <w:r w:rsidRPr="009044F1">
        <w:rPr>
          <w:rFonts w:ascii="GHEA Grapalat" w:hAnsi="GHEA Grapalat"/>
          <w:sz w:val="24"/>
          <w:szCs w:val="24"/>
        </w:rPr>
        <w:lastRenderedPageBreak/>
        <w:t>не применим, если заявку подал только один участник, с которым заключается договор</w:t>
      </w:r>
      <w:r>
        <w:rPr>
          <w:rFonts w:ascii="GHEA Grapalat" w:hAnsi="GHEA Grapalat"/>
          <w:sz w:val="24"/>
          <w:szCs w:val="24"/>
        </w:rPr>
        <w:t>;</w:t>
      </w:r>
    </w:p>
    <w:p w:rsidR="0084513E" w:rsidRDefault="0084513E" w:rsidP="006A50D8">
      <w:pPr>
        <w:pStyle w:val="norm"/>
        <w:widowControl w:val="0"/>
        <w:numPr>
          <w:ilvl w:val="0"/>
          <w:numId w:val="9"/>
        </w:numPr>
        <w:spacing w:line="240" w:lineRule="auto"/>
        <w:ind w:left="284"/>
        <w:contextualSpacing/>
        <w:rPr>
          <w:rFonts w:ascii="GHEA Grapalat" w:hAnsi="GHEA Grapalat"/>
          <w:sz w:val="24"/>
          <w:szCs w:val="24"/>
        </w:rPr>
      </w:pPr>
      <w:r w:rsidRPr="00747338">
        <w:rPr>
          <w:rFonts w:ascii="GHEA Grapalat" w:hAnsi="GHEA Grapalat"/>
          <w:sz w:val="24"/>
          <w:szCs w:val="24"/>
        </w:rPr>
        <w:t>применим также в том случае, когда заявку подал только один участник и она была</w:t>
      </w:r>
      <w:r w:rsidRPr="005B478F">
        <w:rPr>
          <w:rFonts w:ascii="GHEA Grapalat" w:hAnsi="GHEA Grapalat"/>
          <w:szCs w:val="22"/>
        </w:rPr>
        <w:t xml:space="preserve"> </w:t>
      </w:r>
      <w:r w:rsidRPr="00747338">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rsidR="0084513E" w:rsidRDefault="0084513E" w:rsidP="0084513E">
      <w:pPr>
        <w:pStyle w:val="norm"/>
        <w:widowControl w:val="0"/>
        <w:tabs>
          <w:tab w:val="left" w:pos="1276"/>
        </w:tabs>
        <w:spacing w:line="240" w:lineRule="auto"/>
        <w:ind w:left="284" w:firstLine="0"/>
        <w:contextualSpacing/>
        <w:rPr>
          <w:rFonts w:ascii="GHEA Grapalat" w:hAnsi="GHEA Grapalat"/>
          <w:sz w:val="24"/>
          <w:szCs w:val="24"/>
        </w:rPr>
      </w:pPr>
    </w:p>
    <w:p w:rsidR="0084513E" w:rsidRPr="00747338" w:rsidRDefault="0084513E" w:rsidP="0084513E">
      <w:pPr>
        <w:pStyle w:val="norm"/>
        <w:widowControl w:val="0"/>
        <w:tabs>
          <w:tab w:val="left" w:pos="1276"/>
        </w:tabs>
        <w:spacing w:line="240" w:lineRule="auto"/>
        <w:ind w:firstLine="0"/>
        <w:contextualSpacing/>
        <w:rPr>
          <w:rFonts w:ascii="GHEA Grapalat" w:hAnsi="GHEA Grapalat"/>
          <w:sz w:val="24"/>
          <w:szCs w:val="24"/>
        </w:rPr>
      </w:pPr>
      <w:r>
        <w:rPr>
          <w:rFonts w:ascii="GHEA Grapalat" w:hAnsi="GHEA Grapalat"/>
          <w:sz w:val="24"/>
          <w:szCs w:val="24"/>
        </w:rPr>
        <w:t xml:space="preserve">     </w:t>
      </w:r>
      <w:r w:rsidRPr="00747338">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B47535" w:rsidRDefault="00B47535">
      <w:pPr>
        <w:rPr>
          <w:rFonts w:ascii="GHEA Grapalat" w:hAnsi="GHEA Grapalat"/>
          <w:b/>
        </w:rPr>
      </w:pPr>
      <w:r>
        <w:rPr>
          <w:rFonts w:ascii="GHEA Grapalat" w:hAnsi="GHEA Grapalat"/>
          <w:b/>
        </w:rPr>
        <w:br w:type="page"/>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lastRenderedPageBreak/>
        <w:t xml:space="preserve">9. ЗАКЛЮЧЕНИЕ ДОГОВОРА </w:t>
      </w:r>
    </w:p>
    <w:p w:rsidR="00096865"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C961A9">
        <w:rPr>
          <w:rFonts w:ascii="GHEA Grapalat" w:hAnsi="GHEA Grapalat"/>
        </w:rPr>
        <w:t xml:space="preserve">На четвертый </w:t>
      </w:r>
      <w:r w:rsidRPr="009044F1">
        <w:rPr>
          <w:rFonts w:ascii="GHEA Grapalat" w:hAnsi="GHEA Grapalat"/>
        </w:rPr>
        <w:t>рабочи</w:t>
      </w:r>
      <w:r w:rsidR="00D11878">
        <w:rPr>
          <w:rFonts w:ascii="GHEA Grapalat" w:hAnsi="GHEA Grapalat"/>
        </w:rPr>
        <w:t>й</w:t>
      </w:r>
      <w:r w:rsidRPr="009044F1">
        <w:rPr>
          <w:rFonts w:ascii="GHEA Grapalat" w:hAnsi="GHEA Grapalat"/>
        </w:rPr>
        <w:t xml:space="preserve"> д</w:t>
      </w:r>
      <w:r w:rsidR="00D11878">
        <w:rPr>
          <w:rFonts w:ascii="GHEA Grapalat" w:hAnsi="GHEA Grapalat"/>
        </w:rPr>
        <w:t>е</w:t>
      </w:r>
      <w:r w:rsidRPr="009044F1">
        <w:rPr>
          <w:rFonts w:ascii="GHEA Grapalat" w:hAnsi="GHEA Grapalat"/>
        </w:rPr>
        <w:t>н</w:t>
      </w:r>
      <w:r w:rsidR="00D11878">
        <w:rPr>
          <w:rFonts w:ascii="GHEA Grapalat" w:hAnsi="GHEA Grapalat"/>
        </w:rPr>
        <w:t>ь</w:t>
      </w:r>
      <w:r w:rsidRPr="009044F1">
        <w:rPr>
          <w:rFonts w:ascii="GHEA Grapalat" w:hAnsi="GHEA Grapalat"/>
        </w:rPr>
        <w:t>, следующи</w:t>
      </w:r>
      <w:r w:rsidR="00D11878">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747F4A">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BD587C" w:rsidRDefault="00AA0AD8" w:rsidP="00BD587C">
      <w:pPr>
        <w:widowControl w:val="0"/>
        <w:tabs>
          <w:tab w:val="left" w:pos="1134"/>
        </w:tabs>
        <w:spacing w:after="160"/>
        <w:ind w:firstLine="567"/>
        <w:jc w:val="both"/>
        <w:rPr>
          <w:rFonts w:ascii="GHEA Grapalat" w:hAnsi="GHEA Grapalat"/>
          <w:color w:val="000000" w:themeColor="text1"/>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BD587C" w:rsidRPr="00681C1F">
        <w:rPr>
          <w:rFonts w:ascii="GHEA Grapalat" w:hAnsi="GHEA Grapalat"/>
          <w:color w:val="000000" w:themeColor="text1"/>
        </w:rPr>
        <w:t xml:space="preserve">Если отобранный участник </w:t>
      </w:r>
      <w:r w:rsidR="00BD587C">
        <w:rPr>
          <w:rFonts w:ascii="GHEA Grapalat" w:hAnsi="GHEA Grapalat"/>
          <w:color w:val="000000" w:themeColor="text1"/>
        </w:rPr>
        <w:t xml:space="preserve"> после </w:t>
      </w:r>
      <w:r w:rsidR="00BD587C" w:rsidRPr="00681C1F">
        <w:rPr>
          <w:rFonts w:ascii="GHEA Grapalat" w:hAnsi="GHEA Grapalat"/>
          <w:color w:val="000000" w:themeColor="text1"/>
        </w:rPr>
        <w:t xml:space="preserve">получения уведомления о заключении договора и проекта договора </w:t>
      </w:r>
      <w:r w:rsidR="00BD587C" w:rsidRPr="00996C18">
        <w:rPr>
          <w:rFonts w:ascii="GHEA Grapalat" w:hAnsi="GHEA Grapalat"/>
        </w:rPr>
        <w:t xml:space="preserve">в </w:t>
      </w:r>
      <w:r w:rsidR="00BD587C" w:rsidRPr="00C61190">
        <w:rPr>
          <w:rFonts w:ascii="GHEA Grapalat" w:hAnsi="GHEA Grapalat"/>
        </w:rPr>
        <w:t>срок, предусмотренный пунктом 10.1 настоящего приглашения</w:t>
      </w:r>
      <w:r w:rsidR="00BD587C">
        <w:rPr>
          <w:rFonts w:ascii="GHEA Grapalat" w:hAnsi="GHEA Grapalat"/>
        </w:rPr>
        <w:t>,</w:t>
      </w:r>
      <w:r w:rsidR="00BD587C" w:rsidRPr="00996C18">
        <w:rPr>
          <w:rFonts w:ascii="GHEA Grapalat" w:hAnsi="GHEA Grapalat"/>
        </w:rPr>
        <w:t xml:space="preserve"> </w:t>
      </w:r>
      <w:r w:rsidR="00BD587C" w:rsidRPr="00C61190">
        <w:rPr>
          <w:rFonts w:ascii="GHEA Grapalat" w:hAnsi="GHEA Grapalat"/>
        </w:rPr>
        <w:t>а в случае, если по заключаемому договору предусмотрен</w:t>
      </w:r>
      <w:r w:rsidR="00BD587C">
        <w:rPr>
          <w:rFonts w:ascii="GHEA Grapalat" w:hAnsi="GHEA Grapalat"/>
        </w:rPr>
        <w:t>а</w:t>
      </w:r>
      <w:r w:rsidR="00BD587C" w:rsidRPr="00C61190">
        <w:rPr>
          <w:rFonts w:ascii="GHEA Grapalat" w:hAnsi="GHEA Grapalat"/>
        </w:rPr>
        <w:t xml:space="preserve"> предоплата</w:t>
      </w:r>
      <w:r w:rsidR="00BD587C">
        <w:rPr>
          <w:rFonts w:ascii="GHEA Grapalat" w:hAnsi="GHEA Grapalat"/>
        </w:rPr>
        <w:t xml:space="preserve"> - </w:t>
      </w:r>
      <w:r w:rsidR="00BD587C" w:rsidRPr="00DF59E9">
        <w:rPr>
          <w:rFonts w:ascii="GHEA Grapalat" w:hAnsi="GHEA Grapalat"/>
        </w:rPr>
        <w:t>в течение 10 рабочих</w:t>
      </w:r>
      <w:r w:rsidR="00BD587C">
        <w:rPr>
          <w:rFonts w:ascii="GHEA Grapalat" w:hAnsi="GHEA Grapalat"/>
        </w:rPr>
        <w:t xml:space="preserve"> </w:t>
      </w:r>
      <w:r w:rsidR="00BD587C" w:rsidRPr="00DF59E9">
        <w:rPr>
          <w:rFonts w:ascii="GHEA Grapalat" w:hAnsi="GHEA Grapalat"/>
        </w:rPr>
        <w:t>дней</w:t>
      </w:r>
      <w:r w:rsidR="00BD587C" w:rsidRPr="00C61190">
        <w:rPr>
          <w:rFonts w:ascii="GHEA Grapalat" w:hAnsi="GHEA Grapalat"/>
        </w:rPr>
        <w:t xml:space="preserve">, </w:t>
      </w:r>
      <w:r w:rsidR="00BD587C" w:rsidRPr="00DF59E9">
        <w:rPr>
          <w:rFonts w:ascii="GHEA Grapalat" w:hAnsi="GHEA Grapalat"/>
        </w:rPr>
        <w:t xml:space="preserve">не подписывает договор и </w:t>
      </w:r>
      <w:r w:rsidR="00BD587C">
        <w:rPr>
          <w:rFonts w:ascii="GHEA Grapalat" w:hAnsi="GHEA Grapalat"/>
        </w:rPr>
        <w:t xml:space="preserve"> не </w:t>
      </w:r>
      <w:r w:rsidR="00BD587C" w:rsidRPr="00DF59E9">
        <w:rPr>
          <w:rFonts w:ascii="GHEA Grapalat" w:hAnsi="GHEA Grapalat"/>
        </w:rPr>
        <w:t>пред</w:t>
      </w:r>
      <w:r w:rsidR="00BD587C">
        <w:rPr>
          <w:rFonts w:ascii="GHEA Grapalat" w:hAnsi="GHEA Grapalat"/>
        </w:rPr>
        <w:t>о</w:t>
      </w:r>
      <w:r w:rsidR="00BD587C" w:rsidRPr="00DF59E9">
        <w:rPr>
          <w:rFonts w:ascii="GHEA Grapalat" w:hAnsi="GHEA Grapalat"/>
        </w:rPr>
        <w:t>ставляет заказчику обеспечени</w:t>
      </w:r>
      <w:r w:rsidR="00BD587C">
        <w:rPr>
          <w:rFonts w:ascii="GHEA Grapalat" w:hAnsi="GHEA Grapalat"/>
        </w:rPr>
        <w:t xml:space="preserve">я </w:t>
      </w:r>
      <w:r w:rsidR="00BD587C" w:rsidRPr="00DF59E9">
        <w:rPr>
          <w:rFonts w:ascii="GHEA Grapalat" w:hAnsi="GHEA Grapalat"/>
        </w:rPr>
        <w:t>квалификации и договора</w:t>
      </w:r>
      <w:r w:rsidR="00BD587C">
        <w:rPr>
          <w:rFonts w:ascii="GHEA Grapalat" w:hAnsi="GHEA Grapalat"/>
        </w:rPr>
        <w:t>,</w:t>
      </w:r>
      <w:r w:rsidR="00BD587C" w:rsidRPr="00C61190">
        <w:rPr>
          <w:rFonts w:ascii="GHEA Grapalat" w:hAnsi="GHEA Grapalat"/>
        </w:rPr>
        <w:t xml:space="preserve"> </w:t>
      </w:r>
      <w:r w:rsidR="00BD587C" w:rsidRPr="00106011">
        <w:rPr>
          <w:rFonts w:ascii="GHEA Grapalat" w:hAnsi="GHEA Grapalat"/>
        </w:rPr>
        <w:t>а в случае, если проектом заключаемого договора предусмотрена предоплата и</w:t>
      </w:r>
      <w:r w:rsidR="00BD587C">
        <w:rPr>
          <w:rFonts w:ascii="GHEA Grapalat" w:hAnsi="GHEA Grapalat"/>
        </w:rPr>
        <w:t xml:space="preserve"> при принятии </w:t>
      </w:r>
      <w:r w:rsidR="00BD587C" w:rsidRPr="00106011">
        <w:rPr>
          <w:rFonts w:ascii="GHEA Grapalat" w:hAnsi="GHEA Grapalat"/>
        </w:rPr>
        <w:t>это</w:t>
      </w:r>
      <w:r w:rsidR="00BD587C">
        <w:rPr>
          <w:rFonts w:ascii="GHEA Grapalat" w:hAnsi="GHEA Grapalat"/>
        </w:rPr>
        <w:t>го</w:t>
      </w:r>
      <w:r w:rsidR="00BD587C" w:rsidRPr="00106011">
        <w:rPr>
          <w:rFonts w:ascii="GHEA Grapalat" w:hAnsi="GHEA Grapalat"/>
        </w:rPr>
        <w:t xml:space="preserve"> услови</w:t>
      </w:r>
      <w:r w:rsidR="00BD587C">
        <w:rPr>
          <w:rFonts w:ascii="GHEA Grapalat" w:hAnsi="GHEA Grapalat"/>
        </w:rPr>
        <w:t>я</w:t>
      </w:r>
      <w:r w:rsidR="00BD587C" w:rsidRPr="00106011">
        <w:rPr>
          <w:rFonts w:ascii="GHEA Grapalat" w:hAnsi="GHEA Grapalat"/>
        </w:rPr>
        <w:t xml:space="preserve"> </w:t>
      </w:r>
      <w:r w:rsidR="00BD587C">
        <w:rPr>
          <w:rFonts w:ascii="GHEA Grapalat" w:hAnsi="GHEA Grapalat"/>
        </w:rPr>
        <w:t>ото</w:t>
      </w:r>
      <w:r w:rsidR="00BD587C" w:rsidRPr="00106011">
        <w:rPr>
          <w:rFonts w:ascii="GHEA Grapalat" w:hAnsi="GHEA Grapalat"/>
        </w:rPr>
        <w:t>бранным участником</w:t>
      </w:r>
      <w:r w:rsidR="00BD587C">
        <w:rPr>
          <w:rFonts w:ascii="GHEA Grapalat" w:hAnsi="GHEA Grapalat"/>
        </w:rPr>
        <w:t xml:space="preserve"> не представляется также обеспечение предоплаты,</w:t>
      </w:r>
      <w:r w:rsidR="00BD587C" w:rsidRPr="00D02623">
        <w:rPr>
          <w:rFonts w:ascii="GHEA Grapalat" w:hAnsi="GHEA Grapalat"/>
          <w:color w:val="000000" w:themeColor="text1"/>
        </w:rPr>
        <w:t xml:space="preserve"> </w:t>
      </w:r>
      <w:r w:rsidR="00BD587C" w:rsidRPr="00681C1F">
        <w:rPr>
          <w:rFonts w:ascii="GHEA Grapalat" w:hAnsi="GHEA Grapalat"/>
          <w:color w:val="000000" w:themeColor="text1"/>
        </w:rPr>
        <w:t>то он лишается права подписания договора.</w:t>
      </w:r>
    </w:p>
    <w:p w:rsidR="000313A6" w:rsidRPr="009044F1" w:rsidRDefault="000313A6" w:rsidP="00BD587C">
      <w:pPr>
        <w:widowControl w:val="0"/>
        <w:tabs>
          <w:tab w:val="left" w:pos="1134"/>
        </w:tabs>
        <w:spacing w:after="16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B46D58">
      <w:pPr>
        <w:pStyle w:val="a3"/>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w:t>
      </w:r>
      <w:r w:rsidR="00580E55">
        <w:rPr>
          <w:rFonts w:ascii="GHEA Grapalat" w:hAnsi="GHEA Grapalat"/>
          <w:i w:val="0"/>
          <w:sz w:val="24"/>
          <w:szCs w:val="24"/>
          <w:lang w:val="hy-AM"/>
        </w:rPr>
        <w:t>,</w:t>
      </w:r>
      <w:r w:rsidR="00580E55" w:rsidRPr="00580E55">
        <w:rPr>
          <w:rFonts w:ascii="GHEA Grapalat" w:hAnsi="GHEA Grapalat"/>
          <w:i w:val="0"/>
          <w:sz w:val="24"/>
          <w:szCs w:val="24"/>
        </w:rPr>
        <w:t xml:space="preserve"> </w:t>
      </w:r>
      <w:r w:rsidR="00580E55" w:rsidRPr="00747338">
        <w:rPr>
          <w:rFonts w:ascii="GHEA Grapalat" w:hAnsi="GHEA Grapalat"/>
          <w:i w:val="0"/>
          <w:sz w:val="24"/>
          <w:szCs w:val="24"/>
        </w:rPr>
        <w:t xml:space="preserve">размера предоплаты или </w:t>
      </w:r>
      <w:r w:rsidR="00580E55" w:rsidRPr="009044F1">
        <w:rPr>
          <w:rFonts w:ascii="GHEA Grapalat" w:hAnsi="GHEA Grapalat"/>
          <w:i w:val="0"/>
          <w:sz w:val="24"/>
          <w:szCs w:val="24"/>
        </w:rPr>
        <w:t>увеличени</w:t>
      </w:r>
      <w:r w:rsidR="00580E55">
        <w:rPr>
          <w:rFonts w:ascii="GHEA Grapalat" w:hAnsi="GHEA Grapalat"/>
          <w:i w:val="0"/>
          <w:sz w:val="24"/>
          <w:szCs w:val="24"/>
        </w:rPr>
        <w:t>ю</w:t>
      </w:r>
      <w:r w:rsidR="00580E55">
        <w:rPr>
          <w:rFonts w:ascii="GHEA Grapalat" w:hAnsi="GHEA Grapalat"/>
          <w:i w:val="0"/>
          <w:sz w:val="24"/>
          <w:szCs w:val="24"/>
          <w:lang w:val="hy-AM"/>
        </w:rPr>
        <w:t xml:space="preserve"> </w:t>
      </w:r>
      <w:r w:rsidR="00580E55">
        <w:rPr>
          <w:rFonts w:ascii="GHEA Grapalat" w:hAnsi="GHEA Grapalat"/>
          <w:i w:val="0"/>
          <w:sz w:val="24"/>
          <w:szCs w:val="24"/>
        </w:rPr>
        <w:t>цены,</w:t>
      </w:r>
      <w:r w:rsidRPr="009044F1">
        <w:rPr>
          <w:rFonts w:ascii="GHEA Grapalat" w:hAnsi="GHEA Grapalat"/>
          <w:i w:val="0"/>
          <w:sz w:val="24"/>
          <w:szCs w:val="24"/>
        </w:rPr>
        <w:t xml:space="preserve"> предложенной отобранным участником.</w:t>
      </w:r>
      <w:r w:rsidRPr="009044F1">
        <w:rPr>
          <w:rFonts w:ascii="GHEA Grapalat" w:hAnsi="GHEA Grapalat"/>
          <w:spacing w:val="-8"/>
          <w:sz w:val="24"/>
          <w:szCs w:val="24"/>
        </w:rPr>
        <w:t xml:space="preserve"> </w:t>
      </w: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646B97" w:rsidRPr="00681C1F">
        <w:rPr>
          <w:rFonts w:ascii="GHEA Grapalat" w:hAnsi="GHEA Grapalat"/>
          <w:color w:val="000000" w:themeColor="text1"/>
        </w:rPr>
        <w:t>На основании требования о предоставлении обеспечений</w:t>
      </w:r>
      <w:r w:rsidR="00646B97">
        <w:rPr>
          <w:rFonts w:ascii="GHEA Grapalat" w:hAnsi="GHEA Grapalat"/>
          <w:color w:val="000000" w:themeColor="text1"/>
        </w:rPr>
        <w:t xml:space="preserve"> </w:t>
      </w:r>
      <w:r w:rsidR="00646B97" w:rsidRPr="00681C1F">
        <w:rPr>
          <w:rFonts w:ascii="GHEA Grapalat" w:hAnsi="GHEA Grapalat"/>
          <w:color w:val="000000" w:themeColor="text1"/>
        </w:rPr>
        <w:t xml:space="preserve">квалификации и договора отобранный участник в течение </w:t>
      </w:r>
      <w:r w:rsidR="00646B97">
        <w:rPr>
          <w:rFonts w:ascii="GHEA Grapalat" w:hAnsi="GHEA Grapalat"/>
          <w:color w:val="000000" w:themeColor="text1"/>
        </w:rPr>
        <w:t>5</w:t>
      </w:r>
      <w:r w:rsidR="00646B97" w:rsidRPr="00681C1F">
        <w:rPr>
          <w:rFonts w:ascii="GHEA Grapalat" w:hAnsi="GHEA Grapalat"/>
          <w:color w:val="000000" w:themeColor="text1"/>
        </w:rPr>
        <w:t xml:space="preserve">-и рабочих дней </w:t>
      </w:r>
      <w:r w:rsidR="009D228B">
        <w:rPr>
          <w:rFonts w:ascii="GHEA Grapalat" w:hAnsi="GHEA Grapalat"/>
          <w:color w:val="000000" w:themeColor="text1"/>
        </w:rPr>
        <w:t xml:space="preserve">после </w:t>
      </w:r>
      <w:r w:rsidR="00646B97" w:rsidRPr="00681C1F">
        <w:rPr>
          <w:rFonts w:ascii="GHEA Grapalat" w:hAnsi="GHEA Grapalat"/>
          <w:color w:val="000000" w:themeColor="text1"/>
        </w:rPr>
        <w:t>дня его получения, обязан представить обеспечения квалификации и договора.</w:t>
      </w:r>
      <w:r w:rsidR="00646B97" w:rsidRPr="00EA7411">
        <w:rPr>
          <w:rFonts w:ascii="GHEA Grapalat" w:hAnsi="GHEA Grapalat"/>
        </w:rPr>
        <w:t xml:space="preserve"> </w:t>
      </w:r>
      <w:r w:rsidR="00646B97" w:rsidRPr="00F818E0">
        <w:rPr>
          <w:rFonts w:ascii="GHEA Grapalat" w:hAnsi="GHEA Grapalat"/>
        </w:rPr>
        <w:t>Если обеспечение представляется в виде банковской гарантии, то срок, предусмотренный настоящим пунктом, устанавливается в 10 рабочих дней</w:t>
      </w:r>
      <w:r w:rsidR="00646B97" w:rsidRPr="00681C1F">
        <w:rPr>
          <w:rFonts w:ascii="GHEA Grapalat" w:hAnsi="GHEA Grapalat"/>
          <w:color w:val="000000" w:themeColor="text1"/>
        </w:rPr>
        <w:t xml:space="preserve"> С отобранным участником заключается договор, если он представляет обеспечения </w:t>
      </w:r>
      <w:r w:rsidR="00646B97" w:rsidRPr="00681C1F">
        <w:rPr>
          <w:rFonts w:ascii="GHEA Grapalat" w:hAnsi="GHEA Grapalat"/>
          <w:color w:val="000000" w:themeColor="text1"/>
        </w:rPr>
        <w:lastRenderedPageBreak/>
        <w:t>квалификации</w:t>
      </w:r>
      <w:r w:rsidR="00646B97">
        <w:rPr>
          <w:rFonts w:ascii="GHEA Grapalat" w:hAnsi="GHEA Grapalat"/>
          <w:color w:val="000000" w:themeColor="text1"/>
        </w:rPr>
        <w:t xml:space="preserve"> </w:t>
      </w:r>
      <w:r w:rsidR="00646B97" w:rsidRPr="00681C1F">
        <w:rPr>
          <w:rFonts w:ascii="GHEA Grapalat" w:hAnsi="GHEA Grapalat"/>
          <w:color w:val="000000" w:themeColor="text1"/>
        </w:rPr>
        <w:t>и договора(</w:t>
      </w:r>
      <w:r w:rsidR="00646B97">
        <w:rPr>
          <w:rFonts w:ascii="GHEA Grapalat" w:hAnsi="GHEA Grapalat"/>
          <w:color w:val="000000" w:themeColor="text1"/>
        </w:rPr>
        <w:t>предоплаты</w:t>
      </w:r>
      <w:proofErr w:type="gramStart"/>
      <w:r w:rsidR="00646B97" w:rsidRPr="00681C1F">
        <w:rPr>
          <w:rFonts w:ascii="GHEA Grapalat" w:hAnsi="GHEA Grapalat"/>
          <w:color w:val="000000" w:themeColor="text1"/>
        </w:rPr>
        <w:t>)</w:t>
      </w:r>
      <w:r w:rsidRPr="009044F1">
        <w:rPr>
          <w:rFonts w:ascii="GHEA Grapalat" w:hAnsi="GHEA Grapalat"/>
        </w:rPr>
        <w:t>.</w:t>
      </w:r>
      <w:r w:rsidR="002E57E8" w:rsidRPr="002E57E8">
        <w:rPr>
          <w:rFonts w:ascii="GHEA Grapalat" w:hAnsi="GHEA Grapalat"/>
          <w:vertAlign w:val="superscript"/>
        </w:rPr>
        <w:t>11.1</w:t>
      </w:r>
      <w:proofErr w:type="gramEnd"/>
    </w:p>
    <w:p w:rsidR="003D57AD" w:rsidRPr="003D57AD" w:rsidRDefault="00A6609C" w:rsidP="00801A4F">
      <w:pPr>
        <w:widowControl w:val="0"/>
        <w:tabs>
          <w:tab w:val="left" w:pos="1276"/>
        </w:tabs>
        <w:spacing w:after="160"/>
        <w:ind w:firstLine="567"/>
        <w:jc w:val="both"/>
        <w:rPr>
          <w:rFonts w:ascii="GHEA Grapalat" w:hAnsi="GHEA Grapalat"/>
          <w:lang w:val="hy-AM"/>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w:t>
      </w:r>
      <w:r w:rsidR="003D57AD">
        <w:rPr>
          <w:rFonts w:ascii="GHEA Grapalat" w:hAnsi="GHEA Grapalat"/>
        </w:rPr>
        <w:t xml:space="preserve">15 процентам </w:t>
      </w:r>
      <w:r w:rsidR="00E70468">
        <w:rPr>
          <w:rFonts w:ascii="GHEA Grapalat" w:hAnsi="GHEA Grapalat"/>
        </w:rPr>
        <w:t xml:space="preserve">от </w:t>
      </w:r>
      <w:r w:rsidR="00E70468" w:rsidRPr="00123A23">
        <w:rPr>
          <w:rFonts w:ascii="GHEA Grapalat" w:hAnsi="GHEA Grapalat"/>
        </w:rPr>
        <w:t>цен</w:t>
      </w:r>
      <w:r w:rsidR="00E70468">
        <w:rPr>
          <w:rFonts w:ascii="GHEA Grapalat" w:hAnsi="GHEA Grapalat"/>
        </w:rPr>
        <w:t>ы</w:t>
      </w:r>
      <w:r w:rsidR="00E70468" w:rsidRPr="00123A23">
        <w:rPr>
          <w:rFonts w:ascii="GHEA Grapalat" w:hAnsi="GHEA Grapalat"/>
        </w:rPr>
        <w:t xml:space="preserve"> закупки </w:t>
      </w:r>
      <w:proofErr w:type="gramStart"/>
      <w:r w:rsidR="00E70468">
        <w:rPr>
          <w:rFonts w:ascii="GHEA Grapalat" w:hAnsi="GHEA Grapalat"/>
        </w:rPr>
        <w:t>товаров</w:t>
      </w:r>
      <w:proofErr w:type="gramEnd"/>
      <w:r w:rsidR="00E70468" w:rsidRPr="00123A23">
        <w:rPr>
          <w:rFonts w:ascii="GHEA Grapalat" w:hAnsi="GHEA Grapalat"/>
        </w:rPr>
        <w:t xml:space="preserve"> закуп</w:t>
      </w:r>
      <w:r w:rsidR="00E70468">
        <w:rPr>
          <w:rFonts w:ascii="GHEA Grapalat" w:hAnsi="GHEA Grapalat"/>
        </w:rPr>
        <w:t>аемых</w:t>
      </w:r>
      <w:r w:rsidR="00E70468" w:rsidRPr="00123A23">
        <w:rPr>
          <w:rFonts w:ascii="GHEA Grapalat" w:hAnsi="GHEA Grapalat"/>
        </w:rPr>
        <w:t xml:space="preserve"> в рамках данной процедуры</w:t>
      </w:r>
      <w:r w:rsidR="00E70468" w:rsidRPr="008D2394">
        <w:rPr>
          <w:rFonts w:ascii="GHEA Grapalat" w:hAnsi="GHEA Grapalat"/>
        </w:rPr>
        <w:t>.</w:t>
      </w:r>
      <w:r w:rsidR="003D57AD" w:rsidRPr="00370E40">
        <w:rPr>
          <w:rFonts w:ascii="GHEA Grapalat" w:hAnsi="GHEA Grapalat"/>
        </w:rPr>
        <w:t xml:space="preserve"> </w:t>
      </w:r>
      <w:r w:rsidR="00382A99" w:rsidRPr="00382A99">
        <w:rPr>
          <w:rFonts w:ascii="GHEA Grapalat" w:hAnsi="GHEA Grapalat"/>
        </w:rPr>
        <w:t>Если цена закупки товара меньше цены заключаемого договора, то размер обеспечения квалификации исчисляется в отношении цены договора.</w:t>
      </w:r>
      <w:r w:rsidR="004250DA">
        <w:rPr>
          <w:rFonts w:ascii="GHEA Grapalat" w:hAnsi="GHEA Grapalat"/>
        </w:rPr>
        <w:t xml:space="preserve"> </w:t>
      </w:r>
      <w:r w:rsidR="003D57AD" w:rsidRPr="00370E40">
        <w:rPr>
          <w:rFonts w:ascii="GHEA Grapalat" w:hAnsi="GHEA Grapalat"/>
        </w:rPr>
        <w:t>Обеспечение квалификации представляется в виде</w:t>
      </w:r>
      <w:r w:rsidR="003D57AD">
        <w:rPr>
          <w:rFonts w:ascii="GHEA Grapalat" w:hAnsi="GHEA Grapalat"/>
        </w:rPr>
        <w:t xml:space="preserve"> соглашения о неустойке</w:t>
      </w:r>
      <w:r w:rsidR="003D57AD" w:rsidRPr="00174059">
        <w:rPr>
          <w:rFonts w:ascii="GHEA Grapalat" w:hAnsi="GHEA Grapalat"/>
        </w:rPr>
        <w:t xml:space="preserve"> (приложение 4. 2) или наличных денег, или гарантий, предоставленных банками.</w:t>
      </w:r>
      <w:r w:rsidR="003D57AD" w:rsidRPr="00370E40">
        <w:rPr>
          <w:rFonts w:ascii="GHEA Grapalat" w:hAnsi="GHEA Grapalat"/>
        </w:rPr>
        <w:t xml:space="preserve"> </w:t>
      </w:r>
      <w:proofErr w:type="gramStart"/>
      <w:r w:rsidR="003D57AD" w:rsidRPr="00370E40">
        <w:rPr>
          <w:rFonts w:ascii="GHEA Grapalat" w:hAnsi="GHEA Grapalat"/>
        </w:rPr>
        <w:t>Причем  обеспечение</w:t>
      </w:r>
      <w:proofErr w:type="gramEnd"/>
      <w:r w:rsidR="003D57AD" w:rsidRPr="00370E40">
        <w:rPr>
          <w:rFonts w:ascii="GHEA Grapalat" w:hAnsi="GHEA Grapalat"/>
        </w:rPr>
        <w:t xml:space="preserve"> должно быть действительным как минимум включительно </w:t>
      </w:r>
      <w:r w:rsidR="003D57AD" w:rsidRPr="00B81123">
        <w:rPr>
          <w:rFonts w:ascii="GHEA Grapalat" w:hAnsi="GHEA Grapalat"/>
        </w:rPr>
        <w:t xml:space="preserve">до </w:t>
      </w:r>
      <w:r w:rsidR="003D57AD">
        <w:rPr>
          <w:rFonts w:ascii="GHEA Grapalat" w:hAnsi="GHEA Grapalat"/>
        </w:rPr>
        <w:t>2</w:t>
      </w:r>
      <w:r w:rsidR="003D57AD" w:rsidRPr="00B81123">
        <w:rPr>
          <w:rFonts w:ascii="GHEA Grapalat" w:hAnsi="GHEA Grapalat"/>
        </w:rPr>
        <w:t>0-го рабочего дня, следующего за днем полного принятия заказчиком результата выполнения контракта.</w:t>
      </w:r>
      <w:r w:rsidR="003D57AD" w:rsidRPr="003D57AD">
        <w:rPr>
          <w:rFonts w:ascii="GHEA Grapalat" w:hAnsi="GHEA Grapalat"/>
          <w:vertAlign w:val="superscript"/>
          <w:lang w:val="hy-AM"/>
        </w:rPr>
        <w:t>12.1</w:t>
      </w:r>
    </w:p>
    <w:p w:rsidR="00571E4C" w:rsidRPr="00BF3E44" w:rsidRDefault="00801A4F" w:rsidP="00571E4C">
      <w:pPr>
        <w:widowControl w:val="0"/>
        <w:tabs>
          <w:tab w:val="left" w:pos="1276"/>
        </w:tabs>
        <w:spacing w:after="160"/>
        <w:ind w:firstLine="567"/>
        <w:jc w:val="both"/>
        <w:rPr>
          <w:rFonts w:ascii="GHEA Grapalat" w:hAnsi="GHEA Grapalat" w:cs="Sylfaen"/>
        </w:rPr>
      </w:pPr>
      <w:r w:rsidRPr="00BF3E44">
        <w:rPr>
          <w:rFonts w:ascii="GHEA Grapalat" w:hAnsi="GHEA Grapalat" w:cs="Sylfaen"/>
        </w:rPr>
        <w:t xml:space="preserve">Если процедура закупки организована </w:t>
      </w:r>
      <w:r w:rsidR="00571E4C" w:rsidRPr="00BF3E44">
        <w:rPr>
          <w:rFonts w:ascii="GHEA Grapalat" w:hAnsi="GHEA Grapalat" w:cs="Sylfaen"/>
        </w:rPr>
        <w:t xml:space="preserve">по лотам и участник признается отобранным участником по более чем одному лоту, то он может предоставить обеспечение квалификации как </w:t>
      </w:r>
      <w:r w:rsidR="00571E4C" w:rsidRPr="00BF3E44">
        <w:rPr>
          <w:rFonts w:ascii="GHEA Grapalat" w:hAnsi="GHEA Grapalat"/>
        </w:rPr>
        <w:t xml:space="preserve">для каждого лота в отдельности, так и одно обеспечение - для всех лотов. При представлении одного обеспечения квалификации его сумма исчисляется по отношению к </w:t>
      </w:r>
      <w:r w:rsidR="008A4985">
        <w:rPr>
          <w:rFonts w:ascii="GHEA Grapalat" w:hAnsi="GHEA Grapalat"/>
        </w:rPr>
        <w:t xml:space="preserve">сумме цен закупок представленных лотов, </w:t>
      </w:r>
      <w:r w:rsidR="008A4985">
        <w:rPr>
          <w:rFonts w:ascii="GHEA Grapalat" w:hAnsi="GHEA Grapalat" w:cs="Sylfaen"/>
        </w:rPr>
        <w:t>с учетом требований абзаца «в» подпункта 1 пункта 32 Порядка</w:t>
      </w:r>
      <w:r w:rsidR="008A4985">
        <w:rPr>
          <w:rFonts w:ascii="GHEA Grapalat" w:hAnsi="GHEA Grapalat"/>
          <w:color w:val="000000" w:themeColor="text1"/>
        </w:rPr>
        <w:t>.</w:t>
      </w:r>
      <w:r w:rsidR="00E562C0">
        <w:rPr>
          <w:rFonts w:ascii="GHEA Grapalat" w:hAnsi="GHEA Grapalat"/>
          <w:color w:val="000000" w:themeColor="text1"/>
        </w:rPr>
        <w:t xml:space="preserve"> </w:t>
      </w:r>
      <w:r w:rsidR="00571E4C" w:rsidRPr="00BF3E44">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rsidR="004F01AF" w:rsidRPr="00CE31A0" w:rsidRDefault="004F01AF" w:rsidP="004F01AF">
      <w:pPr>
        <w:widowControl w:val="0"/>
        <w:tabs>
          <w:tab w:val="left" w:pos="1276"/>
        </w:tabs>
        <w:spacing w:after="160"/>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DA0186" w:rsidRPr="004408E1" w:rsidRDefault="00801A4F" w:rsidP="00801A4F">
      <w:pPr>
        <w:widowControl w:val="0"/>
        <w:tabs>
          <w:tab w:val="left" w:pos="1276"/>
        </w:tabs>
        <w:spacing w:after="160"/>
        <w:ind w:firstLine="567"/>
        <w:jc w:val="both"/>
        <w:rPr>
          <w:rFonts w:ascii="GHEA Grapalat" w:hAnsi="GHEA Grapalat"/>
          <w:lang w:val="hy-AM"/>
        </w:rPr>
      </w:pPr>
      <w:r w:rsidRPr="004408E1">
        <w:rPr>
          <w:rFonts w:ascii="GHEA Grapalat" w:hAnsi="GHEA Grapalat"/>
        </w:rPr>
        <w:t xml:space="preserve">Если выполнение договора поэтапное и выполнение каждого этапа </w:t>
      </w:r>
      <w:r w:rsidR="00DC6732" w:rsidRPr="004408E1">
        <w:rPr>
          <w:rFonts w:ascii="GHEA Grapalat" w:hAnsi="GHEA Grapalat"/>
        </w:rPr>
        <w:t xml:space="preserve">непосредственно не взаимосвязано </w:t>
      </w:r>
      <w:r w:rsidRPr="004408E1">
        <w:rPr>
          <w:rFonts w:ascii="GHEA Grapalat" w:hAnsi="GHEA Grapalat"/>
        </w:rPr>
        <w:t xml:space="preserve">с окончательным результатом, получаемым </w:t>
      </w:r>
      <w:proofErr w:type="gramStart"/>
      <w:r w:rsidRPr="004408E1">
        <w:rPr>
          <w:rFonts w:ascii="GHEA Grapalat" w:hAnsi="GHEA Grapalat"/>
        </w:rPr>
        <w:t>в соответствии с требованиями</w:t>
      </w:r>
      <w:proofErr w:type="gramEnd"/>
      <w:r w:rsidRPr="004408E1">
        <w:rPr>
          <w:rFonts w:ascii="GHEA Grapalat" w:hAnsi="GHEA Grapalat"/>
        </w:rPr>
        <w:t xml:space="preserve"> установленными договором, то после принятия заказчиком результата каждого этапа сумма обеспечения квалификации уменьшается в </w:t>
      </w:r>
      <w:r w:rsidR="00FF309F" w:rsidRPr="004408E1">
        <w:rPr>
          <w:rFonts w:ascii="GHEA Grapalat" w:hAnsi="GHEA Grapalat"/>
        </w:rPr>
        <w:t>пропорции, исчисленной в отношении суммы этого этапа</w:t>
      </w:r>
      <w:r w:rsidRPr="004408E1">
        <w:rPr>
          <w:rFonts w:ascii="GHEA Grapalat" w:hAnsi="GHEA Grapalat"/>
        </w:rPr>
        <w:t>.</w:t>
      </w:r>
    </w:p>
    <w:p w:rsidR="00DA0186" w:rsidRDefault="00DA0186" w:rsidP="00801A4F">
      <w:pPr>
        <w:widowControl w:val="0"/>
        <w:tabs>
          <w:tab w:val="left" w:pos="1276"/>
        </w:tabs>
        <w:spacing w:after="160"/>
        <w:ind w:firstLine="567"/>
        <w:jc w:val="both"/>
        <w:rPr>
          <w:rFonts w:ascii="GHEA Grapalat" w:hAnsi="GHEA Grapalat"/>
        </w:rPr>
      </w:pPr>
      <w:r w:rsidRPr="000C5529">
        <w:rPr>
          <w:rFonts w:ascii="GHEA Grapalat" w:hAnsi="GHEA Grapalat"/>
          <w:lang w:val="hy-AM"/>
        </w:rPr>
        <w:t>---------------------------</w:t>
      </w:r>
    </w:p>
    <w:p w:rsidR="0052513C" w:rsidRPr="0052513C" w:rsidRDefault="0052513C" w:rsidP="0052513C">
      <w:pPr>
        <w:pStyle w:val="af2"/>
        <w:jc w:val="both"/>
        <w:rPr>
          <w:rFonts w:asciiTheme="minorHAnsi" w:hAnsiTheme="minorHAnsi"/>
          <w:i/>
        </w:rPr>
      </w:pPr>
      <w:r w:rsidRPr="0052513C">
        <w:rPr>
          <w:rFonts w:asciiTheme="minorHAnsi" w:hAnsiTheme="minorHAnsi"/>
          <w:i/>
          <w:vertAlign w:val="superscript"/>
        </w:rPr>
        <w:t>11.1</w:t>
      </w:r>
      <w:r w:rsidRPr="0052513C">
        <w:rPr>
          <w:rFonts w:asciiTheme="minorHAnsi" w:hAnsiTheme="minorHAnsi"/>
          <w:i/>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52513C" w:rsidRPr="0052513C" w:rsidRDefault="0052513C" w:rsidP="0052513C">
      <w:pPr>
        <w:pStyle w:val="af2"/>
        <w:jc w:val="both"/>
        <w:rPr>
          <w:rFonts w:asciiTheme="minorHAnsi" w:hAnsiTheme="minorHAnsi"/>
          <w:i/>
        </w:rPr>
      </w:pPr>
      <w:r w:rsidRPr="0052513C">
        <w:rPr>
          <w:rFonts w:asciiTheme="minorHAnsi" w:hAnsiTheme="minorHAnsi"/>
          <w:i/>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roofErr w:type="gramStart"/>
      <w:r w:rsidRPr="0052513C">
        <w:rPr>
          <w:rFonts w:asciiTheme="minorHAnsi" w:hAnsiTheme="minorHAnsi"/>
          <w:i/>
        </w:rPr>
        <w:t>или</w:t>
      </w:r>
      <w:proofErr w:type="gramEnd"/>
      <w:r w:rsidRPr="0052513C">
        <w:rPr>
          <w:rFonts w:asciiTheme="minorHAnsi" w:hAnsiTheme="minorHAnsi"/>
          <w:i/>
        </w:rPr>
        <w:t xml:space="preserve"> когда в рамках финансовых средств, предусмотренных на день утверждения заявки на закупку, предусматривается предоставление предоплаты.</w:t>
      </w:r>
    </w:p>
    <w:p w:rsidR="00DA0186" w:rsidRPr="00564A46" w:rsidRDefault="00DA0186" w:rsidP="00DA0186">
      <w:pPr>
        <w:pStyle w:val="af2"/>
        <w:rPr>
          <w:rFonts w:asciiTheme="minorHAnsi" w:hAnsiTheme="minorHAnsi"/>
          <w:i/>
        </w:rPr>
      </w:pPr>
      <w:r w:rsidRPr="00564A46">
        <w:rPr>
          <w:rFonts w:ascii="GHEA Grapalat" w:hAnsi="GHEA Grapalat"/>
          <w:i/>
          <w:lang w:val="hy-AM"/>
        </w:rPr>
        <w:t xml:space="preserve">12.1 </w:t>
      </w:r>
      <w:r w:rsidRPr="00564A46">
        <w:rPr>
          <w:rFonts w:asciiTheme="minorHAnsi" w:hAnsiTheme="minorHAnsi"/>
          <w:i/>
        </w:rPr>
        <w:t xml:space="preserve">Если цена </w:t>
      </w:r>
      <w:r w:rsidR="007A2AFB">
        <w:rPr>
          <w:rFonts w:asciiTheme="minorHAnsi" w:hAnsiTheme="minorHAnsi"/>
          <w:i/>
        </w:rPr>
        <w:t xml:space="preserve"> закупки </w:t>
      </w:r>
      <w:r w:rsidRPr="00564A46">
        <w:rPr>
          <w:rFonts w:asciiTheme="minorHAnsi" w:hAnsiTheme="minorHAnsi"/>
          <w:i/>
        </w:rPr>
        <w:t>данного лота по заявке на закупку․</w:t>
      </w:r>
    </w:p>
    <w:p w:rsidR="00DA0186" w:rsidRPr="00564A46" w:rsidRDefault="00DA0186" w:rsidP="00DA0186">
      <w:pPr>
        <w:pStyle w:val="af2"/>
        <w:jc w:val="both"/>
        <w:rPr>
          <w:rFonts w:asciiTheme="minorHAnsi" w:hAnsiTheme="minorHAnsi"/>
          <w:i/>
        </w:rPr>
      </w:pPr>
      <w:r w:rsidRPr="00564A46">
        <w:rPr>
          <w:rFonts w:asciiTheme="minorHAnsi" w:hAnsiTheme="minorHAnsi"/>
          <w:i/>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DA0186" w:rsidRPr="00564A46" w:rsidRDefault="00DA0186" w:rsidP="00DA0186">
      <w:pPr>
        <w:widowControl w:val="0"/>
        <w:tabs>
          <w:tab w:val="left" w:pos="1276"/>
        </w:tabs>
        <w:spacing w:after="160"/>
        <w:jc w:val="both"/>
        <w:rPr>
          <w:rFonts w:asciiTheme="minorHAnsi" w:hAnsiTheme="minorHAnsi"/>
          <w:i/>
          <w:sz w:val="20"/>
          <w:szCs w:val="20"/>
        </w:rPr>
      </w:pPr>
      <w:r w:rsidRPr="00564A46">
        <w:rPr>
          <w:rFonts w:asciiTheme="minorHAnsi" w:hAnsiTheme="minorHAnsi"/>
          <w:i/>
          <w:sz w:val="20"/>
          <w:szCs w:val="20"/>
        </w:rPr>
        <w:t xml:space="preserve">- не превышает </w:t>
      </w:r>
      <w:r w:rsidR="0087562B" w:rsidRPr="0087562B">
        <w:rPr>
          <w:rFonts w:asciiTheme="minorHAnsi" w:hAnsiTheme="minorHAnsi"/>
          <w:i/>
          <w:sz w:val="20"/>
          <w:szCs w:val="20"/>
        </w:rPr>
        <w:t>восьмидесятикратный</w:t>
      </w:r>
      <w:r w:rsidRPr="00564A46">
        <w:rPr>
          <w:rFonts w:asciiTheme="minorHAnsi" w:hAnsiTheme="minorHAnsi"/>
          <w:i/>
          <w:sz w:val="20"/>
          <w:szCs w:val="20"/>
        </w:rPr>
        <w:t xml:space="preserve"> размер базовой единицы закупок, но более двадцатипятикратного размера, то из настоящего абзаца исключаются слова "соглашения о неустойке (приложение 4,2) или", а число " 20 " заменяется числом " 90",</w:t>
      </w:r>
    </w:p>
    <w:p w:rsidR="00DA0186" w:rsidRPr="00564A46" w:rsidRDefault="00DA0186" w:rsidP="00DA0186">
      <w:pPr>
        <w:pStyle w:val="af2"/>
        <w:jc w:val="both"/>
        <w:rPr>
          <w:rFonts w:asciiTheme="minorHAnsi" w:hAnsiTheme="minorHAnsi"/>
          <w:i/>
          <w:lang w:val="hy-AM"/>
        </w:rPr>
      </w:pPr>
      <w:r w:rsidRPr="00564A46">
        <w:rPr>
          <w:rFonts w:asciiTheme="minorHAnsi" w:hAnsiTheme="minorHAnsi"/>
          <w:i/>
        </w:rPr>
        <w:lastRenderedPageBreak/>
        <w:t xml:space="preserve">- превышает </w:t>
      </w:r>
      <w:r w:rsidR="00C257D6" w:rsidRPr="00C257D6">
        <w:rPr>
          <w:rFonts w:asciiTheme="minorHAnsi" w:hAnsiTheme="minorHAnsi"/>
          <w:i/>
        </w:rPr>
        <w:t>восьмидесятикратный</w:t>
      </w:r>
      <w:r w:rsidRPr="00564A46">
        <w:rPr>
          <w:rFonts w:asciiTheme="minorHAnsi" w:hAnsiTheme="minorHAnsi"/>
          <w:i/>
        </w:rPr>
        <w:t xml:space="preserve"> размер базовой единицы закупок, то из настоящего абзаца исключаются слова " соглашения о неустойке (приложение 4. 2) или", число " 15 "заменяется числом "30", а число " 20 "- числом "90"</w:t>
      </w:r>
      <w:r w:rsidR="00CD51E6" w:rsidRPr="00564A46">
        <w:rPr>
          <w:rFonts w:asciiTheme="minorHAnsi" w:hAnsiTheme="minorHAnsi"/>
          <w:i/>
          <w:lang w:val="hy-AM"/>
        </w:rPr>
        <w:t>.</w:t>
      </w:r>
    </w:p>
    <w:p w:rsidR="00801A4F" w:rsidRPr="00FF309F" w:rsidRDefault="00801A4F" w:rsidP="00DA0186">
      <w:pPr>
        <w:widowControl w:val="0"/>
        <w:tabs>
          <w:tab w:val="left" w:pos="1276"/>
        </w:tabs>
        <w:spacing w:after="160"/>
        <w:ind w:firstLine="567"/>
        <w:jc w:val="both"/>
        <w:rPr>
          <w:rFonts w:ascii="GHEA Grapalat" w:hAnsi="GHEA Grapalat"/>
          <w:color w:val="FF0000"/>
        </w:rPr>
      </w:pPr>
      <w:r w:rsidRPr="00FF309F">
        <w:rPr>
          <w:rFonts w:ascii="GHEA Grapalat" w:hAnsi="GHEA Grapalat"/>
          <w:color w:val="FF0000"/>
        </w:rPr>
        <w:t xml:space="preserve"> </w:t>
      </w:r>
    </w:p>
    <w:p w:rsidR="0035631F" w:rsidRDefault="00801A4F" w:rsidP="00801A4F">
      <w:pPr>
        <w:widowControl w:val="0"/>
        <w:tabs>
          <w:tab w:val="left" w:pos="1276"/>
        </w:tabs>
        <w:spacing w:after="160"/>
        <w:ind w:firstLine="567"/>
        <w:jc w:val="both"/>
        <w:rPr>
          <w:ins w:id="7" w:author="Vardan" w:date="2022-10-30T00:02:00Z"/>
          <w:rFonts w:ascii="GHEA Grapalat" w:hAnsi="GHEA Grapalat"/>
        </w:rPr>
      </w:pPr>
      <w:r>
        <w:rPr>
          <w:rFonts w:ascii="GHEA Grapalat" w:hAnsi="GHEA Grapalat" w:cs="Sylfaen"/>
        </w:rPr>
        <w:t>О</w:t>
      </w:r>
      <w:r w:rsidRPr="00DC29D8">
        <w:rPr>
          <w:rFonts w:ascii="GHEA Grapalat" w:hAnsi="GHEA Grapalat" w:cs="Sylfaen"/>
        </w:rPr>
        <w:t xml:space="preserve">беспечение </w:t>
      </w:r>
      <w:r>
        <w:rPr>
          <w:rFonts w:ascii="GHEA Grapalat" w:hAnsi="GHEA Grapalat" w:cs="Sylfaen"/>
        </w:rPr>
        <w:t>к</w:t>
      </w:r>
      <w:r w:rsidRPr="00DC29D8">
        <w:rPr>
          <w:rFonts w:ascii="GHEA Grapalat" w:hAnsi="GHEA Grapalat" w:cs="Sylfaen"/>
        </w:rPr>
        <w:t>валификаци</w:t>
      </w:r>
      <w:r>
        <w:rPr>
          <w:rFonts w:ascii="GHEA Grapalat" w:hAnsi="GHEA Grapalat" w:cs="Sylfaen"/>
        </w:rPr>
        <w:t>и</w:t>
      </w:r>
      <w:r w:rsidRPr="00DC29D8">
        <w:rPr>
          <w:rFonts w:ascii="GHEA Grapalat" w:hAnsi="GHEA Grapalat" w:cs="Sylfaen"/>
        </w:rPr>
        <w:t xml:space="preserve"> в виде </w:t>
      </w:r>
      <w:r w:rsidR="00482E18">
        <w:rPr>
          <w:rFonts w:ascii="GHEA Grapalat" w:hAnsi="GHEA Grapalat" w:cs="Sylfaen"/>
        </w:rPr>
        <w:t xml:space="preserve">банковской </w:t>
      </w:r>
      <w:r w:rsidRPr="00DC29D8">
        <w:rPr>
          <w:rFonts w:ascii="GHEA Grapalat" w:hAnsi="GHEA Grapalat" w:cs="Sylfaen"/>
        </w:rPr>
        <w:t xml:space="preserve">гарантии </w:t>
      </w:r>
      <w:r>
        <w:rPr>
          <w:rFonts w:ascii="GHEA Grapalat" w:hAnsi="GHEA Grapalat" w:cs="Sylfaen"/>
        </w:rPr>
        <w:t>ото</w:t>
      </w:r>
      <w:r w:rsidRPr="00DC29D8">
        <w:rPr>
          <w:rFonts w:ascii="GHEA Grapalat" w:hAnsi="GHEA Grapalat" w:cs="Sylfaen"/>
        </w:rPr>
        <w:t>бранный участник представляет согласно приложению 4 или приложению 4.1</w:t>
      </w:r>
      <w:proofErr w:type="gramStart"/>
      <w:r w:rsidRPr="00801A4F">
        <w:rPr>
          <w:rFonts w:ascii="GHEA Grapalat" w:hAnsi="GHEA Grapalat" w:cs="Sylfaen"/>
        </w:rPr>
        <w:t>.</w:t>
      </w:r>
      <w:r w:rsidR="009A0467">
        <w:rPr>
          <w:rStyle w:val="af6"/>
          <w:rFonts w:ascii="GHEA Grapalat" w:hAnsi="GHEA Grapalat"/>
        </w:rPr>
        <w:footnoteReference w:customMarkFollows="1" w:id="9"/>
        <w:t>12</w:t>
      </w:r>
      <w:r w:rsidR="00A6609C" w:rsidRPr="0027573B">
        <w:rPr>
          <w:rFonts w:ascii="GHEA Grapalat" w:hAnsi="GHEA Grapalat"/>
        </w:rPr>
        <w:t xml:space="preserve"> </w:t>
      </w:r>
      <w:r w:rsidR="00853CBA" w:rsidRPr="0027573B">
        <w:rPr>
          <w:rFonts w:ascii="GHEA Grapalat" w:hAnsi="GHEA Grapalat"/>
        </w:rPr>
        <w:t>.</w:t>
      </w:r>
      <w:proofErr w:type="gramEnd"/>
    </w:p>
    <w:p w:rsidR="00AA0D5B" w:rsidRPr="007D61CE" w:rsidRDefault="00AA0D5B" w:rsidP="00AA0D5B">
      <w:pPr>
        <w:widowControl w:val="0"/>
        <w:tabs>
          <w:tab w:val="left" w:pos="1276"/>
        </w:tabs>
        <w:spacing w:after="160"/>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8154DF" w:rsidRPr="007D61CE">
        <w:rPr>
          <w:rFonts w:ascii="GHEA Grapalat" w:hAnsi="GHEA Grapalat" w:cs="Sylfaen"/>
        </w:rPr>
        <w:t>,</w:t>
      </w:r>
      <w:r w:rsidR="00544769">
        <w:rPr>
          <w:rFonts w:ascii="GHEA Grapalat" w:hAnsi="GHEA Grapalat" w:cs="Sylfaen"/>
        </w:rPr>
        <w:t xml:space="preserve"> </w:t>
      </w:r>
      <w:r w:rsidR="00544769">
        <w:rPr>
          <w:rFonts w:ascii="GHEA Grapalat" w:hAnsi="GHEA Grapalat" w:cs="Sylfaen"/>
          <w:lang w:val="hy-AM"/>
        </w:rPr>
        <w:t>если выполнение контракта (соглашения) не является поэтапным</w:t>
      </w:r>
      <w:r w:rsidR="007D61CE">
        <w:rPr>
          <w:rFonts w:ascii="GHEA Grapalat" w:hAnsi="GHEA Grapalat" w:cs="Sylfaen"/>
        </w:rPr>
        <w:t>.</w:t>
      </w:r>
    </w:p>
    <w:p w:rsidR="002406D8" w:rsidRPr="009044F1" w:rsidRDefault="002406D8" w:rsidP="00B46D58">
      <w:pPr>
        <w:widowControl w:val="0"/>
        <w:tabs>
          <w:tab w:val="left" w:pos="1276"/>
        </w:tabs>
        <w:spacing w:after="160"/>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366C4E"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w:t>
      </w:r>
      <w:r w:rsidR="00E562C0">
        <w:rPr>
          <w:rFonts w:ascii="GHEA Grapalat" w:hAnsi="GHEA Grapalat"/>
        </w:rPr>
        <w:t>закупки</w:t>
      </w:r>
      <w:r w:rsidRPr="009044F1">
        <w:rPr>
          <w:rFonts w:ascii="GHEA Grapalat" w:hAnsi="GHEA Grapalat"/>
        </w:rPr>
        <w:t xml:space="preserve">. </w:t>
      </w:r>
      <w:r w:rsidR="002D492B" w:rsidRPr="002D492B">
        <w:rPr>
          <w:rFonts w:ascii="GHEA Grapalat" w:hAnsi="GHEA Grapalat"/>
        </w:rPr>
        <w:t xml:space="preserve">Если цена закупки товара меньше цены заключаемого договора, то размер обеспечения </w:t>
      </w:r>
      <w:r w:rsidR="00E04CFC">
        <w:rPr>
          <w:rFonts w:ascii="GHEA Grapalat" w:hAnsi="GHEA Grapalat"/>
        </w:rPr>
        <w:t>договора</w:t>
      </w:r>
      <w:r w:rsidR="002D492B" w:rsidRPr="002D492B">
        <w:rPr>
          <w:rFonts w:ascii="GHEA Grapalat" w:hAnsi="GHEA Grapalat"/>
        </w:rPr>
        <w:t xml:space="preserve"> исчисляется в отношении цены договора.</w:t>
      </w:r>
      <w:r w:rsidR="002D492B">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банковской гарантии (</w:t>
      </w:r>
      <w:r w:rsidR="001723D6">
        <w:rPr>
          <w:rFonts w:ascii="GHEA Grapalat" w:hAnsi="GHEA Grapalat"/>
        </w:rPr>
        <w:t>П</w:t>
      </w:r>
      <w:r w:rsidR="001723D6" w:rsidRPr="001647D2">
        <w:rPr>
          <w:rFonts w:ascii="GHEA Grapalat" w:hAnsi="GHEA Grapalat"/>
        </w:rPr>
        <w:t xml:space="preserve">риложение </w:t>
      </w:r>
      <w:r w:rsidR="001723D6">
        <w:rPr>
          <w:rFonts w:ascii="GHEA Grapalat" w:hAnsi="GHEA Grapalat"/>
        </w:rPr>
        <w:t>5</w:t>
      </w:r>
      <w:r w:rsidR="001723D6" w:rsidRPr="001647D2">
        <w:rPr>
          <w:rFonts w:ascii="GHEA Grapalat" w:hAnsi="GHEA Grapalat"/>
        </w:rPr>
        <w:t>)</w:t>
      </w:r>
      <w:r w:rsidR="00375E5E">
        <w:rPr>
          <w:rFonts w:ascii="GHEA Grapalat" w:hAnsi="GHEA Grapalat"/>
        </w:rPr>
        <w:t xml:space="preserve"> или наличных денег</w:t>
      </w:r>
      <w:r w:rsidR="009A0467">
        <w:rPr>
          <w:rStyle w:val="af6"/>
          <w:rFonts w:ascii="GHEA Grapalat" w:hAnsi="GHEA Grapalat"/>
        </w:rPr>
        <w:footnoteReference w:customMarkFollows="1" w:id="10"/>
        <w:t>13</w:t>
      </w:r>
      <w:r w:rsidR="00375E5E">
        <w:rPr>
          <w:rFonts w:ascii="GHEA Grapalat" w:hAnsi="GHEA Grapalat"/>
        </w:rPr>
        <w:t>.</w:t>
      </w:r>
    </w:p>
    <w:p w:rsidR="00DA0D2B" w:rsidRDefault="0058395E" w:rsidP="00DA0D2B">
      <w:pPr>
        <w:widowControl w:val="0"/>
        <w:tabs>
          <w:tab w:val="left" w:pos="1276"/>
        </w:tabs>
        <w:spacing w:after="160"/>
        <w:ind w:firstLine="567"/>
        <w:jc w:val="both"/>
        <w:rPr>
          <w:rFonts w:ascii="GHEA Grapalat" w:hAnsi="GHEA Grapalat"/>
        </w:rPr>
      </w:pPr>
      <w:r w:rsidRPr="0025254A">
        <w:rPr>
          <w:rFonts w:ascii="GHEA Grapalat" w:hAnsi="GHEA Grapalat"/>
        </w:rPr>
        <w:t xml:space="preserve">Если процедура закупки организована </w:t>
      </w:r>
      <w:r w:rsidR="00BE0C42" w:rsidRPr="0025254A">
        <w:rPr>
          <w:rFonts w:ascii="GHEA Grapalat" w:hAnsi="GHEA Grapalat"/>
        </w:rPr>
        <w:t xml:space="preserve">по лотам и участник признается отобранным участником по более чем одному лоту, </w:t>
      </w:r>
      <w:r w:rsidR="00BE0C42" w:rsidRPr="0025254A">
        <w:rPr>
          <w:rFonts w:ascii="GHEA Grapalat" w:hAnsi="GHEA Grapalat" w:cs="Sylfaen"/>
        </w:rPr>
        <w:t xml:space="preserve">то он может предоставить обеспечение договора как </w:t>
      </w:r>
      <w:r w:rsidR="00BE0C42" w:rsidRPr="0025254A">
        <w:rPr>
          <w:rFonts w:ascii="GHEA Grapalat" w:hAnsi="GHEA Grapalat"/>
        </w:rPr>
        <w:t xml:space="preserve">для каждого лота в отдельности, так и одно обеспечение для всех лотов. </w:t>
      </w:r>
      <w:r w:rsidR="00DA0D2B" w:rsidRPr="00DA0D2B">
        <w:rPr>
          <w:rFonts w:ascii="GHEA Grapalat" w:hAnsi="GHEA Grapalat"/>
        </w:rPr>
        <w:t xml:space="preserve">При представлении одного обеспечения догогвора его сумма исчисляется по отношению </w:t>
      </w:r>
      <w:r w:rsidR="00DA0D2B" w:rsidRPr="00DA0D2B">
        <w:rPr>
          <w:rFonts w:ascii="GHEA Grapalat" w:hAnsi="GHEA Grapalat" w:cs="Sylfaen"/>
        </w:rPr>
        <w:t>к сумме цен закупок представленных лотов</w:t>
      </w:r>
      <w:r w:rsidR="00DA0D2B" w:rsidRPr="00DA0D2B">
        <w:rPr>
          <w:rFonts w:ascii="GHEA Grapalat" w:hAnsi="GHEA Grapalat"/>
          <w:color w:val="FF0000"/>
        </w:rPr>
        <w:t xml:space="preserve"> </w:t>
      </w:r>
      <w:r w:rsidR="00DA0D2B" w:rsidRPr="00DA0D2B">
        <w:rPr>
          <w:rFonts w:ascii="GHEA Grapalat" w:hAnsi="GHEA Grapalat"/>
          <w:color w:val="000000" w:themeColor="text1"/>
        </w:rPr>
        <w:t>с учетом требований 9-ого подпункта 32-ого пункта</w:t>
      </w:r>
      <w:r w:rsidR="00DA0D2B" w:rsidRPr="00DA0D2B">
        <w:rPr>
          <w:rFonts w:ascii="GHEA Grapalat" w:hAnsi="GHEA Grapalat"/>
        </w:rPr>
        <w:t>.</w:t>
      </w:r>
      <w:r w:rsidR="00DA0D2B">
        <w:rPr>
          <w:rFonts w:ascii="GHEA Grapalat" w:hAnsi="GHEA Grapalat"/>
        </w:rPr>
        <w:t xml:space="preserve"> </w:t>
      </w:r>
    </w:p>
    <w:p w:rsidR="00BE0C42" w:rsidRPr="0025254A" w:rsidRDefault="00BE0C42" w:rsidP="00B46D58">
      <w:pPr>
        <w:widowControl w:val="0"/>
        <w:tabs>
          <w:tab w:val="left" w:pos="1276"/>
        </w:tabs>
        <w:spacing w:after="160"/>
        <w:ind w:firstLine="567"/>
        <w:jc w:val="both"/>
        <w:rPr>
          <w:rFonts w:ascii="GHEA Grapalat" w:hAnsi="GHEA Grapalat"/>
          <w:lang w:val="hy-AM"/>
        </w:rPr>
      </w:pPr>
      <w:r w:rsidRPr="0025254A">
        <w:rPr>
          <w:rFonts w:ascii="GHEA Grapalat" w:hAnsi="GHEA Grapalat"/>
        </w:rPr>
        <w:lastRenderedPageBreak/>
        <w:t>.</w:t>
      </w:r>
    </w:p>
    <w:p w:rsidR="00E969ED" w:rsidRPr="00DC30CC" w:rsidRDefault="00BE0C42" w:rsidP="00B46D58">
      <w:pPr>
        <w:widowControl w:val="0"/>
        <w:tabs>
          <w:tab w:val="left" w:pos="1276"/>
        </w:tabs>
        <w:spacing w:after="160"/>
        <w:ind w:firstLine="567"/>
        <w:jc w:val="both"/>
        <w:rPr>
          <w:rFonts w:ascii="GHEA Grapalat" w:hAnsi="GHEA Grapalat"/>
        </w:rPr>
      </w:pPr>
      <w:r w:rsidRPr="009044F1">
        <w:rPr>
          <w:rFonts w:ascii="GHEA Grapalat" w:hAnsi="GHEA Grapalat"/>
        </w:rPr>
        <w:t xml:space="preserve"> </w:t>
      </w:r>
      <w:r w:rsidR="00030D40" w:rsidRPr="009044F1">
        <w:rPr>
          <w:rFonts w:ascii="GHEA Grapalat" w:hAnsi="GHEA Grapalat"/>
        </w:rPr>
        <w:t xml:space="preserve">Обеспечение договора должно быть действительно как минимум включительно до </w:t>
      </w:r>
      <w:r w:rsidR="00411A25">
        <w:rPr>
          <w:rFonts w:ascii="GHEA Grapalat" w:hAnsi="GHEA Grapalat"/>
        </w:rPr>
        <w:t>90</w:t>
      </w:r>
      <w:r w:rsidR="00030D40"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00030D40"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B46D58">
      <w:pPr>
        <w:widowControl w:val="0"/>
        <w:tabs>
          <w:tab w:val="left" w:pos="1276"/>
        </w:tabs>
        <w:spacing w:after="160"/>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D32092" w:rsidRPr="00250377" w:rsidRDefault="004A0321" w:rsidP="00B46D58">
      <w:pPr>
        <w:widowControl w:val="0"/>
        <w:tabs>
          <w:tab w:val="left" w:pos="1276"/>
        </w:tabs>
        <w:spacing w:after="160"/>
        <w:ind w:firstLine="567"/>
        <w:jc w:val="both"/>
        <w:rPr>
          <w:rFonts w:ascii="GHEA Grapalat" w:hAnsi="GHEA Grapalat" w:cs="Sylfaen"/>
        </w:rPr>
      </w:pPr>
      <w:r w:rsidRPr="00250377">
        <w:rPr>
          <w:rFonts w:ascii="GHEA Grapalat" w:hAnsi="GHEA Grapalat"/>
        </w:rPr>
        <w:t>10.4</w:t>
      </w:r>
      <w:r w:rsidR="00251CF9" w:rsidRPr="00250377">
        <w:rPr>
          <w:rFonts w:ascii="GHEA Grapalat" w:hAnsi="GHEA Grapalat"/>
        </w:rPr>
        <w:t xml:space="preserve"> </w:t>
      </w:r>
      <w:r w:rsidR="0076763C" w:rsidRPr="00250377">
        <w:rPr>
          <w:rFonts w:ascii="GHEA Grapalat" w:hAnsi="GHEA Grapalat"/>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250377">
        <w:rPr>
          <w:rFonts w:ascii="GHEA Grapalat" w:hAnsi="GHEA Grapalat"/>
        </w:rPr>
        <w:t>я квалификации и</w:t>
      </w:r>
      <w:r w:rsidR="0076763C" w:rsidRPr="00250377">
        <w:rPr>
          <w:rFonts w:ascii="GHEA Grapalat" w:hAnsi="GHEA Grapalat"/>
        </w:rPr>
        <w:t xml:space="preserve"> договора представля</w:t>
      </w:r>
      <w:r w:rsidR="00DE7753" w:rsidRPr="00250377">
        <w:rPr>
          <w:rFonts w:ascii="GHEA Grapalat" w:hAnsi="GHEA Grapalat"/>
        </w:rPr>
        <w:t>ю</w:t>
      </w:r>
      <w:r w:rsidR="0076763C" w:rsidRPr="00250377">
        <w:rPr>
          <w:rFonts w:ascii="GHEA Grapalat" w:hAnsi="GHEA Grapalat"/>
        </w:rPr>
        <w:t>тся</w:t>
      </w:r>
      <w:r w:rsidR="00180134" w:rsidRPr="00250377">
        <w:rPr>
          <w:rFonts w:ascii="GHEA Grapalat" w:hAnsi="GHEA Grapalat"/>
        </w:rPr>
        <w:t xml:space="preserve"> в виде заключенного в одностороннем порядке </w:t>
      </w:r>
      <w:r w:rsidR="00A9694C" w:rsidRPr="00250377">
        <w:rPr>
          <w:rFonts w:ascii="GHEA Grapalat" w:hAnsi="GHEA Grapalat"/>
        </w:rPr>
        <w:t>за</w:t>
      </w:r>
      <w:r w:rsidR="00180134" w:rsidRPr="00250377">
        <w:rPr>
          <w:rFonts w:ascii="GHEA Grapalat" w:hAnsi="GHEA Grapalat"/>
        </w:rPr>
        <w:t>явления - в виде неустойки или наличных денег</w:t>
      </w:r>
      <w:r w:rsidR="006D7219" w:rsidRPr="00250377">
        <w:rPr>
          <w:rFonts w:ascii="GHEA Grapalat" w:hAnsi="GHEA Grapalat"/>
        </w:rPr>
        <w:t>. Если на момент возникновения правомочия по заключению договора</w:t>
      </w:r>
      <w:r w:rsidR="00E01672" w:rsidRPr="00250377">
        <w:rPr>
          <w:rFonts w:ascii="GHEA Grapalat" w:hAnsi="GHEA Grapalat"/>
          <w:lang w:val="hy-AM"/>
        </w:rPr>
        <w:t xml:space="preserve"> </w:t>
      </w:r>
      <w:r w:rsidR="00D32092" w:rsidRPr="00250377">
        <w:rPr>
          <w:rFonts w:ascii="GHEA Grapalat" w:hAnsi="GHEA Grapalat" w:cs="Sylfaen"/>
        </w:rPr>
        <w:t xml:space="preserve">предусмотренные финансовые средства превышают </w:t>
      </w:r>
      <w:r w:rsidR="00E01672" w:rsidRPr="00250377">
        <w:rPr>
          <w:rFonts w:ascii="GHEA Grapalat" w:hAnsi="GHEA Grapalat" w:cs="Sylfaen"/>
          <w:lang w:val="hy-AM"/>
        </w:rPr>
        <w:t>25</w:t>
      </w:r>
      <w:r w:rsidR="00D32092" w:rsidRPr="0025037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F66146" w:rsidRPr="00250377">
        <w:rPr>
          <w:rFonts w:ascii="GHEA Grapalat" w:hAnsi="GHEA Grapalat" w:cs="Sylfaen"/>
        </w:rPr>
        <w:t>я квалификации и</w:t>
      </w:r>
      <w:r w:rsidR="00D32092" w:rsidRPr="00250377">
        <w:rPr>
          <w:rFonts w:ascii="GHEA Grapalat" w:hAnsi="GHEA Grapalat" w:cs="Sylfaen"/>
        </w:rPr>
        <w:t xml:space="preserve"> договора, по части выделенных финансовых средств, представляется в виде </w:t>
      </w:r>
      <w:r w:rsidR="00817C86">
        <w:rPr>
          <w:rFonts w:ascii="GHEA Grapalat" w:hAnsi="GHEA Grapalat" w:cs="Sylfaen"/>
        </w:rPr>
        <w:t xml:space="preserve">банковской </w:t>
      </w:r>
      <w:r w:rsidR="00D32092" w:rsidRPr="00250377">
        <w:rPr>
          <w:rFonts w:ascii="GHEA Grapalat" w:hAnsi="GHEA Grapalat" w:cs="Sylfaen"/>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625529" w:rsidRDefault="00030D40" w:rsidP="00B46D58">
      <w:pPr>
        <w:widowControl w:val="0"/>
        <w:tabs>
          <w:tab w:val="left" w:pos="1276"/>
        </w:tabs>
        <w:spacing w:after="160"/>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D90394">
        <w:rPr>
          <w:rFonts w:ascii="GHEA Grapalat" w:hAnsi="GHEA Grapalat"/>
        </w:rPr>
        <w:t xml:space="preserve"> </w:t>
      </w:r>
      <w:r w:rsidR="00D90394" w:rsidRPr="001647D2">
        <w:rPr>
          <w:rFonts w:ascii="GHEA Grapalat" w:hAnsi="GHEA Grapalat"/>
        </w:rPr>
        <w:t>(</w:t>
      </w:r>
      <w:r w:rsidR="00D90394">
        <w:rPr>
          <w:rFonts w:ascii="GHEA Grapalat" w:hAnsi="GHEA Grapalat"/>
        </w:rPr>
        <w:t>П</w:t>
      </w:r>
      <w:r w:rsidR="00D90394" w:rsidRPr="001647D2">
        <w:rPr>
          <w:rFonts w:ascii="GHEA Grapalat" w:hAnsi="GHEA Grapalat"/>
        </w:rPr>
        <w:t xml:space="preserve">риложение </w:t>
      </w:r>
      <w:r w:rsidR="00D90394">
        <w:rPr>
          <w:rFonts w:ascii="GHEA Grapalat" w:hAnsi="GHEA Grapalat"/>
        </w:rPr>
        <w:t>5.2</w:t>
      </w:r>
      <w:r w:rsidR="00D90394" w:rsidRPr="001647D2">
        <w:rPr>
          <w:rFonts w:ascii="GHEA Grapalat" w:hAnsi="GHEA Grapalat"/>
        </w:rPr>
        <w:t>)</w:t>
      </w:r>
      <w:r w:rsidRPr="009044F1">
        <w:rPr>
          <w:rFonts w:ascii="GHEA Grapalat" w:hAnsi="GHEA Grapalat"/>
        </w:rPr>
        <w:t>.</w:t>
      </w:r>
      <w:r w:rsidRPr="009044F1">
        <w:rPr>
          <w:rFonts w:ascii="GHEA Grapalat" w:hAnsi="GHEA Grapalat"/>
          <w:i/>
        </w:rPr>
        <w:t xml:space="preserve"> </w:t>
      </w:r>
    </w:p>
    <w:p w:rsidR="005162B1" w:rsidRPr="009044F1" w:rsidRDefault="00030D40" w:rsidP="00B46D58">
      <w:pPr>
        <w:widowControl w:val="0"/>
        <w:tabs>
          <w:tab w:val="left" w:pos="1276"/>
        </w:tabs>
        <w:spacing w:after="160"/>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proofErr w:type="gramStart"/>
      <w:r w:rsidR="00125AA6" w:rsidRPr="009044F1">
        <w:rPr>
          <w:rFonts w:ascii="GHEA Grapalat" w:hAnsi="GHEA Grapalat"/>
        </w:rPr>
        <w:t>заключенный договор</w:t>
      </w:r>
      <w:proofErr w:type="gramEnd"/>
      <w:r w:rsidR="00125AA6" w:rsidRPr="009044F1">
        <w:rPr>
          <w:rFonts w:ascii="GHEA Grapalat" w:hAnsi="GHEA Grapalat"/>
        </w:rPr>
        <w:t xml:space="preserve">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1075CA" w:rsidRDefault="001075CA" w:rsidP="001075CA">
      <w:pPr>
        <w:widowControl w:val="0"/>
        <w:tabs>
          <w:tab w:val="left" w:pos="1134"/>
        </w:tabs>
        <w:spacing w:after="160"/>
        <w:ind w:firstLine="567"/>
        <w:jc w:val="both"/>
        <w:rPr>
          <w:ins w:id="8" w:author="Inesa Kocharyan" w:date="2023-07-07T16:48:00Z"/>
          <w:rFonts w:ascii="GHEA Grapalat" w:hAnsi="GHEA Grapalat"/>
        </w:rPr>
      </w:pPr>
      <w:r>
        <w:rPr>
          <w:rFonts w:ascii="GHEA Grapalat" w:hAnsi="GHEA Grapalat"/>
          <w:b/>
        </w:rPr>
        <w:t xml:space="preserve">  </w:t>
      </w:r>
      <w:r w:rsidRPr="0074650E">
        <w:rPr>
          <w:rFonts w:ascii="GHEA Grapalat" w:hAnsi="GHEA Grapalat"/>
        </w:rPr>
        <w:t xml:space="preserve">10.7 Руководитель заказчика </w:t>
      </w:r>
      <w:r w:rsidR="00D70281">
        <w:rPr>
          <w:rFonts w:ascii="GHEA Grapalat" w:hAnsi="GHEA Grapalat"/>
        </w:rPr>
        <w:t xml:space="preserve">в письменной форме </w:t>
      </w:r>
      <w:r w:rsidRPr="0074650E">
        <w:rPr>
          <w:rFonts w:ascii="GHEA Grapalat" w:hAnsi="GHEA Grapalat"/>
        </w:rPr>
        <w:t xml:space="preserve">представляет требование о выплате обеспечения </w:t>
      </w:r>
      <w:proofErr w:type="gramStart"/>
      <w:r w:rsidRPr="0074650E">
        <w:rPr>
          <w:rFonts w:ascii="GHEA Grapalat" w:hAnsi="GHEA Grapalat"/>
        </w:rPr>
        <w:t>договора  и</w:t>
      </w:r>
      <w:proofErr w:type="gramEnd"/>
      <w:r w:rsidRPr="0074650E">
        <w:rPr>
          <w:rFonts w:ascii="GHEA Grapalat" w:hAnsi="GHEA Grapalat"/>
        </w:rPr>
        <w:t xml:space="preserve"> квалификации банку, а в случае обеспечения, представленного в виде наличных денег</w:t>
      </w:r>
      <w:r w:rsidRPr="0074650E">
        <w:rPr>
          <w:rFonts w:ascii="GHEA Grapalat" w:hAnsi="GHEA Grapalat"/>
          <w:lang w:val="hy-AM"/>
        </w:rPr>
        <w:t>-</w:t>
      </w:r>
      <w:r w:rsidRPr="0074650E">
        <w:rPr>
          <w:rFonts w:ascii="GHEA Grapalat" w:hAnsi="GHEA Grapalat"/>
        </w:rPr>
        <w:t xml:space="preserve"> </w:t>
      </w:r>
      <w:r w:rsidR="00D70281">
        <w:rPr>
          <w:rFonts w:ascii="GHEA Grapalat" w:hAnsi="GHEA Grapalat"/>
        </w:rPr>
        <w:t>Министерству Финансов РА</w:t>
      </w:r>
      <w:r w:rsidRPr="0074650E">
        <w:rPr>
          <w:rFonts w:ascii="GHEA Grapalat" w:hAnsi="GHEA Grapalat"/>
          <w:lang w:val="hy-AM"/>
        </w:rPr>
        <w:t>,</w:t>
      </w:r>
      <w:r w:rsidRPr="0074650E">
        <w:rPr>
          <w:rFonts w:ascii="GHEA Grapalat" w:hAnsi="GHEA Grapalat"/>
        </w:rPr>
        <w:t xml:space="preserve"> в течение </w:t>
      </w:r>
      <w:r w:rsidR="00D70281">
        <w:rPr>
          <w:rFonts w:ascii="GHEA Grapalat" w:hAnsi="GHEA Grapalat"/>
        </w:rPr>
        <w:t>пяти</w:t>
      </w:r>
      <w:r w:rsidR="00D70281" w:rsidRPr="0074650E">
        <w:rPr>
          <w:rFonts w:ascii="GHEA Grapalat" w:hAnsi="GHEA Grapalat"/>
        </w:rPr>
        <w:t xml:space="preserve"> </w:t>
      </w:r>
      <w:r w:rsidRPr="0074650E">
        <w:rPr>
          <w:rFonts w:ascii="GHEA Grapalat" w:hAnsi="GHEA Grapalat"/>
        </w:rPr>
        <w:t>рабочих дней, следующих за днем возникновения основания для вылаты обеспечения. Если требование о выплате обеспечения отклоняется банком</w:t>
      </w:r>
      <w:r w:rsidR="00091C48">
        <w:rPr>
          <w:rFonts w:ascii="GHEA Grapalat" w:hAnsi="GHEA Grapalat"/>
        </w:rPr>
        <w:t xml:space="preserve"> </w:t>
      </w:r>
      <w:r w:rsidR="00091C48" w:rsidRPr="00C87B61">
        <w:rPr>
          <w:rFonts w:ascii="GHEA Grapalat" w:hAnsi="GHEA Grapalat"/>
        </w:rPr>
        <w:t xml:space="preserve">или Министерством Финансов </w:t>
      </w:r>
      <w:proofErr w:type="gramStart"/>
      <w:r w:rsidR="00091C48" w:rsidRPr="00C87B61">
        <w:rPr>
          <w:rFonts w:ascii="GHEA Grapalat" w:hAnsi="GHEA Grapalat"/>
        </w:rPr>
        <w:t>РА</w:t>
      </w:r>
      <w:r w:rsidR="00091C48" w:rsidRPr="00C87B61">
        <w:t xml:space="preserve"> </w:t>
      </w:r>
      <w:r w:rsidRPr="00C87B61">
        <w:rPr>
          <w:rFonts w:ascii="GHEA Grapalat" w:hAnsi="GHEA Grapalat"/>
        </w:rPr>
        <w:t xml:space="preserve"> на</w:t>
      </w:r>
      <w:proofErr w:type="gramEnd"/>
      <w:r w:rsidRPr="00C87B61">
        <w:rPr>
          <w:rFonts w:ascii="GHEA Grapalat" w:hAnsi="GHEA Grapalat"/>
        </w:rPr>
        <w:t xml:space="preserve"> основании неполного представления требования или прилагаемых к нему документов, то новое требование руководитель заказчика представляет </w:t>
      </w:r>
      <w:r w:rsidR="00091C48" w:rsidRPr="00C87B61">
        <w:rPr>
          <w:rFonts w:ascii="GHEA Grapalat" w:hAnsi="GHEA Grapalat"/>
        </w:rPr>
        <w:t>письменно</w:t>
      </w:r>
      <w:r w:rsidR="00091C48">
        <w:rPr>
          <w:rFonts w:ascii="GHEA Grapalat" w:hAnsi="GHEA Grapalat"/>
        </w:rPr>
        <w:t xml:space="preserve"> </w:t>
      </w:r>
      <w:r w:rsidRPr="0074650E">
        <w:rPr>
          <w:rFonts w:ascii="GHEA Grapalat" w:hAnsi="GHEA Grapalat"/>
        </w:rPr>
        <w:t>в течение двух рабочих дней после получения отказа.</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10.8 </w:t>
      </w:r>
      <w:r w:rsidRPr="00C87B61">
        <w:rPr>
          <w:rFonts w:ascii="GHEA Grapalat" w:hAnsi="GHEA Grapalat" w:hint="eastAsia"/>
        </w:rPr>
        <w:t>О</w:t>
      </w:r>
      <w:r w:rsidRPr="00C87B61">
        <w:rPr>
          <w:rFonts w:ascii="GHEA Grapalat" w:hAnsi="GHEA Grapalat"/>
        </w:rPr>
        <w:t xml:space="preserve"> </w:t>
      </w:r>
      <w:r w:rsidRPr="00C87B61">
        <w:rPr>
          <w:rFonts w:ascii="GHEA Grapalat" w:hAnsi="GHEA Grapalat" w:hint="eastAsia"/>
        </w:rPr>
        <w:t>возврате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договора</w:t>
      </w:r>
      <w:r w:rsidRPr="00C87B61">
        <w:rPr>
          <w:rFonts w:ascii="GHEA Grapalat" w:hAnsi="GHEA Grapalat"/>
        </w:rPr>
        <w:t xml:space="preserve"> </w:t>
      </w:r>
      <w:r w:rsidRPr="00C87B61">
        <w:rPr>
          <w:rFonts w:ascii="GHEA Grapalat" w:hAnsi="GHEA Grapalat" w:hint="eastAsia"/>
        </w:rPr>
        <w:t>и</w:t>
      </w:r>
      <w:r w:rsidRPr="00C87B61">
        <w:rPr>
          <w:rFonts w:ascii="GHEA Grapalat" w:hAnsi="GHEA Grapalat"/>
        </w:rPr>
        <w:t>/</w:t>
      </w:r>
      <w:r w:rsidRPr="00C87B61">
        <w:rPr>
          <w:rFonts w:ascii="GHEA Grapalat" w:hAnsi="GHEA Grapalat" w:hint="eastAsia"/>
        </w:rPr>
        <w:t>или</w:t>
      </w:r>
      <w:r w:rsidRPr="00C87B61">
        <w:rPr>
          <w:rFonts w:ascii="GHEA Grapalat" w:hAnsi="GHEA Grapalat"/>
        </w:rPr>
        <w:t xml:space="preserve"> </w:t>
      </w:r>
      <w:r w:rsidRPr="00C87B61">
        <w:rPr>
          <w:rFonts w:ascii="GHEA Grapalat" w:hAnsi="GHEA Grapalat" w:hint="eastAsia"/>
        </w:rPr>
        <w:t>квалификации</w:t>
      </w:r>
      <w:r w:rsidRPr="00C87B61">
        <w:rPr>
          <w:rFonts w:ascii="GHEA Grapalat" w:hAnsi="GHEA Grapalat"/>
        </w:rPr>
        <w:t xml:space="preserve"> </w:t>
      </w:r>
      <w:r w:rsidRPr="00C87B61">
        <w:rPr>
          <w:rFonts w:ascii="GHEA Grapalat" w:hAnsi="GHEA Grapalat" w:hint="eastAsia"/>
        </w:rPr>
        <w:t>руководитель</w:t>
      </w:r>
      <w:r w:rsidRPr="00C87B61">
        <w:rPr>
          <w:rFonts w:ascii="GHEA Grapalat" w:hAnsi="GHEA Grapalat"/>
        </w:rPr>
        <w:t xml:space="preserve"> </w:t>
      </w:r>
      <w:r w:rsidRPr="00C87B61">
        <w:rPr>
          <w:rFonts w:ascii="GHEA Grapalat" w:hAnsi="GHEA Grapalat" w:hint="eastAsia"/>
        </w:rPr>
        <w:t>заказчика</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письменной</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течение</w:t>
      </w:r>
      <w:r w:rsidRPr="00C87B61">
        <w:rPr>
          <w:rFonts w:ascii="GHEA Grapalat" w:hAnsi="GHEA Grapalat"/>
        </w:rPr>
        <w:t xml:space="preserve"> </w:t>
      </w:r>
      <w:r w:rsidRPr="00C87B61">
        <w:rPr>
          <w:rFonts w:ascii="GHEA Grapalat" w:hAnsi="GHEA Grapalat" w:hint="eastAsia"/>
        </w:rPr>
        <w:t>пяти</w:t>
      </w:r>
      <w:r w:rsidRPr="00C87B61">
        <w:rPr>
          <w:rFonts w:ascii="GHEA Grapalat" w:hAnsi="GHEA Grapalat"/>
        </w:rPr>
        <w:t xml:space="preserve"> </w:t>
      </w:r>
      <w:r w:rsidRPr="00C87B61">
        <w:rPr>
          <w:rFonts w:ascii="GHEA Grapalat" w:hAnsi="GHEA Grapalat" w:hint="eastAsia"/>
        </w:rPr>
        <w:t>рабочих</w:t>
      </w:r>
      <w:r w:rsidRPr="00C87B61">
        <w:rPr>
          <w:rFonts w:ascii="GHEA Grapalat" w:hAnsi="GHEA Grapalat"/>
        </w:rPr>
        <w:t xml:space="preserve"> </w:t>
      </w:r>
      <w:r w:rsidRPr="00C87B61">
        <w:rPr>
          <w:rFonts w:ascii="GHEA Grapalat" w:hAnsi="GHEA Grapalat" w:hint="eastAsia"/>
        </w:rPr>
        <w:t>дней</w:t>
      </w:r>
      <w:r w:rsidRPr="00C87B61">
        <w:rPr>
          <w:rFonts w:ascii="GHEA Grapalat" w:hAnsi="GHEA Grapalat"/>
        </w:rPr>
        <w:t xml:space="preserve">, </w:t>
      </w:r>
      <w:r w:rsidRPr="00C87B61">
        <w:rPr>
          <w:rFonts w:ascii="GHEA Grapalat" w:hAnsi="GHEA Grapalat" w:hint="eastAsia"/>
        </w:rPr>
        <w:t>следующих</w:t>
      </w:r>
      <w:r w:rsidRPr="00C87B61">
        <w:rPr>
          <w:rFonts w:ascii="GHEA Grapalat" w:hAnsi="GHEA Grapalat"/>
        </w:rPr>
        <w:t xml:space="preserve"> </w:t>
      </w:r>
      <w:r w:rsidR="00173318" w:rsidRPr="00C87B61">
        <w:rPr>
          <w:rFonts w:ascii="GHEA Grapalat" w:hAnsi="GHEA Grapalat"/>
        </w:rPr>
        <w:t xml:space="preserve">за днем </w:t>
      </w:r>
      <w:proofErr w:type="gramStart"/>
      <w:r w:rsidR="00173318" w:rsidRPr="00C87B61">
        <w:rPr>
          <w:rFonts w:ascii="GHEA Grapalat" w:hAnsi="GHEA Grapalat"/>
        </w:rPr>
        <w:t>возникновения основания возврата обеспечения</w:t>
      </w:r>
      <w:proofErr w:type="gramEnd"/>
      <w:r w:rsidR="00173318" w:rsidRPr="00C87B61">
        <w:rPr>
          <w:rFonts w:ascii="GHEA Grapalat" w:hAnsi="GHEA Grapalat"/>
        </w:rPr>
        <w:t xml:space="preserve"> уведомляет</w:t>
      </w:r>
      <w:r w:rsidRPr="00C87B61">
        <w:rPr>
          <w:rFonts w:ascii="GHEA Grapalat" w:hAnsi="GHEA Grapalat"/>
        </w:rPr>
        <w:t>:</w:t>
      </w:r>
    </w:p>
    <w:p w:rsidR="00D70281" w:rsidRPr="00C87B61" w:rsidRDefault="00D70281" w:rsidP="002520FB">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lastRenderedPageBreak/>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002520FB" w:rsidRPr="00C87B61">
        <w:rPr>
          <w:rFonts w:ascii="GHEA Grapalat" w:hAnsi="GHEA Grapalat" w:hint="eastAsia"/>
        </w:rPr>
        <w:t>представлен</w:t>
      </w:r>
      <w:r w:rsidR="002520FB" w:rsidRPr="00C87B61">
        <w:rPr>
          <w:rFonts w:ascii="GHEA Grapalat" w:hAnsi="GHEA Grapalat"/>
        </w:rPr>
        <w:t xml:space="preserve">ного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форме</w:t>
      </w:r>
      <w:r w:rsidRPr="00C87B61">
        <w:rPr>
          <w:rFonts w:ascii="GHEA Grapalat" w:hAnsi="GHEA Grapalat"/>
        </w:rPr>
        <w:t xml:space="preserve"> наличных денег - </w:t>
      </w:r>
      <w:r w:rsidRPr="00C87B61">
        <w:rPr>
          <w:rFonts w:ascii="GHEA Grapalat" w:hAnsi="GHEA Grapalat" w:hint="eastAsia"/>
        </w:rPr>
        <w:t>Министерство</w:t>
      </w:r>
      <w:r w:rsidRPr="00C87B61">
        <w:rPr>
          <w:rFonts w:ascii="GHEA Grapalat" w:hAnsi="GHEA Grapalat"/>
        </w:rPr>
        <w:t xml:space="preserve"> </w:t>
      </w:r>
      <w:r w:rsidRPr="00C87B61">
        <w:rPr>
          <w:rFonts w:ascii="GHEA Grapalat" w:hAnsi="GHEA Grapalat" w:hint="eastAsia"/>
        </w:rPr>
        <w:t>финансов</w:t>
      </w:r>
      <w:r w:rsidRPr="00C87B61">
        <w:rPr>
          <w:rFonts w:ascii="GHEA Grapalat" w:hAnsi="GHEA Grapalat"/>
        </w:rPr>
        <w:t xml:space="preserve"> </w:t>
      </w:r>
      <w:r w:rsidRPr="00C87B61">
        <w:rPr>
          <w:rFonts w:ascii="GHEA Grapalat" w:hAnsi="GHEA Grapalat" w:hint="eastAsia"/>
        </w:rPr>
        <w:t>РА</w:t>
      </w:r>
      <w:r w:rsidRPr="00C87B61">
        <w:rPr>
          <w:rFonts w:ascii="GHEA Grapalat" w:hAnsi="GHEA Grapalat"/>
        </w:rPr>
        <w:t xml:space="preserve"> </w:t>
      </w:r>
      <w:r w:rsidRPr="00C87B61">
        <w:rPr>
          <w:rFonts w:ascii="GHEA Grapalat" w:hAnsi="GHEA Grapalat" w:hint="eastAsia"/>
        </w:rPr>
        <w:t>с</w:t>
      </w:r>
      <w:r w:rsidRPr="00C87B61">
        <w:rPr>
          <w:rFonts w:ascii="GHEA Grapalat" w:hAnsi="GHEA Grapalat"/>
        </w:rPr>
        <w:t xml:space="preserve"> </w:t>
      </w:r>
      <w:r w:rsidRPr="00C87B61">
        <w:rPr>
          <w:rFonts w:ascii="GHEA Grapalat" w:hAnsi="GHEA Grapalat" w:hint="eastAsia"/>
        </w:rPr>
        <w:t>приложением</w:t>
      </w:r>
      <w:r w:rsidRPr="00C87B61">
        <w:rPr>
          <w:rFonts w:ascii="GHEA Grapalat" w:hAnsi="GHEA Grapalat"/>
        </w:rPr>
        <w:t xml:space="preserve"> </w:t>
      </w:r>
      <w:r w:rsidRPr="00C87B61">
        <w:rPr>
          <w:rFonts w:ascii="GHEA Grapalat" w:hAnsi="GHEA Grapalat" w:hint="eastAsia"/>
        </w:rPr>
        <w:t>копии</w:t>
      </w:r>
      <w:r w:rsidRPr="00C87B61">
        <w:rPr>
          <w:rFonts w:ascii="GHEA Grapalat" w:hAnsi="GHEA Grapalat"/>
        </w:rPr>
        <w:t xml:space="preserve"> представленного в заявке </w:t>
      </w:r>
      <w:r w:rsidRPr="00C87B61">
        <w:rPr>
          <w:rFonts w:ascii="GHEA Grapalat" w:hAnsi="GHEA Grapalat" w:hint="eastAsia"/>
        </w:rPr>
        <w:t>документа</w:t>
      </w:r>
      <w:r w:rsidRPr="00C87B61">
        <w:rPr>
          <w:rFonts w:ascii="GHEA Grapalat" w:hAnsi="GHEA Grapalat"/>
        </w:rPr>
        <w:t xml:space="preserve">, </w:t>
      </w:r>
      <w:r w:rsidRPr="00C87B61">
        <w:rPr>
          <w:rFonts w:ascii="GHEA Grapalat" w:hAnsi="GHEA Grapalat" w:hint="eastAsia"/>
        </w:rPr>
        <w:t>об</w:t>
      </w:r>
      <w:r w:rsidRPr="00C87B61">
        <w:rPr>
          <w:rFonts w:ascii="GHEA Grapalat" w:hAnsi="GHEA Grapalat"/>
        </w:rPr>
        <w:t xml:space="preserve"> </w:t>
      </w:r>
      <w:r w:rsidRPr="00C87B61">
        <w:rPr>
          <w:rFonts w:ascii="GHEA Grapalat" w:hAnsi="GHEA Grapalat" w:hint="eastAsia"/>
        </w:rPr>
        <w:t>обосновании</w:t>
      </w:r>
      <w:r w:rsidRPr="00C87B61">
        <w:rPr>
          <w:rFonts w:ascii="GHEA Grapalat" w:hAnsi="GHEA Grapalat"/>
        </w:rPr>
        <w:t xml:space="preserve"> </w:t>
      </w:r>
      <w:r w:rsidRPr="00C87B61">
        <w:rPr>
          <w:rFonts w:ascii="GHEA Grapalat" w:hAnsi="GHEA Grapalat" w:hint="eastAsia"/>
        </w:rPr>
        <w:t>платежа</w:t>
      </w:r>
      <w:r w:rsidR="002520FB" w:rsidRPr="00C87B61">
        <w:rPr>
          <w:rFonts w:ascii="GHEA Grapalat" w:hAnsi="GHEA Grapalat"/>
        </w:rPr>
        <w:t>;</w:t>
      </w:r>
    </w:p>
    <w:p w:rsidR="00D70281" w:rsidRPr="00C87B61"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w:t>
      </w:r>
      <w:r w:rsidRPr="00C87B61">
        <w:rPr>
          <w:rFonts w:ascii="GHEA Grapalat" w:hAnsi="GHEA Grapalat" w:hint="eastAsia"/>
        </w:rPr>
        <w:t>банковской</w:t>
      </w:r>
      <w:r w:rsidRPr="00C87B61">
        <w:rPr>
          <w:rFonts w:ascii="GHEA Grapalat" w:hAnsi="GHEA Grapalat"/>
        </w:rPr>
        <w:t xml:space="preserve"> </w:t>
      </w:r>
      <w:r w:rsidRPr="00C87B61">
        <w:rPr>
          <w:rFonts w:ascii="GHEA Grapalat" w:hAnsi="GHEA Grapalat" w:hint="eastAsia"/>
        </w:rPr>
        <w:t>гарантии</w:t>
      </w:r>
      <w:r w:rsidRPr="00C87B61">
        <w:rPr>
          <w:rFonts w:ascii="GHEA Grapalat" w:hAnsi="GHEA Grapalat"/>
        </w:rPr>
        <w:t xml:space="preserve">- </w:t>
      </w:r>
      <w:r w:rsidRPr="00C87B61">
        <w:rPr>
          <w:rFonts w:ascii="GHEA Grapalat" w:hAnsi="GHEA Grapalat" w:hint="eastAsia"/>
        </w:rPr>
        <w:t>банк</w:t>
      </w:r>
      <w:r w:rsidRPr="00C87B61">
        <w:rPr>
          <w:rFonts w:ascii="GHEA Grapalat" w:hAnsi="GHEA Grapalat"/>
        </w:rPr>
        <w:t xml:space="preserve">, </w:t>
      </w:r>
      <w:r w:rsidRPr="00C87B61">
        <w:rPr>
          <w:rFonts w:ascii="GHEA Grapalat" w:hAnsi="GHEA Grapalat" w:hint="eastAsia"/>
        </w:rPr>
        <w:t>выдавший</w:t>
      </w:r>
      <w:r w:rsidRPr="00C87B61">
        <w:rPr>
          <w:rFonts w:ascii="GHEA Grapalat" w:hAnsi="GHEA Grapalat"/>
        </w:rPr>
        <w:t xml:space="preserve"> </w:t>
      </w:r>
      <w:r w:rsidRPr="00C87B61">
        <w:rPr>
          <w:rFonts w:ascii="GHEA Grapalat" w:hAnsi="GHEA Grapalat" w:hint="eastAsia"/>
        </w:rPr>
        <w:t>гарантию</w:t>
      </w:r>
      <w:r w:rsidRPr="00C87B61">
        <w:rPr>
          <w:rFonts w:ascii="GHEA Grapalat" w:hAnsi="GHEA Grapalat"/>
        </w:rPr>
        <w:t>;</w:t>
      </w:r>
    </w:p>
    <w:p w:rsidR="00D70281" w:rsidRPr="00B2678A" w:rsidRDefault="00D70281" w:rsidP="00C87B61">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случае</w:t>
      </w:r>
      <w:r w:rsidRPr="00C87B61">
        <w:rPr>
          <w:rFonts w:ascii="GHEA Grapalat" w:hAnsi="GHEA Grapalat"/>
        </w:rPr>
        <w:t xml:space="preserve"> </w:t>
      </w:r>
      <w:r w:rsidRPr="00C87B61">
        <w:rPr>
          <w:rFonts w:ascii="GHEA Grapalat" w:hAnsi="GHEA Grapalat" w:hint="eastAsia"/>
        </w:rPr>
        <w:t>обеспечения</w:t>
      </w:r>
      <w:r w:rsidRPr="00C87B61">
        <w:rPr>
          <w:rFonts w:ascii="GHEA Grapalat" w:hAnsi="GHEA Grapalat"/>
        </w:rPr>
        <w:t xml:space="preserve">, </w:t>
      </w:r>
      <w:r w:rsidRPr="00C87B61">
        <w:rPr>
          <w:rFonts w:ascii="GHEA Grapalat" w:hAnsi="GHEA Grapalat" w:hint="eastAsia"/>
        </w:rPr>
        <w:t>представленного</w:t>
      </w:r>
      <w:r w:rsidRPr="00C87B61">
        <w:rPr>
          <w:rFonts w:ascii="GHEA Grapalat" w:hAnsi="GHEA Grapalat"/>
        </w:rPr>
        <w:t xml:space="preserve"> </w:t>
      </w:r>
      <w:r w:rsidRPr="00C87B61">
        <w:rPr>
          <w:rFonts w:ascii="GHEA Grapalat" w:hAnsi="GHEA Grapalat" w:hint="eastAsia"/>
        </w:rPr>
        <w:t>в</w:t>
      </w:r>
      <w:r w:rsidRPr="00C87B61">
        <w:rPr>
          <w:rFonts w:ascii="GHEA Grapalat" w:hAnsi="GHEA Grapalat"/>
        </w:rPr>
        <w:t xml:space="preserve"> </w:t>
      </w:r>
      <w:r w:rsidRPr="00C87B61">
        <w:rPr>
          <w:rFonts w:ascii="GHEA Grapalat" w:hAnsi="GHEA Grapalat" w:hint="eastAsia"/>
        </w:rPr>
        <w:t>виде</w:t>
      </w:r>
      <w:r w:rsidRPr="00C87B61">
        <w:rPr>
          <w:rFonts w:ascii="GHEA Grapalat" w:hAnsi="GHEA Grapalat"/>
        </w:rPr>
        <w:t xml:space="preserve"> соглашения о неустойке - </w:t>
      </w:r>
      <w:r w:rsidRPr="00C87B61">
        <w:rPr>
          <w:rFonts w:ascii="GHEA Grapalat" w:hAnsi="GHEA Grapalat" w:hint="eastAsia"/>
        </w:rPr>
        <w:t>представивше</w:t>
      </w:r>
      <w:r w:rsidRPr="00C87B61">
        <w:rPr>
          <w:rFonts w:ascii="GHEA Grapalat" w:hAnsi="GHEA Grapalat"/>
        </w:rPr>
        <w:t>го его участника.</w:t>
      </w:r>
    </w:p>
    <w:p w:rsidR="00D70281" w:rsidRDefault="00D70281" w:rsidP="001075CA">
      <w:pPr>
        <w:widowControl w:val="0"/>
        <w:tabs>
          <w:tab w:val="left" w:pos="1134"/>
        </w:tabs>
        <w:spacing w:after="160"/>
        <w:ind w:firstLine="567"/>
        <w:jc w:val="both"/>
        <w:rPr>
          <w:rFonts w:ascii="GHEA Grapalat" w:hAnsi="GHEA Grapalat"/>
        </w:rPr>
      </w:pP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362FEF" w:rsidRDefault="00362FEF">
      <w:pPr>
        <w:rPr>
          <w:rFonts w:ascii="GHEA Grapalat" w:hAnsi="GHEA Grapalat" w:cs="Sylfaen"/>
        </w:rPr>
      </w:pPr>
      <w:r>
        <w:rPr>
          <w:rFonts w:ascii="GHEA Grapalat" w:hAnsi="GHEA Grapalat" w:cs="Sylfaen"/>
        </w:rPr>
        <w:br w:type="page"/>
      </w:r>
    </w:p>
    <w:p w:rsidR="00637D24" w:rsidRPr="009044F1" w:rsidRDefault="00637D24" w:rsidP="00B46D58">
      <w:pPr>
        <w:widowControl w:val="0"/>
        <w:tabs>
          <w:tab w:val="left" w:pos="1134"/>
        </w:tabs>
        <w:spacing w:after="160"/>
        <w:ind w:firstLine="567"/>
        <w:jc w:val="both"/>
        <w:rPr>
          <w:rFonts w:ascii="GHEA Grapalat" w:hAnsi="GHEA Grapalat" w:cs="Sylfaen"/>
        </w:rPr>
      </w:pP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27573B">
        <w:rPr>
          <w:rStyle w:val="af6"/>
          <w:rFonts w:ascii="GHEA Grapalat" w:hAnsi="GHEA Grapalat"/>
        </w:rPr>
        <w:footnoteReference w:customMarkFollows="1" w:id="11"/>
        <w:t>14</w:t>
      </w:r>
      <w:r w:rsidRPr="009044F1">
        <w:rPr>
          <w:rFonts w:ascii="GHEA Grapalat" w:hAnsi="GHEA Grapalat"/>
        </w:rPr>
        <w:t>.</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B46D58">
      <w:pPr>
        <w:widowControl w:val="0"/>
        <w:tabs>
          <w:tab w:val="left" w:pos="1276"/>
        </w:tabs>
        <w:spacing w:after="160"/>
        <w:ind w:firstLine="567"/>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1770E8" w:rsidRPr="00216702" w:rsidRDefault="001770E8" w:rsidP="001770E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rsidR="001770E8" w:rsidRDefault="001770E8" w:rsidP="001770E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rsidR="001770E8" w:rsidRDefault="001770E8" w:rsidP="001770E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rsidR="001770E8" w:rsidRPr="00996C18" w:rsidRDefault="001770E8" w:rsidP="001770E8">
      <w:pPr>
        <w:widowControl w:val="0"/>
        <w:ind w:firstLine="567"/>
        <w:jc w:val="both"/>
        <w:rPr>
          <w:rFonts w:ascii="GHEA Grapalat" w:hAnsi="GHEA Grapalat"/>
        </w:rPr>
      </w:pPr>
      <w:r w:rsidRPr="000B56C9">
        <w:rPr>
          <w:rFonts w:ascii="GHEA Grapalat" w:hAnsi="GHEA Grapalat"/>
        </w:rPr>
        <w:t>12.4</w:t>
      </w:r>
      <w:r w:rsidRPr="00826490">
        <w:rPr>
          <w:rFonts w:ascii="GHEA Grapalat" w:hAnsi="GHEA Grapalat"/>
        </w:rPr>
        <w:t xml:space="preserve">. Срок ожидания, </w:t>
      </w:r>
      <w:r w:rsidRPr="000B56C9">
        <w:rPr>
          <w:rFonts w:ascii="GHEA Grapalat" w:hAnsi="GHEA Grapalat"/>
        </w:rPr>
        <w:t xml:space="preserve">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w:t>
      </w:r>
      <w:r w:rsidRPr="000B56C9">
        <w:rPr>
          <w:rFonts w:ascii="GHEA Grapalat" w:hAnsi="GHEA Grapalat"/>
        </w:rPr>
        <w:lastRenderedPageBreak/>
        <w:t>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rsidR="001770E8" w:rsidRPr="00570BBD" w:rsidRDefault="001770E8" w:rsidP="001770E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rsidR="00C87BF8" w:rsidRDefault="00C87BF8" w:rsidP="00C87BF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rsidR="00C87BF8" w:rsidRPr="00570BBD" w:rsidRDefault="00C87BF8" w:rsidP="00C87BF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rsidR="00C87BF8" w:rsidRPr="00570BBD" w:rsidRDefault="00C87BF8" w:rsidP="00C87BF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rsidR="00C87BF8" w:rsidRDefault="00C87BF8" w:rsidP="00C87BF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w:t>
      </w:r>
      <w:r w:rsidRPr="009E7576">
        <w:rPr>
          <w:rFonts w:ascii="GHEA Grapalat" w:hAnsi="GHEA Grapalat"/>
        </w:rPr>
        <w:t xml:space="preserve">или по своей </w:t>
      </w:r>
      <w:r w:rsidRPr="00570BBD">
        <w:rPr>
          <w:rFonts w:ascii="GHEA Grapalat" w:hAnsi="GHEA Grapalat"/>
        </w:rPr>
        <w:t>инициативе пришел к выводу о необходимости рассмотрения дела в судебном заседании</w:t>
      </w:r>
      <w:r>
        <w:rPr>
          <w:rFonts w:ascii="GHEA Grapalat" w:hAnsi="GHEA Grapalat"/>
        </w:rPr>
        <w:t xml:space="preserve">. </w:t>
      </w:r>
    </w:p>
    <w:p w:rsidR="00C87BF8" w:rsidRPr="00570BBD" w:rsidRDefault="00C87BF8" w:rsidP="00C87BF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lastRenderedPageBreak/>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rsidR="00C87BF8" w:rsidRPr="00570BBD" w:rsidRDefault="00C87BF8" w:rsidP="00C87BF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rsidR="00C87BF8" w:rsidRPr="00570BBD" w:rsidRDefault="00C87BF8" w:rsidP="00C87BF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rsidR="00C87BF8" w:rsidRPr="009044F1" w:rsidRDefault="00C87BF8" w:rsidP="00C87BF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aa"/>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ЗАЯВКИ НА ОТКРЫТЫЙ КОНКУРС</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B46D58">
      <w:pPr>
        <w:widowControl w:val="0"/>
        <w:tabs>
          <w:tab w:val="left" w:pos="1134"/>
        </w:tabs>
        <w:spacing w:after="160"/>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8F15B9">
      <w:pPr>
        <w:widowControl w:val="0"/>
        <w:spacing w:after="160"/>
        <w:ind w:firstLine="567"/>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B46D58">
      <w:pPr>
        <w:widowControl w:val="0"/>
        <w:tabs>
          <w:tab w:val="left" w:pos="1134"/>
        </w:tabs>
        <w:spacing w:after="160"/>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--объявлени</w:t>
      </w:r>
      <w:proofErr w:type="gramStart"/>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w:t>
      </w:r>
      <w:proofErr w:type="gramEnd"/>
      <w:r w:rsidRPr="009044F1">
        <w:rPr>
          <w:rFonts w:ascii="GHEA Grapalat" w:hAnsi="GHEA Grapalat"/>
        </w:rPr>
        <w:t xml:space="preserve"> участие в процедуре согласно Приложению №1;</w:t>
      </w:r>
    </w:p>
    <w:p w:rsidR="00172BC4" w:rsidRPr="00FF3F2A" w:rsidRDefault="00172BC4" w:rsidP="00B46D58">
      <w:pPr>
        <w:widowControl w:val="0"/>
        <w:tabs>
          <w:tab w:val="left" w:pos="1134"/>
        </w:tabs>
        <w:spacing w:after="160"/>
        <w:ind w:firstLine="567"/>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r w:rsidRPr="009044F1">
        <w:rPr>
          <w:rFonts w:ascii="GHEA Grapalat" w:hAnsi="GHEA Grapalat"/>
        </w:rPr>
        <w:t>утвержденн</w:t>
      </w:r>
      <w:r>
        <w:rPr>
          <w:rFonts w:ascii="GHEA Grapalat" w:hAnsi="GHEA Grapalat"/>
          <w:lang w:val="en-US"/>
        </w:rPr>
        <w:t>o</w:t>
      </w:r>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w:t>
      </w:r>
      <w:proofErr w:type="gramStart"/>
      <w:r w:rsidRPr="000811C1">
        <w:rPr>
          <w:rFonts w:ascii="GHEA Grapalat" w:hAnsi="GHEA Grapalat"/>
        </w:rPr>
        <w:t>Приложению</w:t>
      </w:r>
      <w:proofErr w:type="gramEnd"/>
      <w:r w:rsidRPr="000811C1">
        <w:rPr>
          <w:rFonts w:ascii="GHEA Grapalat" w:hAnsi="GHEA Grapalat"/>
        </w:rPr>
        <w:t xml:space="preserve">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B46D58">
      <w:pPr>
        <w:widowControl w:val="0"/>
        <w:tabs>
          <w:tab w:val="left" w:pos="1134"/>
        </w:tabs>
        <w:spacing w:after="160"/>
        <w:ind w:firstLine="567"/>
        <w:jc w:val="both"/>
        <w:rPr>
          <w:rFonts w:ascii="GHEA Grapalat" w:hAnsi="GHEA Grapalat"/>
        </w:rPr>
      </w:pPr>
      <w:proofErr w:type="gramStart"/>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B46D58">
      <w:pPr>
        <w:widowControl w:val="0"/>
        <w:tabs>
          <w:tab w:val="left" w:pos="1134"/>
        </w:tabs>
        <w:spacing w:after="160"/>
        <w:ind w:firstLine="567"/>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af6"/>
          <w:rFonts w:ascii="GHEA Grapalat" w:hAnsi="GHEA Grapalat"/>
        </w:rPr>
        <w:footnoteReference w:customMarkFollows="1" w:id="12"/>
        <w:t>15</w:t>
      </w:r>
    </w:p>
    <w:p w:rsidR="006505D2" w:rsidRPr="00B138F3" w:rsidRDefault="002C4DBF"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9E39FC" w:rsidRPr="00B138F3">
        <w:rPr>
          <w:rFonts w:ascii="GHEA Grapalat" w:hAnsi="GHEA Grapalat"/>
        </w:rPr>
        <w:t>5</w:t>
      </w:r>
      <w:r w:rsidR="005114D0" w:rsidRPr="00B138F3">
        <w:rPr>
          <w:rFonts w:ascii="GHEA Grapalat" w:hAnsi="GHEA Grapalat"/>
        </w:rPr>
        <w:t>.</w:t>
      </w:r>
      <w:r w:rsidR="009873F3" w:rsidRPr="00B138F3">
        <w:rPr>
          <w:rFonts w:ascii="GHEA Grapalat" w:hAnsi="GHEA Grapalat"/>
        </w:rPr>
        <w:tab/>
      </w:r>
      <w:r w:rsidRPr="00B138F3">
        <w:rPr>
          <w:rFonts w:ascii="GHEA Grapalat" w:hAnsi="GHEA Grapalat"/>
        </w:rPr>
        <w:t>обеспечение заявки, которое представляется в форме наличных денег или банковской гарантии</w:t>
      </w:r>
      <w:r w:rsidR="00FC016A" w:rsidRPr="00B138F3">
        <w:rPr>
          <w:rFonts w:ascii="GHEA Grapalat" w:hAnsi="GHEA Grapalat"/>
        </w:rPr>
        <w:t xml:space="preserve"> (Приложению №3)</w:t>
      </w:r>
      <w:r w:rsidRPr="00B138F3">
        <w:rPr>
          <w:rFonts w:ascii="GHEA Grapalat" w:hAnsi="GHEA Grapalat"/>
        </w:rPr>
        <w:t>; При этом заявкой представляется оригинал документа, удостоверяющего оплату наличных денег, или оригинал банковской гарантии.</w:t>
      </w:r>
      <w:r w:rsidR="0036524F">
        <w:rPr>
          <w:rFonts w:ascii="GHEA Grapalat" w:hAnsi="GHEA Grapalat"/>
        </w:rPr>
        <w:t xml:space="preserve"> </w:t>
      </w:r>
      <w:r w:rsidR="00761A4D" w:rsidRPr="00B138F3">
        <w:rPr>
          <w:rStyle w:val="af6"/>
          <w:rFonts w:ascii="GHEA Grapalat" w:hAnsi="GHEA Grapalat"/>
        </w:rPr>
        <w:footnoteReference w:customMarkFollows="1" w:id="13"/>
        <w:t>16</w:t>
      </w:r>
    </w:p>
    <w:p w:rsidR="00E67BA7" w:rsidRDefault="00096865" w:rsidP="00B46D58">
      <w:pPr>
        <w:widowControl w:val="0"/>
        <w:tabs>
          <w:tab w:val="left" w:pos="1134"/>
        </w:tabs>
        <w:spacing w:after="160"/>
        <w:ind w:firstLine="567"/>
        <w:jc w:val="both"/>
        <w:rPr>
          <w:rFonts w:ascii="GHEA Grapalat" w:hAnsi="GHEA Grapalat"/>
        </w:rPr>
      </w:pPr>
      <w:r w:rsidRPr="009044F1">
        <w:rPr>
          <w:rFonts w:ascii="GHEA Grapalat" w:hAnsi="GHEA Grapalat"/>
        </w:rPr>
        <w:lastRenderedPageBreak/>
        <w:t>2.</w:t>
      </w:r>
      <w:r w:rsidR="00385C27" w:rsidRPr="00D3436F">
        <w:rPr>
          <w:rFonts w:ascii="GHEA Grapalat" w:hAnsi="GHEA Grapalat"/>
        </w:rPr>
        <w:t>6</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8937EA">
      <w:pPr>
        <w:widowControl w:val="0"/>
        <w:tabs>
          <w:tab w:val="left" w:pos="1134"/>
        </w:tabs>
        <w:spacing w:after="160"/>
        <w:ind w:firstLine="567"/>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8937EA">
      <w:pPr>
        <w:widowControl w:val="0"/>
        <w:spacing w:after="160"/>
        <w:ind w:firstLine="567"/>
        <w:jc w:val="both"/>
        <w:rPr>
          <w:rFonts w:ascii="GHEA Grapalat" w:hAnsi="GHEA Grapalat" w:cs="Sylfaen"/>
        </w:rPr>
      </w:pPr>
      <w:r w:rsidRPr="002658C9">
        <w:rPr>
          <w:rFonts w:ascii="GHEA Grapalat" w:hAnsi="GHEA Grapalat"/>
        </w:rPr>
        <w:t xml:space="preserve">Предложения участника, относящиеся к ним </w:t>
      </w:r>
      <w:proofErr w:type="gramStart"/>
      <w:r w:rsidRPr="002658C9">
        <w:rPr>
          <w:rFonts w:ascii="GHEA Grapalat" w:hAnsi="GHEA Grapalat"/>
        </w:rPr>
        <w:t>документы</w:t>
      </w:r>
      <w:proofErr w:type="gramEnd"/>
      <w:r w:rsidRPr="002658C9">
        <w:rPr>
          <w:rFonts w:ascii="GHEA Grapalat" w:hAnsi="GHEA Grapalat"/>
        </w:rPr>
        <w:t xml:space="preserve">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_____________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8937EA" w:rsidRPr="002658C9" w:rsidRDefault="008937EA" w:rsidP="008937EA">
      <w:pPr>
        <w:widowControl w:val="0"/>
        <w:spacing w:after="16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8937EA">
      <w:pPr>
        <w:widowControl w:val="0"/>
        <w:tabs>
          <w:tab w:val="left" w:pos="1134"/>
        </w:tabs>
        <w:spacing w:after="160"/>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8937EA">
      <w:pPr>
        <w:widowControl w:val="0"/>
        <w:tabs>
          <w:tab w:val="left" w:pos="1134"/>
        </w:tabs>
        <w:spacing w:after="160"/>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8937EA">
      <w:pPr>
        <w:widowControl w:val="0"/>
        <w:tabs>
          <w:tab w:val="left" w:pos="1134"/>
        </w:tabs>
        <w:spacing w:after="160"/>
        <w:ind w:firstLine="567"/>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t>Приложение № 1</w:t>
      </w:r>
    </w:p>
    <w:p w:rsidR="00B2572B" w:rsidRPr="00374F4A" w:rsidRDefault="00B2572B" w:rsidP="00B46D58">
      <w:pPr>
        <w:pStyle w:val="31"/>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к Приглашению на открытый конкурс</w:t>
      </w:r>
      <w:r w:rsidR="00123294" w:rsidRPr="00BF4E90">
        <w:rPr>
          <w:rFonts w:ascii="GHEA Grapalat" w:hAnsi="GHEA Grapalat" w:cs="Arial"/>
          <w:b/>
          <w:sz w:val="24"/>
          <w:szCs w:val="24"/>
        </w:rPr>
        <w:br/>
      </w:r>
      <w:r w:rsidRPr="00374F4A">
        <w:rPr>
          <w:rFonts w:ascii="GHEA Grapalat" w:hAnsi="GHEA Grapalat"/>
          <w:b/>
          <w:sz w:val="24"/>
          <w:szCs w:val="24"/>
        </w:rPr>
        <w:t xml:space="preserve">под кодом </w:t>
      </w:r>
      <w:r w:rsidR="00B52674">
        <w:rPr>
          <w:rFonts w:ascii="GHEA Grapalat" w:hAnsi="GHEA Grapalat"/>
          <w:i/>
          <w:sz w:val="24"/>
          <w:szCs w:val="24"/>
        </w:rPr>
        <w:t>V2M-GHAPDZB-26/01</w:t>
      </w:r>
      <w:r w:rsidR="00D5726C" w:rsidRPr="00D5726C">
        <w:rPr>
          <w:rFonts w:ascii="GHEA Grapalat" w:hAnsi="GHEA Grapalat"/>
          <w:i/>
          <w:sz w:val="24"/>
          <w:szCs w:val="24"/>
        </w:rPr>
        <w:t xml:space="preserve">  </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sidRPr="005A6435">
        <w:rPr>
          <w:rFonts w:ascii="GHEA Grapalat" w:hAnsi="GHEA Grapalat"/>
          <w:b/>
        </w:rPr>
        <w:t xml:space="preserve"> </w:t>
      </w:r>
      <w:r w:rsidR="005A6435">
        <w:rPr>
          <w:rFonts w:ascii="GHEA Grapalat" w:hAnsi="GHEA Grapalat"/>
          <w:b/>
        </w:rPr>
        <w:t xml:space="preserve"> ОБЪЯВЛЕНИЕ </w:t>
      </w:r>
      <w:r w:rsidRPr="00374F4A">
        <w:rPr>
          <w:rFonts w:ascii="GHEA Grapalat" w:hAnsi="GHEA Grapalat"/>
          <w:b/>
        </w:rPr>
        <w:t>*</w:t>
      </w:r>
    </w:p>
    <w:p w:rsidR="00B2572B" w:rsidRPr="00374F4A" w:rsidRDefault="00B2572B" w:rsidP="00B46D58">
      <w:pPr>
        <w:pStyle w:val="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на участие в открытом конкурсе</w:t>
      </w:r>
      <w:r w:rsidR="00AA7117" w:rsidRPr="00374F4A">
        <w:rPr>
          <w:rFonts w:ascii="GHEA Grapalat" w:hAnsi="GHEA Grapalat"/>
          <w:color w:val="auto"/>
          <w:sz w:val="24"/>
          <w:szCs w:val="24"/>
        </w:rPr>
        <w:t xml:space="preserve"> </w:t>
      </w:r>
    </w:p>
    <w:p w:rsidR="00B2572B" w:rsidRPr="00374F4A" w:rsidRDefault="00B2572B" w:rsidP="00B46D58">
      <w:pPr>
        <w:widowControl w:val="0"/>
        <w:spacing w:after="120"/>
        <w:jc w:val="center"/>
        <w:rPr>
          <w:rFonts w:ascii="GHEA Grapalat" w:hAnsi="GHEA Grapalat"/>
        </w:rPr>
      </w:pPr>
    </w:p>
    <w:p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rsidR="00374F4A" w:rsidRPr="000C1746" w:rsidRDefault="00374F4A" w:rsidP="00B46D58">
      <w:pPr>
        <w:spacing w:after="160"/>
        <w:ind w:left="4395"/>
        <w:jc w:val="both"/>
        <w:rPr>
          <w:rFonts w:ascii="GHEA Grapalat" w:hAnsi="GHEA Grapalat" w:cs="Sylfaen"/>
          <w:sz w:val="16"/>
        </w:rPr>
      </w:pPr>
      <w:r w:rsidRPr="000C1746">
        <w:rPr>
          <w:rFonts w:ascii="GHEA Grapalat" w:hAnsi="GHEA Grapalat"/>
          <w:sz w:val="16"/>
        </w:rPr>
        <w:t>номер лота (лотов)</w:t>
      </w:r>
    </w:p>
    <w:p w:rsidR="00374F4A" w:rsidRPr="00BD0FD1" w:rsidRDefault="00374F4A" w:rsidP="00B46D58">
      <w:pPr>
        <w:jc w:val="both"/>
        <w:rPr>
          <w:rFonts w:ascii="GHEA Grapalat" w:hAnsi="GHEA Grapalat" w:cs="Sylfaen"/>
        </w:rPr>
      </w:pPr>
      <w:r>
        <w:rPr>
          <w:rFonts w:ascii="GHEA Grapalat" w:hAnsi="GHEA Grapalat"/>
        </w:rPr>
        <w:t>___________</w:t>
      </w:r>
      <w:r w:rsidRPr="00FA54C5">
        <w:rPr>
          <w:rFonts w:ascii="GHEA Grapalat" w:hAnsi="GHEA Grapalat"/>
        </w:rPr>
        <w:t>__</w:t>
      </w:r>
      <w:r>
        <w:rPr>
          <w:rFonts w:ascii="GHEA Grapalat" w:hAnsi="GHEA Grapalat"/>
        </w:rPr>
        <w:t>__________________________</w:t>
      </w:r>
      <w:r w:rsidRPr="00425B00">
        <w:rPr>
          <w:rFonts w:ascii="GHEA Grapalat" w:hAnsi="GHEA Grapalat"/>
        </w:rPr>
        <w:t>_____</w:t>
      </w:r>
      <w:r>
        <w:rPr>
          <w:rFonts w:ascii="GHEA Grapalat" w:hAnsi="GHEA Grapalat"/>
        </w:rPr>
        <w:t>_</w:t>
      </w:r>
      <w:r w:rsidRPr="00DA5EA0">
        <w:rPr>
          <w:rFonts w:ascii="GHEA Grapalat" w:hAnsi="GHEA Grapalat"/>
        </w:rPr>
        <w:t xml:space="preserve">_ </w:t>
      </w:r>
      <w:r w:rsidRPr="005437F6">
        <w:rPr>
          <w:rFonts w:ascii="GHEA Grapalat" w:hAnsi="GHEA Grapalat"/>
        </w:rPr>
        <w:t>под кодом</w:t>
      </w:r>
      <w:r w:rsidRPr="00BD0FD1">
        <w:rPr>
          <w:rFonts w:ascii="GHEA Grapalat" w:hAnsi="GHEA Grapalat"/>
        </w:rPr>
        <w:t xml:space="preserve"> </w:t>
      </w:r>
      <w:r w:rsidR="00B52674">
        <w:rPr>
          <w:rFonts w:ascii="GHEA Grapalat" w:hAnsi="GHEA Grapalat"/>
          <w:i/>
        </w:rPr>
        <w:t>V2M-GHAPDZB-26/01</w:t>
      </w:r>
      <w:r w:rsidR="00D5726C" w:rsidRPr="00D5726C">
        <w:rPr>
          <w:rFonts w:ascii="GHEA Grapalat" w:hAnsi="GHEA Grapalat"/>
          <w:i/>
        </w:rPr>
        <w:t xml:space="preserve">  </w:t>
      </w:r>
    </w:p>
    <w:p w:rsidR="00374F4A" w:rsidRPr="00C4157A" w:rsidRDefault="00374F4A" w:rsidP="00B46D58">
      <w:pPr>
        <w:spacing w:after="160"/>
        <w:ind w:left="1560"/>
        <w:jc w:val="both"/>
        <w:rPr>
          <w:rFonts w:ascii="GHEA Grapalat" w:hAnsi="GHEA Grapalat"/>
          <w:sz w:val="20"/>
        </w:rPr>
      </w:pPr>
      <w:r w:rsidRPr="000C1746">
        <w:rPr>
          <w:rFonts w:ascii="GHEA Grapalat" w:hAnsi="GHEA Grapalat"/>
          <w:sz w:val="16"/>
        </w:rPr>
        <w:t>наименование заказчика</w:t>
      </w:r>
    </w:p>
    <w:p w:rsidR="00374F4A" w:rsidRPr="00DA5EA0" w:rsidRDefault="00374F4A" w:rsidP="00B46D58">
      <w:pPr>
        <w:spacing w:after="160"/>
        <w:jc w:val="both"/>
        <w:rPr>
          <w:rFonts w:ascii="GHEA Grapalat" w:hAnsi="GHEA Grapalat"/>
        </w:rPr>
      </w:pPr>
      <w:r w:rsidRPr="00DD2B43">
        <w:rPr>
          <w:rFonts w:ascii="GHEA Grapalat" w:hAnsi="GHEA Grapalat"/>
        </w:rPr>
        <w:t>открытого конкурса</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B46D58">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B46D58">
      <w:pPr>
        <w:jc w:val="both"/>
        <w:rPr>
          <w:rFonts w:ascii="GHEA Grapalat" w:hAnsi="GHEA Grapalat"/>
        </w:rPr>
      </w:pPr>
    </w:p>
    <w:p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B46D58">
      <w:pPr>
        <w:jc w:val="both"/>
        <w:rPr>
          <w:rFonts w:ascii="GHEA Grapalat" w:hAnsi="GHEA Grapalat"/>
        </w:rPr>
      </w:pPr>
    </w:p>
    <w:p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B46D58">
      <w:pPr>
        <w:jc w:val="both"/>
        <w:rPr>
          <w:rFonts w:ascii="GHEA Grapalat" w:hAnsi="GHEA Grapalat"/>
        </w:rPr>
      </w:pPr>
    </w:p>
    <w:p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F96993">
      <w:pPr>
        <w:jc w:val="both"/>
        <w:rPr>
          <w:rFonts w:ascii="GHEA Grapalat" w:hAnsi="GHEA Grapalat"/>
        </w:rPr>
      </w:pPr>
    </w:p>
    <w:p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F96993">
      <w:pPr>
        <w:jc w:val="both"/>
        <w:rPr>
          <w:rFonts w:ascii="GHEA Grapalat" w:hAnsi="GHEA Grapalat"/>
          <w:sz w:val="18"/>
          <w:szCs w:val="18"/>
        </w:rPr>
      </w:pPr>
    </w:p>
    <w:p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B16483">
      <w:pPr>
        <w:tabs>
          <w:tab w:val="left" w:pos="7371"/>
        </w:tabs>
        <w:spacing w:after="160"/>
        <w:ind w:left="3544" w:firstLine="3"/>
        <w:jc w:val="both"/>
        <w:rPr>
          <w:rFonts w:ascii="GHEA Grapalat" w:hAnsi="GHEA Grapalat"/>
          <w:sz w:val="16"/>
        </w:rPr>
      </w:pPr>
    </w:p>
    <w:p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gramStart"/>
      <w:r>
        <w:rPr>
          <w:rFonts w:ascii="GHEA Grapalat" w:hAnsi="GHEA Grapalat"/>
        </w:rPr>
        <w:t>подтверждает,что</w:t>
      </w:r>
      <w:proofErr w:type="gramEnd"/>
      <w:r>
        <w:rPr>
          <w:rFonts w:ascii="GHEA Grapalat" w:hAnsi="GHEA Grapalat"/>
        </w:rPr>
        <w:t>:</w:t>
      </w:r>
    </w:p>
    <w:p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9E1F0A" w:rsidRPr="004F23CF" w:rsidRDefault="009E1F0A" w:rsidP="009E1F0A">
      <w:pPr>
        <w:ind w:firstLine="709"/>
        <w:rPr>
          <w:rFonts w:ascii="GHEA Grapalat" w:hAnsi="GHEA Grapalat"/>
          <w:sz w:val="20"/>
          <w:lang w:val="es-ES"/>
        </w:rPr>
      </w:pPr>
      <w:r w:rsidRPr="004F23CF">
        <w:rPr>
          <w:rFonts w:ascii="GHEA Grapalat" w:hAnsi="GHEA Grapalat" w:cs="Arial"/>
          <w:sz w:val="20"/>
          <w:szCs w:val="20"/>
          <w:lang w:val="es-ES"/>
        </w:rPr>
        <w:t>1)</w:t>
      </w:r>
      <w:r w:rsidRPr="004F23CF">
        <w:rPr>
          <w:rFonts w:ascii="GHEA Grapalat" w:hAnsi="GHEA Grapalat"/>
          <w:sz w:val="20"/>
          <w:lang w:val="hy-AM"/>
        </w:rPr>
        <w:t xml:space="preserve">  </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sz w:val="20"/>
          <w:u w:val="single"/>
        </w:rPr>
        <w:t xml:space="preserve">и </w:t>
      </w:r>
      <w:r w:rsidRPr="004F23CF">
        <w:rPr>
          <w:rFonts w:ascii="GHEA Grapalat" w:hAnsi="GHEA Grapalat"/>
          <w:lang w:val="hy-AM"/>
        </w:rPr>
        <w:t>аффилированные</w:t>
      </w:r>
      <w:r w:rsidRPr="004F23CF">
        <w:rPr>
          <w:rFonts w:ascii="GHEA Grapalat" w:hAnsi="GHEA Grapalat"/>
        </w:rPr>
        <w:t xml:space="preserve"> с ним</w:t>
      </w:r>
      <w:r w:rsidRPr="004F23CF">
        <w:rPr>
          <w:rFonts w:ascii="GHEA Grapalat" w:hAnsi="GHEA Grapalat"/>
          <w:lang w:val="hy-AM"/>
        </w:rPr>
        <w:t xml:space="preserve"> </w:t>
      </w:r>
    </w:p>
    <w:p w:rsidR="009E1F0A" w:rsidRPr="004F23CF" w:rsidRDefault="009E1F0A" w:rsidP="009E1F0A">
      <w:pPr>
        <w:widowControl w:val="0"/>
        <w:spacing w:after="120"/>
        <w:ind w:left="2835"/>
        <w:rPr>
          <w:rFonts w:ascii="GHEA Grapalat" w:hAnsi="GHEA Grapalat"/>
          <w:sz w:val="16"/>
        </w:rPr>
      </w:pPr>
      <w:r w:rsidRPr="004F23CF">
        <w:rPr>
          <w:rFonts w:ascii="GHEA Grapalat" w:hAnsi="GHEA Grapalat"/>
          <w:sz w:val="16"/>
        </w:rPr>
        <w:t>наименование участника</w:t>
      </w:r>
    </w:p>
    <w:p w:rsidR="009E1F0A" w:rsidRPr="004F23CF" w:rsidRDefault="009E1F0A" w:rsidP="009E1F0A">
      <w:pPr>
        <w:rPr>
          <w:rFonts w:ascii="GHEA Grapalat" w:hAnsi="GHEA Grapalat"/>
          <w:i/>
          <w:sz w:val="16"/>
          <w:vertAlign w:val="superscript"/>
          <w:lang w:val="es-ES"/>
        </w:rPr>
      </w:pPr>
    </w:p>
    <w:p w:rsidR="009E1F0A" w:rsidRPr="004F23CF" w:rsidRDefault="009E1F0A" w:rsidP="009E1F0A">
      <w:pPr>
        <w:rPr>
          <w:rFonts w:ascii="GHEA Grapalat" w:hAnsi="GHEA Grapalat" w:cs="Sylfaen"/>
          <w:sz w:val="20"/>
          <w:lang w:val="hy-AM"/>
        </w:rPr>
      </w:pPr>
      <w:r w:rsidRPr="004F23CF">
        <w:rPr>
          <w:rFonts w:ascii="GHEA Grapalat" w:hAnsi="GHEA Grapalat"/>
          <w:lang w:val="hy-AM"/>
        </w:rPr>
        <w:lastRenderedPageBreak/>
        <w:t>лица</w:t>
      </w:r>
      <w:r w:rsidRPr="004F23CF">
        <w:rPr>
          <w:rFonts w:ascii="GHEA Grapalat" w:hAnsi="GHEA Grapalat" w:cs="Arial"/>
          <w:sz w:val="20"/>
          <w:szCs w:val="20"/>
          <w:lang w:val="es-ES"/>
        </w:rPr>
        <w:t xml:space="preserve"> </w:t>
      </w:r>
      <w:r w:rsidRPr="004F23CF">
        <w:rPr>
          <w:rFonts w:ascii="GHEA Grapalat" w:hAnsi="GHEA Grapalat" w:cs="Arial"/>
          <w:sz w:val="20"/>
          <w:szCs w:val="20"/>
          <w:lang w:val="hy-AM"/>
        </w:rPr>
        <w:t xml:space="preserve"> </w:t>
      </w:r>
      <w:r w:rsidRPr="004F23CF">
        <w:rPr>
          <w:rFonts w:ascii="GHEA Grapalat" w:hAnsi="GHEA Grapalat"/>
          <w:lang w:val="hy-AM"/>
        </w:rPr>
        <w:t xml:space="preserve">удовлетворяют </w:t>
      </w:r>
      <w:r w:rsidRPr="004F23CF">
        <w:rPr>
          <w:rFonts w:ascii="GHEA Grapalat" w:hAnsi="GHEA Grapalat"/>
          <w:color w:val="000000" w:themeColor="text1"/>
          <w:spacing w:val="-4"/>
        </w:rPr>
        <w:t>требованиям</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права</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участия</w:t>
      </w:r>
      <w:r w:rsidRPr="004F23CF">
        <w:rPr>
          <w:rFonts w:ascii="GHEA Grapalat" w:hAnsi="GHEA Grapalat"/>
          <w:color w:val="000000" w:themeColor="text1"/>
          <w:lang w:val="es-ES"/>
        </w:rPr>
        <w:t xml:space="preserve"> </w:t>
      </w:r>
      <w:r w:rsidRPr="004F23CF">
        <w:rPr>
          <w:rFonts w:ascii="GHEA Grapalat" w:hAnsi="GHEA Grapalat"/>
          <w:color w:val="000000" w:themeColor="text1"/>
          <w:spacing w:val="-4"/>
        </w:rPr>
        <w:t>установленным</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spacing w:val="-4"/>
        </w:rPr>
        <w:t xml:space="preserve">приглашением на </w:t>
      </w:r>
      <w:r w:rsidRPr="004F23CF">
        <w:rPr>
          <w:rFonts w:ascii="GHEA Grapalat" w:hAnsi="GHEA Grapalat"/>
          <w:spacing w:val="-4"/>
        </w:rPr>
        <w:t xml:space="preserve">на </w:t>
      </w:r>
      <w:r w:rsidRPr="004F23CF">
        <w:rPr>
          <w:rFonts w:ascii="GHEA Grapalat" w:hAnsi="GHEA Grapalat"/>
        </w:rPr>
        <w:t>открытый конкурс</w:t>
      </w:r>
      <w:r w:rsidRPr="004F23CF">
        <w:rPr>
          <w:rFonts w:ascii="GHEA Grapalat" w:hAnsi="GHEA Grapalat"/>
          <w:color w:val="000000" w:themeColor="text1"/>
          <w:spacing w:val="-4"/>
          <w:lang w:val="es-ES"/>
        </w:rPr>
        <w:t xml:space="preserve"> </w:t>
      </w:r>
      <w:r w:rsidRPr="004F23CF">
        <w:rPr>
          <w:rFonts w:ascii="GHEA Grapalat" w:hAnsi="GHEA Grapalat"/>
          <w:color w:val="000000" w:themeColor="text1"/>
        </w:rPr>
        <w:t>под</w:t>
      </w:r>
      <w:r w:rsidRPr="004F23CF">
        <w:rPr>
          <w:rFonts w:ascii="GHEA Grapalat" w:hAnsi="GHEA Grapalat"/>
          <w:color w:val="000000" w:themeColor="text1"/>
          <w:lang w:val="es-ES"/>
        </w:rPr>
        <w:t xml:space="preserve"> </w:t>
      </w:r>
      <w:r w:rsidRPr="004F23CF">
        <w:rPr>
          <w:rFonts w:ascii="GHEA Grapalat" w:hAnsi="GHEA Grapalat"/>
          <w:color w:val="000000" w:themeColor="text1"/>
        </w:rPr>
        <w:t>кодом</w:t>
      </w:r>
      <w:r w:rsidRPr="004F23CF">
        <w:rPr>
          <w:rFonts w:ascii="GHEA Grapalat" w:hAnsi="GHEA Grapalat" w:cs="Arial"/>
          <w:sz w:val="20"/>
          <w:szCs w:val="20"/>
          <w:lang w:val="hy-AM"/>
        </w:rPr>
        <w:t xml:space="preserve"> </w:t>
      </w:r>
      <w:r w:rsidR="00B52674">
        <w:rPr>
          <w:rFonts w:ascii="GHEA Grapalat" w:hAnsi="GHEA Grapalat"/>
          <w:i/>
        </w:rPr>
        <w:t>V2M-GHAPDZB-26/01</w:t>
      </w:r>
      <w:r w:rsidR="00D5726C" w:rsidRPr="00D5726C">
        <w:rPr>
          <w:rFonts w:ascii="GHEA Grapalat" w:hAnsi="GHEA Grapalat"/>
          <w:i/>
        </w:rPr>
        <w:t xml:space="preserve">  </w:t>
      </w:r>
      <w:r w:rsidRPr="004F23CF">
        <w:rPr>
          <w:rFonts w:ascii="GHEA Grapalat" w:hAnsi="GHEA Grapalat"/>
        </w:rPr>
        <w:t>*</w:t>
      </w:r>
      <w:r w:rsidRPr="004F23CF">
        <w:rPr>
          <w:rFonts w:ascii="GHEA Grapalat" w:hAnsi="GHEA Grapalat"/>
          <w:color w:val="000000" w:themeColor="text1"/>
        </w:rPr>
        <w:t>и</w:t>
      </w:r>
      <w:r w:rsidRPr="004F23CF">
        <w:rPr>
          <w:rFonts w:ascii="GHEA Grapalat" w:hAnsi="GHEA Grapalat"/>
          <w:sz w:val="20"/>
          <w:u w:val="single"/>
          <w:lang w:val="hy-AM"/>
        </w:rPr>
        <w:t xml:space="preserve">  </w:t>
      </w:r>
      <w:r w:rsidRPr="004F23CF">
        <w:rPr>
          <w:rFonts w:ascii="GHEA Grapalat" w:hAnsi="GHEA Grapalat"/>
          <w:sz w:val="20"/>
          <w:u w:val="single"/>
        </w:rPr>
        <w:t>---------------------------------</w:t>
      </w:r>
      <w:r w:rsidR="006247D8">
        <w:rPr>
          <w:rFonts w:ascii="GHEA Grapalat" w:hAnsi="GHEA Grapalat"/>
          <w:sz w:val="20"/>
          <w:u w:val="single"/>
        </w:rPr>
        <w:t>-------</w:t>
      </w:r>
      <w:r w:rsidRPr="004F23CF">
        <w:rPr>
          <w:rFonts w:ascii="GHEA Grapalat" w:hAnsi="GHEA Grapalat"/>
          <w:sz w:val="20"/>
          <w:u w:val="single"/>
          <w:lang w:val="hy-AM"/>
        </w:rPr>
        <w:t xml:space="preserve">                                        </w:t>
      </w:r>
      <w:r w:rsidRPr="004F23CF">
        <w:rPr>
          <w:rFonts w:ascii="GHEA Grapalat" w:hAnsi="GHEA Grapalat"/>
          <w:sz w:val="20"/>
          <w:u w:val="single"/>
          <w:lang w:val="es-ES"/>
        </w:rPr>
        <w:t xml:space="preserve">                         </w:t>
      </w:r>
      <w:r w:rsidRPr="004F23CF">
        <w:rPr>
          <w:rFonts w:ascii="GHEA Grapalat" w:hAnsi="GHEA Grapalat"/>
          <w:sz w:val="20"/>
          <w:u w:val="single"/>
          <w:lang w:val="hy-AM"/>
        </w:rPr>
        <w:t xml:space="preserve">          </w:t>
      </w:r>
      <w:r w:rsidRPr="004F23CF">
        <w:rPr>
          <w:rFonts w:ascii="GHEA Grapalat" w:hAnsi="GHEA Grapalat" w:cs="Sylfaen"/>
          <w:sz w:val="20"/>
          <w:lang w:val="hy-AM"/>
        </w:rPr>
        <w:t xml:space="preserve"> </w:t>
      </w:r>
    </w:p>
    <w:p w:rsidR="009E1F0A" w:rsidRPr="004F23CF" w:rsidRDefault="009E1F0A" w:rsidP="009E1F0A">
      <w:pPr>
        <w:tabs>
          <w:tab w:val="left" w:pos="6450"/>
        </w:tabs>
        <w:rPr>
          <w:rFonts w:ascii="GHEA Grapalat" w:hAnsi="GHEA Grapalat"/>
          <w:sz w:val="16"/>
        </w:rPr>
      </w:pPr>
      <w:r w:rsidRPr="004F23CF">
        <w:rPr>
          <w:rFonts w:ascii="GHEA Grapalat" w:hAnsi="GHEA Grapalat" w:cs="Sylfaen"/>
          <w:sz w:val="20"/>
          <w:lang w:val="es-ES"/>
        </w:rPr>
        <w:t xml:space="preserve">                                                         </w:t>
      </w:r>
      <w:r w:rsidRPr="004F23CF">
        <w:rPr>
          <w:rFonts w:ascii="GHEA Grapalat" w:hAnsi="GHEA Grapalat" w:cs="Sylfaen"/>
          <w:sz w:val="20"/>
        </w:rPr>
        <w:t xml:space="preserve">       </w:t>
      </w:r>
      <w:r w:rsidRPr="004F23CF">
        <w:rPr>
          <w:rFonts w:ascii="GHEA Grapalat" w:hAnsi="GHEA Grapalat" w:cs="Sylfaen"/>
          <w:sz w:val="20"/>
          <w:lang w:val="es-ES"/>
        </w:rPr>
        <w:t xml:space="preserve"> </w:t>
      </w:r>
      <w:r w:rsidR="006247D8">
        <w:rPr>
          <w:rFonts w:ascii="GHEA Grapalat" w:hAnsi="GHEA Grapalat" w:cs="Sylfaen"/>
          <w:sz w:val="20"/>
        </w:rPr>
        <w:t xml:space="preserve">                                        </w:t>
      </w:r>
      <w:r w:rsidRPr="004F23CF">
        <w:rPr>
          <w:rFonts w:ascii="GHEA Grapalat" w:hAnsi="GHEA Grapalat"/>
          <w:sz w:val="16"/>
        </w:rPr>
        <w:t>наименование участника</w:t>
      </w:r>
    </w:p>
    <w:p w:rsidR="006B3E56" w:rsidRPr="00AF791F" w:rsidRDefault="009E1F0A" w:rsidP="00AF791F">
      <w:pPr>
        <w:widowControl w:val="0"/>
        <w:spacing w:after="160"/>
        <w:ind w:left="568"/>
        <w:jc w:val="both"/>
        <w:rPr>
          <w:rFonts w:ascii="GHEA Grapalat" w:hAnsi="GHEA Grapalat" w:cs="Arial"/>
        </w:rPr>
      </w:pPr>
      <w:r w:rsidRPr="00AF791F">
        <w:rPr>
          <w:rFonts w:ascii="GHEA Grapalat" w:hAnsi="GHEA Grapalat"/>
          <w:color w:val="000000" w:themeColor="text1"/>
        </w:rPr>
        <w:t xml:space="preserve">обязуется в случае признания отобранным участником в порядке и сроки, установленные </w:t>
      </w:r>
      <w:proofErr w:type="gramStart"/>
      <w:r w:rsidRPr="00AF791F">
        <w:rPr>
          <w:rFonts w:ascii="GHEA Grapalat" w:hAnsi="GHEA Grapalat"/>
          <w:color w:val="000000" w:themeColor="text1"/>
        </w:rPr>
        <w:t>приглашением  представить</w:t>
      </w:r>
      <w:proofErr w:type="gramEnd"/>
      <w:r w:rsidRPr="00AF791F">
        <w:rPr>
          <w:rFonts w:ascii="GHEA Grapalat" w:hAnsi="GHEA Grapalat"/>
          <w:color w:val="000000" w:themeColor="text1"/>
        </w:rPr>
        <w:t xml:space="preserve"> обеспечение квалификации</w:t>
      </w:r>
      <w:r w:rsidRPr="00AF791F" w:rsidDel="009E1F0A">
        <w:rPr>
          <w:rFonts w:ascii="GHEA Grapalat" w:hAnsi="GHEA Grapalat"/>
        </w:rPr>
        <w:t xml:space="preserve"> </w:t>
      </w:r>
      <w:r w:rsidR="0035493A" w:rsidRPr="00AF791F">
        <w:rPr>
          <w:rFonts w:ascii="GHEA Grapalat" w:hAnsi="GHEA Grapalat"/>
          <w:vertAlign w:val="superscript"/>
        </w:rPr>
        <w:t>16</w:t>
      </w:r>
      <w:r w:rsidR="00952531" w:rsidRPr="00AF791F">
        <w:rPr>
          <w:rFonts w:ascii="GHEA Grapalat" w:hAnsi="GHEA Grapalat"/>
        </w:rPr>
        <w:t>,</w:t>
      </w:r>
    </w:p>
    <w:p w:rsidR="006B3E56" w:rsidRPr="00AF791F" w:rsidRDefault="006B3E56" w:rsidP="006A50D8">
      <w:pPr>
        <w:pStyle w:val="aff3"/>
        <w:widowControl w:val="0"/>
        <w:numPr>
          <w:ilvl w:val="0"/>
          <w:numId w:val="10"/>
        </w:numPr>
        <w:tabs>
          <w:tab w:val="left" w:pos="567"/>
        </w:tabs>
        <w:spacing w:after="160"/>
        <w:jc w:val="both"/>
        <w:rPr>
          <w:rFonts w:ascii="GHEA Grapalat" w:hAnsi="GHEA Grapalat" w:cs="Arial"/>
        </w:rPr>
      </w:pPr>
      <w:r w:rsidRPr="00AF791F">
        <w:rPr>
          <w:rFonts w:ascii="GHEA Grapalat" w:hAnsi="GHEA Grapalat"/>
        </w:rPr>
        <w:t xml:space="preserve">в рамках участия в </w:t>
      </w:r>
      <w:r w:rsidR="00305944" w:rsidRPr="00AF791F">
        <w:rPr>
          <w:rFonts w:ascii="GHEA Grapalat" w:hAnsi="GHEA Grapalat"/>
        </w:rPr>
        <w:t xml:space="preserve">открытом конкурсе </w:t>
      </w:r>
      <w:r w:rsidRPr="00AF791F">
        <w:rPr>
          <w:rFonts w:ascii="GHEA Grapalat" w:hAnsi="GHEA Grapalat"/>
        </w:rPr>
        <w:t xml:space="preserve">под кодом </w:t>
      </w:r>
      <w:r w:rsidR="00B52674">
        <w:rPr>
          <w:rFonts w:ascii="GHEA Grapalat" w:hAnsi="GHEA Grapalat"/>
          <w:i/>
        </w:rPr>
        <w:t>V2M-GHAPDZB-26/</w:t>
      </w:r>
      <w:proofErr w:type="gramStart"/>
      <w:r w:rsidR="00B52674">
        <w:rPr>
          <w:rFonts w:ascii="GHEA Grapalat" w:hAnsi="GHEA Grapalat"/>
          <w:i/>
        </w:rPr>
        <w:t>01</w:t>
      </w:r>
      <w:r w:rsidR="00D5726C" w:rsidRPr="00D5726C">
        <w:rPr>
          <w:rFonts w:ascii="GHEA Grapalat" w:hAnsi="GHEA Grapalat"/>
          <w:i/>
        </w:rPr>
        <w:t xml:space="preserve">  </w:t>
      </w:r>
      <w:r w:rsidRPr="00AF791F">
        <w:rPr>
          <w:rFonts w:ascii="GHEA Grapalat" w:hAnsi="GHEA Grapalat"/>
        </w:rPr>
        <w:t>*</w:t>
      </w:r>
      <w:proofErr w:type="gramEnd"/>
    </w:p>
    <w:p w:rsidR="006B3E56" w:rsidRDefault="006B3E56" w:rsidP="006A50D8">
      <w:pPr>
        <w:pStyle w:val="aff3"/>
        <w:widowControl w:val="0"/>
        <w:numPr>
          <w:ilvl w:val="0"/>
          <w:numId w:val="1"/>
        </w:numPr>
        <w:tabs>
          <w:tab w:val="left" w:pos="567"/>
        </w:tabs>
        <w:spacing w:after="160"/>
        <w:jc w:val="both"/>
        <w:rPr>
          <w:rFonts w:ascii="GHEA Grapalat" w:hAnsi="GHEA Grapalat"/>
        </w:rPr>
      </w:pPr>
      <w:r>
        <w:rPr>
          <w:rFonts w:ascii="GHEA Grapalat" w:hAnsi="GHEA Grapalat"/>
        </w:rPr>
        <w:t>не допускал и (или) не допустит</w:t>
      </w:r>
      <w:r w:rsidR="00024FA3">
        <w:rPr>
          <w:rFonts w:ascii="GHEA Grapalat" w:hAnsi="GHEA Grapalat"/>
        </w:rPr>
        <w:t xml:space="preserve"> </w:t>
      </w:r>
      <w:r w:rsidR="00024FA3" w:rsidRPr="00326396">
        <w:rPr>
          <w:rFonts w:ascii="GHEA Grapalat" w:hAnsi="GHEA Grapalat"/>
          <w:lang w:val="hy-AM"/>
        </w:rPr>
        <w:t>недобросовестн</w:t>
      </w:r>
      <w:r w:rsidR="00024FA3">
        <w:rPr>
          <w:rFonts w:ascii="GHEA Grapalat" w:hAnsi="GHEA Grapalat"/>
        </w:rPr>
        <w:t>ой</w:t>
      </w:r>
      <w:r w:rsidR="00024FA3" w:rsidRPr="00326396">
        <w:rPr>
          <w:rFonts w:ascii="GHEA Grapalat" w:hAnsi="GHEA Grapalat"/>
          <w:lang w:val="hy-AM"/>
        </w:rPr>
        <w:t xml:space="preserve"> конкуренци</w:t>
      </w:r>
      <w:r w:rsidR="00024FA3">
        <w:rPr>
          <w:rFonts w:ascii="GHEA Grapalat" w:hAnsi="GHEA Grapalat"/>
        </w:rPr>
        <w:t>и,</w:t>
      </w:r>
      <w:r>
        <w:rPr>
          <w:rFonts w:ascii="GHEA Grapalat" w:hAnsi="GHEA Grapalat"/>
        </w:rPr>
        <w:t xml:space="preserve"> злоупотребления доминирующим положением и антиконкурентного соглашения,</w:t>
      </w:r>
    </w:p>
    <w:p w:rsidR="006B3E56" w:rsidRDefault="006B3E56" w:rsidP="006A50D8">
      <w:pPr>
        <w:pStyle w:val="aff3"/>
        <w:widowControl w:val="0"/>
        <w:numPr>
          <w:ilvl w:val="0"/>
          <w:numId w:val="1"/>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rsidR="006B3E56" w:rsidRDefault="006B3E56" w:rsidP="00B46D58">
      <w:pPr>
        <w:pStyle w:val="a3"/>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B46D58">
      <w:pPr>
        <w:widowControl w:val="0"/>
        <w:spacing w:after="160"/>
        <w:jc w:val="both"/>
        <w:rPr>
          <w:ins w:id="9" w:author="Inesa Kocharyan" w:date="2021-09-01T13:44:00Z"/>
          <w:rFonts w:ascii="GHEA Grapalat" w:hAnsi="GHEA Grapalat"/>
        </w:rPr>
      </w:pPr>
      <w:r>
        <w:rPr>
          <w:rFonts w:ascii="GHEA Grapalat" w:hAnsi="GHEA Grapalat"/>
        </w:rPr>
        <w:t>долю (пай) в размере более пятидесяти процентов</w:t>
      </w:r>
      <w:r w:rsidR="00BB6319">
        <w:rPr>
          <w:rFonts w:ascii="GHEA Grapalat" w:hAnsi="GHEA Grapalat"/>
        </w:rPr>
        <w:t>.</w:t>
      </w:r>
    </w:p>
    <w:p w:rsidR="00BB6319" w:rsidRDefault="00BB6319" w:rsidP="00BB6319">
      <w:pPr>
        <w:widowControl w:val="0"/>
        <w:spacing w:after="160"/>
        <w:contextualSpacing/>
        <w:jc w:val="both"/>
        <w:rPr>
          <w:rFonts w:ascii="GHEA Grapalat" w:hAnsi="GHEA Grapalat"/>
        </w:rPr>
      </w:pPr>
      <w:proofErr w:type="gramStart"/>
      <w:r>
        <w:rPr>
          <w:rFonts w:ascii="GHEA Grapalat" w:hAnsi="GHEA Grapalat"/>
        </w:rPr>
        <w:t>Ниже  ------------</w:t>
      </w:r>
      <w:r w:rsidR="009A73EA">
        <w:rPr>
          <w:rFonts w:ascii="GHEA Grapalat" w:hAnsi="GHEA Grapalat"/>
        </w:rPr>
        <w:t>---------------------------</w:t>
      </w:r>
      <w:r>
        <w:rPr>
          <w:rFonts w:ascii="GHEA Grapalat" w:hAnsi="GHEA Grapalat"/>
        </w:rPr>
        <w:t>-</w:t>
      </w:r>
      <w:proofErr w:type="gramEnd"/>
      <w:r w:rsidR="009A73EA" w:rsidRPr="009A73EA">
        <w:rPr>
          <w:rFonts w:ascii="GHEA Grapalat" w:hAnsi="GHEA Grapalat"/>
        </w:rPr>
        <w:t xml:space="preserve"> </w:t>
      </w:r>
      <w:r w:rsidR="004A5C6D">
        <w:rPr>
          <w:rFonts w:ascii="GHEA Grapalat" w:hAnsi="GHEA Grapalat"/>
        </w:rPr>
        <w:t>представляет</w:t>
      </w:r>
      <w:r w:rsidR="004A5C6D" w:rsidRPr="006B2B1A">
        <w:rPr>
          <w:rFonts w:ascii="GHEA Grapalat" w:hAnsi="GHEA Grapalat"/>
        </w:rPr>
        <w:t xml:space="preserve"> </w:t>
      </w:r>
      <w:r w:rsidR="009A73EA" w:rsidRPr="006B2B1A">
        <w:rPr>
          <w:rFonts w:ascii="GHEA Grapalat" w:hAnsi="GHEA Grapalat"/>
        </w:rPr>
        <w:t>ссылк</w:t>
      </w:r>
      <w:r w:rsidR="009A73EA">
        <w:rPr>
          <w:rFonts w:ascii="GHEA Grapalat" w:hAnsi="GHEA Grapalat"/>
        </w:rPr>
        <w:t>у</w:t>
      </w:r>
      <w:r w:rsidR="009A73EA" w:rsidRPr="006B2B1A">
        <w:rPr>
          <w:rFonts w:ascii="GHEA Grapalat" w:hAnsi="GHEA Grapalat"/>
        </w:rPr>
        <w:t xml:space="preserve"> на сайт</w:t>
      </w:r>
      <w:r w:rsidR="009A73EA">
        <w:rPr>
          <w:rFonts w:ascii="GHEA Grapalat" w:hAnsi="GHEA Grapalat"/>
        </w:rPr>
        <w:t>,</w:t>
      </w:r>
      <w:r w:rsidR="009A73EA" w:rsidRPr="009A73EA">
        <w:rPr>
          <w:rFonts w:ascii="GHEA Grapalat" w:hAnsi="GHEA Grapalat"/>
        </w:rPr>
        <w:t xml:space="preserve"> </w:t>
      </w:r>
      <w:r w:rsidR="009A73EA" w:rsidRPr="006B2B1A">
        <w:rPr>
          <w:rFonts w:ascii="GHEA Grapalat" w:hAnsi="GHEA Grapalat"/>
        </w:rPr>
        <w:t>содержащий</w:t>
      </w:r>
    </w:p>
    <w:p w:rsidR="00BB6319" w:rsidRDefault="00BB6319" w:rsidP="004A5C6D">
      <w:pPr>
        <w:widowControl w:val="0"/>
        <w:spacing w:after="160"/>
        <w:ind w:left="1276"/>
        <w:contextualSpacing/>
        <w:jc w:val="both"/>
        <w:rPr>
          <w:rFonts w:ascii="GHEA Grapalat" w:hAnsi="GHEA Grapalat"/>
        </w:rPr>
      </w:pPr>
      <w:r>
        <w:rPr>
          <w:rFonts w:ascii="GHEA Grapalat" w:hAnsi="GHEA Grapalat"/>
          <w:vertAlign w:val="superscript"/>
        </w:rPr>
        <w:t>наименование участника</w:t>
      </w:r>
    </w:p>
    <w:p w:rsidR="007D1008" w:rsidRPr="009A73EA" w:rsidRDefault="009A73EA" w:rsidP="00724462">
      <w:pPr>
        <w:widowControl w:val="0"/>
        <w:spacing w:after="160"/>
        <w:jc w:val="both"/>
        <w:rPr>
          <w:rFonts w:ascii="GHEA Grapalat" w:hAnsi="GHEA Grapalat"/>
        </w:rPr>
      </w:pPr>
      <w:r w:rsidRPr="006B2B1A">
        <w:rPr>
          <w:rFonts w:ascii="GHEA Grapalat" w:hAnsi="GHEA Grapalat"/>
        </w:rPr>
        <w:t xml:space="preserve">информацию о реальных бенефициарах </w:t>
      </w:r>
      <w:proofErr w:type="gramStart"/>
      <w:r w:rsidR="00BB6319" w:rsidRPr="006B2B1A">
        <w:rPr>
          <w:rFonts w:ascii="GHEA Grapalat" w:hAnsi="GHEA Grapalat"/>
        </w:rPr>
        <w:t xml:space="preserve">---------------------------------------------------- </w:t>
      </w:r>
      <w:r w:rsidR="006B3E56" w:rsidRPr="009A73EA">
        <w:rPr>
          <w:rStyle w:val="af6"/>
          <w:rFonts w:ascii="GHEA Grapalat" w:hAnsi="GHEA Grapalat"/>
          <w:sz w:val="28"/>
          <w:szCs w:val="28"/>
        </w:rPr>
        <w:footnoteReference w:customMarkFollows="1" w:id="14"/>
        <w:t>**</w:t>
      </w:r>
      <w:r>
        <w:rPr>
          <w:rFonts w:ascii="GHEA Grapalat" w:hAnsi="GHEA Grapalat"/>
          <w:sz w:val="28"/>
          <w:szCs w:val="28"/>
        </w:rPr>
        <w:t>.</w:t>
      </w:r>
      <w:proofErr w:type="gramEnd"/>
      <w:r w:rsidR="006B3E56" w:rsidRPr="009A73EA">
        <w:rPr>
          <w:rFonts w:ascii="GHEA Grapalat" w:hAnsi="GHEA Grapalat"/>
        </w:rPr>
        <w:t xml:space="preserve"> </w:t>
      </w:r>
      <w:r w:rsidR="007D1008" w:rsidRPr="009A73EA">
        <w:rPr>
          <w:rFonts w:ascii="GHEA Grapalat" w:hAnsi="GHEA Grapalat"/>
        </w:rPr>
        <w:br w:type="page"/>
      </w:r>
    </w:p>
    <w:p w:rsidR="00923711" w:rsidRDefault="00923711">
      <w:pPr>
        <w:rPr>
          <w:rFonts w:ascii="GHEA Grapalat" w:hAnsi="GHEA Grapalat"/>
        </w:rPr>
      </w:pPr>
    </w:p>
    <w:p w:rsidR="00110534" w:rsidRDefault="00F36AD3" w:rsidP="00B46D58">
      <w:pPr>
        <w:jc w:val="both"/>
        <w:rPr>
          <w:rFonts w:ascii="GHEA Grapalat" w:hAnsi="GHEA Grapalat"/>
        </w:rPr>
      </w:pPr>
      <w:r>
        <w:rPr>
          <w:rFonts w:ascii="GHEA Grapalat" w:hAnsi="GHEA Grapalat"/>
        </w:rPr>
        <w:t xml:space="preserve"> </w:t>
      </w:r>
    </w:p>
    <w:p w:rsidR="00993891" w:rsidRDefault="00F36AD3" w:rsidP="00B46D58">
      <w:pPr>
        <w:jc w:val="both"/>
        <w:rPr>
          <w:rFonts w:ascii="GHEA Grapalat" w:hAnsi="GHEA Grapalat"/>
        </w:rPr>
      </w:pPr>
      <w:proofErr w:type="gramStart"/>
      <w:r>
        <w:rPr>
          <w:rFonts w:ascii="GHEA Grapalat" w:hAnsi="GHEA Grapalat"/>
        </w:rPr>
        <w:t xml:space="preserve">Прилагается  </w:t>
      </w:r>
      <w:r w:rsidR="00F855BB">
        <w:rPr>
          <w:rFonts w:ascii="GHEA Grapalat" w:hAnsi="GHEA Grapalat"/>
        </w:rPr>
        <w:t>полное</w:t>
      </w:r>
      <w:proofErr w:type="gramEnd"/>
      <w:r w:rsidR="00F855BB">
        <w:rPr>
          <w:rFonts w:ascii="GHEA Grapalat" w:hAnsi="GHEA Grapalat"/>
        </w:rPr>
        <w:t xml:space="preserve">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B46D58">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0811C1">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B46D58">
      <w:pPr>
        <w:tabs>
          <w:tab w:val="left" w:pos="7371"/>
        </w:tabs>
        <w:spacing w:after="160"/>
        <w:ind w:left="3544" w:firstLine="3"/>
        <w:jc w:val="both"/>
        <w:rPr>
          <w:rFonts w:ascii="GHEA Grapalat" w:hAnsi="GHEA Grapalat"/>
          <w:sz w:val="16"/>
          <w:lang w:val="hy-AM"/>
        </w:rPr>
      </w:pPr>
    </w:p>
    <w:p w:rsidR="00F855BB" w:rsidRPr="000811C1" w:rsidRDefault="00F855BB" w:rsidP="00B46D58">
      <w:pPr>
        <w:tabs>
          <w:tab w:val="left" w:pos="7371"/>
        </w:tabs>
        <w:spacing w:after="160"/>
        <w:ind w:left="3544" w:firstLine="3"/>
        <w:jc w:val="both"/>
        <w:rPr>
          <w:rFonts w:ascii="GHEA Grapalat" w:hAnsi="GHEA Grapalat"/>
          <w:sz w:val="16"/>
          <w:lang w:val="hy-AM"/>
        </w:rPr>
      </w:pPr>
    </w:p>
    <w:p w:rsidR="006B3E56" w:rsidRPr="00D3436F" w:rsidRDefault="006B3E56" w:rsidP="00B46D58">
      <w:pPr>
        <w:tabs>
          <w:tab w:val="left" w:pos="7371"/>
        </w:tabs>
        <w:spacing w:after="160"/>
        <w:ind w:left="3544" w:firstLine="3"/>
        <w:jc w:val="both"/>
        <w:rPr>
          <w:rFonts w:ascii="GHEA Grapalat" w:hAnsi="GHEA Grapalat"/>
          <w:sz w:val="16"/>
        </w:rPr>
      </w:pPr>
    </w:p>
    <w:p w:rsidR="006B3E56" w:rsidRPr="00770B03" w:rsidRDefault="006B3E56" w:rsidP="00B46D58">
      <w:pPr>
        <w:tabs>
          <w:tab w:val="left" w:pos="7371"/>
        </w:tabs>
        <w:spacing w:after="160"/>
        <w:ind w:left="3544" w:firstLine="3"/>
        <w:jc w:val="both"/>
        <w:rPr>
          <w:rFonts w:ascii="GHEA Grapalat" w:hAnsi="GHEA Grapalat"/>
          <w:sz w:val="16"/>
        </w:rPr>
      </w:pPr>
    </w:p>
    <w:p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w:t>
      </w:r>
      <w:proofErr w:type="gramStart"/>
      <w:r w:rsidRPr="000C1746">
        <w:rPr>
          <w:rFonts w:ascii="GHEA Grapalat" w:hAnsi="GHEA Grapalat"/>
          <w:sz w:val="16"/>
        </w:rPr>
        <w:t>должность,</w:t>
      </w:r>
      <w:r w:rsidRPr="002B75BF">
        <w:rPr>
          <w:rFonts w:ascii="GHEA Grapalat" w:hAnsi="GHEA Grapalat"/>
          <w:sz w:val="16"/>
        </w:rPr>
        <w:tab/>
      </w:r>
      <w:proofErr w:type="gramEnd"/>
      <w:r w:rsidRPr="000C1746">
        <w:rPr>
          <w:rFonts w:ascii="GHEA Grapalat" w:hAnsi="GHEA Grapalat"/>
          <w:sz w:val="16"/>
        </w:rPr>
        <w:t>подпись)</w:t>
      </w:r>
    </w:p>
    <w:p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123294" w:rsidRDefault="00123294" w:rsidP="00B46D58">
      <w:pPr>
        <w:rPr>
          <w:rFonts w:ascii="GHEA Grapalat" w:hAnsi="GHEA Grapalat"/>
          <w:b/>
        </w:rPr>
      </w:pPr>
      <w:r>
        <w:rPr>
          <w:rFonts w:ascii="GHEA Grapalat" w:hAnsi="GHEA Grapalat"/>
          <w:b/>
        </w:rPr>
        <w:br w:type="page"/>
      </w:r>
    </w:p>
    <w:p w:rsidR="00B048B2" w:rsidRDefault="00B048B2" w:rsidP="00B46D58">
      <w:pPr>
        <w:rPr>
          <w:rFonts w:ascii="GHEA Grapalat" w:hAnsi="GHEA Grapalat"/>
          <w:b/>
        </w:rPr>
      </w:pPr>
    </w:p>
    <w:p w:rsidR="00D043C1" w:rsidRPr="009044F1" w:rsidRDefault="00D043C1" w:rsidP="00D043C1">
      <w:pPr>
        <w:pStyle w:val="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t xml:space="preserve">Приложение № </w:t>
      </w:r>
      <w:r>
        <w:rPr>
          <w:rFonts w:ascii="GHEA Grapalat" w:hAnsi="GHEA Grapalat"/>
          <w:b/>
          <w:i w:val="0"/>
          <w:sz w:val="24"/>
          <w:szCs w:val="24"/>
        </w:rPr>
        <w:t>1</w:t>
      </w:r>
      <w:r w:rsidRPr="009044F1">
        <w:rPr>
          <w:rFonts w:ascii="GHEA Grapalat" w:hAnsi="GHEA Grapalat"/>
          <w:b/>
          <w:i w:val="0"/>
          <w:sz w:val="24"/>
          <w:szCs w:val="24"/>
        </w:rPr>
        <w:t>,1</w:t>
      </w:r>
    </w:p>
    <w:p w:rsidR="00D043C1" w:rsidRPr="009044F1" w:rsidRDefault="00D043C1" w:rsidP="00D043C1">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Pr="00AA7117">
        <w:rPr>
          <w:rFonts w:ascii="GHEA Grapalat" w:hAnsi="GHEA Grapalat" w:cs="Arial"/>
          <w:b/>
          <w:sz w:val="24"/>
          <w:szCs w:val="24"/>
        </w:rPr>
        <w:br/>
      </w:r>
      <w:r w:rsidRPr="009044F1">
        <w:rPr>
          <w:rFonts w:ascii="GHEA Grapalat" w:hAnsi="GHEA Grapalat"/>
          <w:b/>
          <w:sz w:val="24"/>
          <w:szCs w:val="24"/>
        </w:rPr>
        <w:t xml:space="preserve">под кодом </w:t>
      </w:r>
      <w:r w:rsidR="00B52674">
        <w:rPr>
          <w:rFonts w:ascii="GHEA Grapalat" w:hAnsi="GHEA Grapalat"/>
          <w:i/>
          <w:sz w:val="24"/>
          <w:szCs w:val="24"/>
        </w:rPr>
        <w:t>V2M-GHAPDZB-26/01</w:t>
      </w:r>
      <w:r w:rsidR="00D5726C" w:rsidRPr="00D5726C">
        <w:rPr>
          <w:rFonts w:ascii="GHEA Grapalat" w:hAnsi="GHEA Grapalat"/>
          <w:i/>
          <w:sz w:val="24"/>
          <w:szCs w:val="24"/>
        </w:rPr>
        <w:t xml:space="preserve">  </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w:t>
      </w:r>
      <w:proofErr w:type="gramStart"/>
      <w:r>
        <w:rPr>
          <w:rFonts w:ascii="GHEA Grapalat" w:hAnsi="GHEA Grapalat"/>
        </w:rPr>
        <w:t xml:space="preserve">_,   </w:t>
      </w:r>
      <w:proofErr w:type="gramEnd"/>
      <w:r>
        <w:rPr>
          <w:rFonts w:ascii="GHEA Grapalat" w:hAnsi="GHEA Grapalat"/>
        </w:rPr>
        <w:t xml:space="preserve">                            в качестве участника</w:t>
      </w:r>
      <w:r w:rsidRPr="00DD2B43">
        <w:rPr>
          <w:rFonts w:ascii="GHEA Grapalat" w:hAnsi="GHEA Grapalat"/>
        </w:rPr>
        <w:t xml:space="preserve"> в</w:t>
      </w:r>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r w:rsidRPr="009044F1">
        <w:rPr>
          <w:rFonts w:ascii="GHEA Grapalat" w:hAnsi="GHEA Grapalat"/>
        </w:rPr>
        <w:t xml:space="preserve">рамках открытого конкурса под кодом </w:t>
      </w:r>
      <w:r w:rsidR="00B52674">
        <w:rPr>
          <w:rFonts w:ascii="GHEA Grapalat" w:hAnsi="GHEA Grapalat"/>
          <w:i/>
        </w:rPr>
        <w:t>V2M-GHAPDZB-26/</w:t>
      </w:r>
      <w:proofErr w:type="gramStart"/>
      <w:r w:rsidR="00B52674">
        <w:rPr>
          <w:rFonts w:ascii="GHEA Grapalat" w:hAnsi="GHEA Grapalat"/>
          <w:i/>
        </w:rPr>
        <w:t>01</w:t>
      </w:r>
      <w:r w:rsidR="000A0EB5" w:rsidRPr="00D5726C">
        <w:rPr>
          <w:rFonts w:ascii="GHEA Grapalat" w:hAnsi="GHEA Grapalat"/>
          <w:i/>
        </w:rPr>
        <w:t xml:space="preserve">  </w:t>
      </w:r>
      <w:r w:rsidRPr="009044F1">
        <w:rPr>
          <w:rFonts w:ascii="GHEA Grapalat" w:hAnsi="GHEA Grapalat"/>
        </w:rPr>
        <w:t>ниже</w:t>
      </w:r>
      <w:proofErr w:type="gramEnd"/>
      <w:r w:rsidRPr="009044F1">
        <w:rPr>
          <w:rFonts w:ascii="GHEA Grapalat" w:hAnsi="GHEA Grapalat"/>
        </w:rPr>
        <w:t xml:space="preserve">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1"/>
        <w:gridCol w:w="1605"/>
        <w:gridCol w:w="1412"/>
        <w:gridCol w:w="1570"/>
        <w:gridCol w:w="1717"/>
        <w:gridCol w:w="1745"/>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9A3C00" w:rsidP="009A3C00">
            <w:pPr>
              <w:widowControl w:val="0"/>
              <w:jc w:val="center"/>
              <w:rPr>
                <w:rFonts w:ascii="GHEA Grapalat" w:hAnsi="GHEA Grapalat"/>
                <w:b/>
                <w:bCs/>
                <w:sz w:val="20"/>
                <w:szCs w:val="20"/>
                <w:lang w:val="hy-AM"/>
              </w:rPr>
            </w:pPr>
            <w:r>
              <w:rPr>
                <w:rFonts w:ascii="GHEA Grapalat" w:hAnsi="GHEA Grapalat"/>
                <w:b/>
                <w:bCs/>
                <w:sz w:val="20"/>
                <w:szCs w:val="20"/>
              </w:rPr>
              <w:t>модель</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AB6E69" w:rsidRDefault="00AB6E69" w:rsidP="00AB6E69">
      <w:pPr>
        <w:jc w:val="right"/>
        <w:rPr>
          <w:rFonts w:ascii="GHEA Grapalat" w:hAnsi="GHEA Grapalat"/>
          <w:b/>
        </w:rPr>
      </w:pPr>
      <w:r>
        <w:rPr>
          <w:rFonts w:ascii="GHEA Grapalat" w:hAnsi="GHEA Grapalat"/>
          <w:b/>
        </w:rPr>
        <w:lastRenderedPageBreak/>
        <w:t>Приложение 1.</w:t>
      </w:r>
      <w:r w:rsidR="000B5664">
        <w:rPr>
          <w:rFonts w:ascii="GHEA Grapalat" w:hAnsi="GHEA Grapalat"/>
          <w:b/>
        </w:rPr>
        <w:t>2</w:t>
      </w:r>
      <w:r>
        <w:rPr>
          <w:rFonts w:ascii="GHEA Grapalat" w:hAnsi="GHEA Grapalat"/>
          <w:b/>
        </w:rPr>
        <w:t xml:space="preserve">** </w:t>
      </w:r>
    </w:p>
    <w:p w:rsidR="00AB6E69" w:rsidRPr="00FA6464" w:rsidRDefault="00AB6E69" w:rsidP="00AB6E69">
      <w:pPr>
        <w:jc w:val="right"/>
        <w:rPr>
          <w:rFonts w:ascii="GHEA Grapalat" w:hAnsi="GHEA Grapalat"/>
          <w:b/>
        </w:rPr>
      </w:pPr>
      <w:r w:rsidRPr="001439BD">
        <w:rPr>
          <w:rFonts w:ascii="GHEA Grapalat" w:hAnsi="GHEA Grapalat"/>
          <w:b/>
        </w:rPr>
        <w:t>к Приглашению на открытый конкурс</w:t>
      </w:r>
    </w:p>
    <w:p w:rsidR="00AB6E69" w:rsidRPr="009044F1" w:rsidRDefault="00AB6E69" w:rsidP="00AB6E69">
      <w:pPr>
        <w:pStyle w:val="3"/>
        <w:keepNext w:val="0"/>
        <w:widowControl w:val="0"/>
        <w:spacing w:after="160" w:line="240" w:lineRule="auto"/>
        <w:ind w:firstLine="567"/>
        <w:jc w:val="right"/>
        <w:rPr>
          <w:rFonts w:ascii="GHEA Grapalat" w:hAnsi="GHEA Grapalat" w:cs="Arial"/>
          <w:b/>
          <w:sz w:val="24"/>
          <w:szCs w:val="24"/>
        </w:rPr>
      </w:pPr>
      <w:r w:rsidRPr="009044F1">
        <w:rPr>
          <w:rFonts w:ascii="GHEA Grapalat" w:hAnsi="GHEA Grapalat"/>
          <w:b/>
          <w:sz w:val="24"/>
          <w:szCs w:val="24"/>
        </w:rPr>
        <w:t xml:space="preserve">под кодом </w:t>
      </w:r>
      <w:r w:rsidR="00B52674">
        <w:rPr>
          <w:rFonts w:ascii="GHEA Grapalat" w:hAnsi="GHEA Grapalat"/>
          <w:i w:val="0"/>
          <w:sz w:val="24"/>
          <w:szCs w:val="24"/>
        </w:rPr>
        <w:t>V2M-GHAPDZB-26/01</w:t>
      </w:r>
      <w:r w:rsidR="00D5726C" w:rsidRPr="00D5726C">
        <w:rPr>
          <w:rFonts w:ascii="GHEA Grapalat" w:hAnsi="GHEA Grapalat"/>
          <w:i w:val="0"/>
          <w:sz w:val="24"/>
          <w:szCs w:val="24"/>
        </w:rPr>
        <w:t xml:space="preserve">  </w:t>
      </w:r>
    </w:p>
    <w:p w:rsidR="00F016A2" w:rsidRDefault="00F016A2">
      <w:pPr>
        <w:rPr>
          <w:rFonts w:ascii="GHEA Grapalat" w:hAnsi="GHEA Grapalat"/>
          <w:b/>
        </w:rPr>
      </w:pPr>
    </w:p>
    <w:p w:rsidR="00F016A2" w:rsidRDefault="00F016A2" w:rsidP="00F016A2">
      <w:pPr>
        <w:ind w:left="360" w:hanging="360"/>
        <w:jc w:val="center"/>
        <w:rPr>
          <w:rFonts w:ascii="GHEA Grapalat" w:hAnsi="GHEA Grapalat"/>
          <w:b/>
        </w:rPr>
      </w:pPr>
      <w:r>
        <w:rPr>
          <w:rFonts w:ascii="GHEA Grapalat" w:hAnsi="GHEA Grapalat"/>
          <w:b/>
        </w:rPr>
        <w:t>ФОРМА</w:t>
      </w:r>
    </w:p>
    <w:p w:rsidR="00F016A2" w:rsidRPr="00C76978" w:rsidRDefault="00F016A2" w:rsidP="00F016A2">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rsidR="00F016A2" w:rsidRPr="00ED3A13" w:rsidRDefault="00F016A2" w:rsidP="00F016A2">
      <w:pPr>
        <w:ind w:left="360" w:hanging="360"/>
        <w:jc w:val="center"/>
        <w:rPr>
          <w:rFonts w:ascii="GHEA Grapalat" w:eastAsia="GHEA Grapalat" w:hAnsi="GHEA Grapalat" w:cs="GHEA Grapalat"/>
          <w:b/>
        </w:rPr>
      </w:pPr>
    </w:p>
    <w:p w:rsidR="00F016A2" w:rsidRPr="00FD1EE4"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0"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ind w:left="993" w:hanging="851"/>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487"/>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rPr>
          <w:rFonts w:ascii="GHEA Grapalat" w:eastAsia="GHEA Grapalat" w:hAnsi="GHEA Grapalat" w:cs="GHEA Grapalat"/>
        </w:rPr>
      </w:pPr>
    </w:p>
    <w:p w:rsidR="00F016A2" w:rsidRPr="00FD1EE4" w:rsidRDefault="00F016A2" w:rsidP="00F016A2">
      <w:pPr>
        <w:rPr>
          <w:rFonts w:ascii="GHEA Grapalat" w:eastAsia="GHEA Grapalat" w:hAnsi="GHEA Grapalat" w:cs="GHEA Grapalat"/>
        </w:rPr>
      </w:pPr>
      <w:r w:rsidRPr="00FD1EE4">
        <w:rPr>
          <w:rFonts w:ascii="GHEA Grapalat" w:hAnsi="GHEA Grapalat"/>
        </w:rPr>
        <w:br w:type="page"/>
      </w:r>
    </w:p>
    <w:p w:rsidR="00F016A2" w:rsidRPr="009A52BE" w:rsidRDefault="00F016A2" w:rsidP="006A50D8">
      <w:pPr>
        <w:numPr>
          <w:ilvl w:val="0"/>
          <w:numId w:val="2"/>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F016A2" w:rsidRPr="004E2F96"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361"/>
        </w:trPr>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574FF7"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F016A2">
                  <w:rPr>
                    <w:rFonts w:ascii="MS Gothic" w:eastAsia="MS Gothic" w:hAnsi="MS Gothic" w:cs="GHEA Grapalat" w:hint="eastAsia"/>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F016A2" w:rsidRPr="00CB7DFD"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lastRenderedPageBreak/>
        <w:t>Участие государства, муниципалитета или международной организации</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B047A2"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1137D">
              <w:rPr>
                <w:rFonts w:ascii="GHEA Grapalat" w:eastAsia="GHEA Grapalat" w:hAnsi="GHEA Grapalat" w:cs="GHEA Grapalat"/>
              </w:rPr>
              <w:t>Прямое участие</w:t>
            </w:r>
          </w:p>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w:t>
            </w:r>
            <w:r w:rsidR="00F016A2" w:rsidRPr="00D812D8">
              <w:rPr>
                <w:rFonts w:ascii="GHEA Grapalat" w:eastAsia="GHEA Grapalat" w:hAnsi="GHEA Grapalat" w:cs="GHEA Grapalat"/>
              </w:rPr>
              <w:t>освенное участие</w:t>
            </w:r>
          </w:p>
        </w:tc>
      </w:tr>
    </w:tbl>
    <w:p w:rsidR="00F016A2" w:rsidRPr="00FD1EE4" w:rsidRDefault="00F016A2" w:rsidP="00F016A2">
      <w:pPr>
        <w:rPr>
          <w:rFonts w:ascii="GHEA Grapalat" w:eastAsia="GHEA Grapalat" w:hAnsi="GHEA Grapalat" w:cs="GHEA Grapalat"/>
          <w:b/>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6"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7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943"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8C665F"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50530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B34CB6">
              <w:rPr>
                <w:rFonts w:ascii="GHEA Grapalat" w:eastAsia="GHEA Grapalat" w:hAnsi="GHEA Grapalat" w:cs="GHEA Grapalat"/>
                <w:lang w:val="hy-AM"/>
              </w:rPr>
              <w:t>а</w:t>
            </w:r>
            <w:r w:rsidR="00F016A2">
              <w:rPr>
                <w:rFonts w:ascii="GHEA Grapalat" w:eastAsia="GHEA Grapalat" w:hAnsi="GHEA Grapalat" w:cs="GHEA Grapalat"/>
              </w:rPr>
              <w:t>.</w:t>
            </w:r>
            <w:r w:rsidR="00F016A2" w:rsidRPr="00FD1EE4">
              <w:rPr>
                <w:rFonts w:ascii="GHEA Grapalat" w:eastAsia="GHEA Grapalat" w:hAnsi="GHEA Grapalat" w:cs="GHEA Grapalat"/>
              </w:rPr>
              <w:t xml:space="preserve"> </w:t>
            </w:r>
            <w:r w:rsidR="00F016A2" w:rsidRPr="00C76DD8">
              <w:rPr>
                <w:rFonts w:ascii="GHEA Grapalat" w:eastAsia="GHEA Grapalat" w:hAnsi="GHEA Grapalat" w:cs="GHEA Grapalat"/>
              </w:rPr>
              <w:t xml:space="preserve">прямо или косвенно владеет 20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данного юридического лица или имеет </w:t>
            </w:r>
            <w:proofErr w:type="gramStart"/>
            <w:r w:rsidR="00F016A2" w:rsidRPr="00C76DD8">
              <w:rPr>
                <w:rFonts w:ascii="GHEA Grapalat" w:eastAsia="GHEA Grapalat" w:hAnsi="GHEA Grapalat" w:cs="GHEA Grapalat"/>
              </w:rPr>
              <w:t>прямое</w:t>
            </w:r>
            <w:proofErr w:type="gramEnd"/>
            <w:r w:rsidR="00F016A2" w:rsidRPr="00C76DD8">
              <w:rPr>
                <w:rFonts w:ascii="GHEA Grapalat" w:eastAsia="GHEA Grapalat" w:hAnsi="GHEA Grapalat" w:cs="GHEA Grapalat"/>
              </w:rPr>
              <w:t xml:space="preserve"> или косвенное участие в уставном капитале юридического лица в 20 и более процентов</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F016A2" w:rsidRPr="006B364D" w:rsidRDefault="005053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F10CBA" w:rsidRDefault="005053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6F16E4">
              <w:rPr>
                <w:rFonts w:ascii="GHEA Grapalat" w:eastAsia="GHEA Grapalat" w:hAnsi="GHEA Grapalat" w:cs="GHEA Grapalat"/>
                <w:lang w:val="hy-AM"/>
              </w:rPr>
              <w:t>б</w:t>
            </w:r>
            <w:r w:rsidR="00F016A2" w:rsidRPr="006F16E4">
              <w:rPr>
                <w:rFonts w:eastAsia="Cambria Math"/>
              </w:rPr>
              <w:t>․</w:t>
            </w:r>
            <w:r w:rsidR="00F016A2"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F016A2" w:rsidRPr="00FD1EE4" w:rsidTr="006D2CDF">
        <w:tc>
          <w:tcPr>
            <w:tcW w:w="9016" w:type="dxa"/>
            <w:gridSpan w:val="2"/>
            <w:vAlign w:val="center"/>
          </w:tcPr>
          <w:p w:rsidR="00F016A2" w:rsidRPr="00FD1EE4" w:rsidRDefault="0050530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801B2D">
              <w:rPr>
                <w:rFonts w:ascii="GHEA Grapalat" w:eastAsia="GHEA Grapalat" w:hAnsi="GHEA Grapalat" w:cs="GHEA Grapalat"/>
                <w:lang w:val="hy-AM"/>
              </w:rPr>
              <w:t>в</w:t>
            </w:r>
            <w:r w:rsidR="00F016A2">
              <w:rPr>
                <w:rFonts w:ascii="GHEA Grapalat" w:eastAsia="GHEA Grapalat" w:hAnsi="GHEA Grapalat" w:cs="GHEA Grapalat"/>
              </w:rPr>
              <w:t>.</w:t>
            </w:r>
            <w:r w:rsidR="00F016A2"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F016A2" w:rsidRPr="00BA30D4">
              <w:rPr>
                <w:rFonts w:ascii="GHEA Grapalat" w:eastAsia="GHEA Grapalat" w:hAnsi="GHEA Grapalat" w:cs="GHEA Grapalat"/>
                <w:lang w:val="hy-AM"/>
              </w:rPr>
              <w:t>б</w:t>
            </w:r>
            <w:r w:rsidR="00F016A2" w:rsidRPr="00BA30D4">
              <w:rPr>
                <w:rFonts w:ascii="GHEA Grapalat" w:eastAsia="GHEA Grapalat" w:hAnsi="GHEA Grapalat" w:cs="GHEA Grapalat"/>
              </w:rPr>
              <w:t>"</w:t>
            </w:r>
          </w:p>
        </w:tc>
      </w:tr>
    </w:tbl>
    <w:p w:rsidR="00F016A2" w:rsidRPr="00A5193B"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16A2" w:rsidRPr="00FD1EE4" w:rsidTr="006D2CDF">
        <w:trPr>
          <w:trHeight w:val="924"/>
        </w:trPr>
        <w:tc>
          <w:tcPr>
            <w:tcW w:w="9016" w:type="dxa"/>
            <w:gridSpan w:val="2"/>
            <w:vAlign w:val="center"/>
          </w:tcPr>
          <w:p w:rsidR="00F016A2" w:rsidRPr="00FD1EE4" w:rsidRDefault="00505309" w:rsidP="006D2CDF">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C7B43">
              <w:rPr>
                <w:rFonts w:ascii="GHEA Grapalat" w:eastAsia="GHEA Grapalat" w:hAnsi="GHEA Grapalat" w:cs="GHEA Grapalat"/>
                <w:lang w:val="hy-AM"/>
              </w:rPr>
              <w:t>а</w:t>
            </w:r>
            <w:r w:rsidR="00F016A2" w:rsidRPr="00FD1EE4">
              <w:rPr>
                <w:rFonts w:eastAsia="Cambria Math"/>
              </w:rPr>
              <w:t>․</w:t>
            </w:r>
            <w:r w:rsidR="00F016A2" w:rsidRPr="00FD1EE4">
              <w:rPr>
                <w:rFonts w:ascii="GHEA Grapalat" w:eastAsia="Cambria Math" w:hAnsi="GHEA Grapalat" w:cs="Cambria Math"/>
              </w:rPr>
              <w:t xml:space="preserve"> </w:t>
            </w:r>
            <w:r w:rsidR="00F016A2" w:rsidRPr="00BC0F3A">
              <w:rPr>
                <w:rFonts w:ascii="GHEA Grapalat" w:eastAsia="GHEA Grapalat" w:hAnsi="GHEA Grapalat" w:cs="GHEA Grapalat"/>
              </w:rPr>
              <w:t xml:space="preserve">прямо или косвенно владеет 10 и более процентами </w:t>
            </w:r>
            <w:r w:rsidR="00F016A2" w:rsidRPr="004B3E79">
              <w:rPr>
                <w:rFonts w:ascii="GHEA Grapalat" w:eastAsia="GHEA Grapalat" w:hAnsi="GHEA Grapalat" w:cs="GHEA Grapalat"/>
              </w:rPr>
              <w:t>дающих право голоса долей</w:t>
            </w:r>
            <w:r w:rsidR="00F016A2" w:rsidRPr="00C76DD8">
              <w:rPr>
                <w:rFonts w:ascii="GHEA Grapalat" w:eastAsia="GHEA Grapalat" w:hAnsi="GHEA Grapalat" w:cs="GHEA Grapalat"/>
              </w:rPr>
              <w:t xml:space="preserve"> (акций, паев) </w:t>
            </w:r>
            <w:r w:rsidR="00F016A2"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F016A2" w:rsidRPr="00FD1EE4" w:rsidTr="006D2CDF">
        <w:trPr>
          <w:trHeight w:val="684"/>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1282"/>
        </w:trPr>
        <w:tc>
          <w:tcPr>
            <w:tcW w:w="4508"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F016A2" w:rsidRPr="00C843BA" w:rsidRDefault="005053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Прямое участие</w:t>
            </w:r>
          </w:p>
          <w:p w:rsidR="00F016A2" w:rsidRPr="00C843BA" w:rsidRDefault="005053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Косвенное участие</w:t>
            </w:r>
          </w:p>
        </w:tc>
      </w:tr>
      <w:tr w:rsidR="00F016A2" w:rsidRPr="00FD1EE4" w:rsidTr="006D2CDF">
        <w:tc>
          <w:tcPr>
            <w:tcW w:w="9016" w:type="dxa"/>
            <w:gridSpan w:val="2"/>
            <w:vAlign w:val="center"/>
          </w:tcPr>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D654B4">
              <w:rPr>
                <w:rFonts w:ascii="GHEA Grapalat" w:eastAsia="GHEA Grapalat" w:hAnsi="GHEA Grapalat" w:cs="GHEA Grapalat"/>
                <w:lang w:val="hy-AM"/>
              </w:rPr>
              <w:t>б</w:t>
            </w:r>
            <w:r w:rsidR="00F016A2" w:rsidRPr="00D654B4">
              <w:rPr>
                <w:rFonts w:eastAsia="Cambria Math"/>
              </w:rPr>
              <w:t>․</w:t>
            </w:r>
            <w:r w:rsidR="00F016A2" w:rsidRPr="00D654B4">
              <w:rPr>
                <w:rFonts w:ascii="GHEA Grapalat" w:eastAsia="Cambria Math" w:hAnsi="GHEA Grapalat" w:cs="Cambria Math"/>
              </w:rPr>
              <w:t xml:space="preserve"> </w:t>
            </w:r>
            <w:r w:rsidR="00F016A2" w:rsidRPr="00D654B4">
              <w:rPr>
                <w:rFonts w:ascii="GHEA Grapalat" w:eastAsia="GHEA Grapalat" w:hAnsi="GHEA Grapalat" w:cs="GHEA Grapalat"/>
              </w:rPr>
              <w:t xml:space="preserve">имеет право назначать или </w:t>
            </w:r>
            <w:r w:rsidR="00F016A2" w:rsidRPr="00D654B4">
              <w:rPr>
                <w:rFonts w:ascii="GHEA Grapalat" w:eastAsia="GHEA Grapalat" w:hAnsi="GHEA Grapalat" w:cs="GHEA Grapalat"/>
                <w:lang w:eastAsia="hy-AM"/>
              </w:rPr>
              <w:t>освобождать</w:t>
            </w:r>
            <w:r w:rsidR="00F016A2" w:rsidRPr="00D654B4">
              <w:rPr>
                <w:rFonts w:ascii="GHEA Grapalat" w:eastAsia="GHEA Grapalat" w:hAnsi="GHEA Grapalat" w:cs="GHEA Grapalat"/>
              </w:rPr>
              <w:t xml:space="preserve"> большинство членов органов управления юридического лица</w:t>
            </w:r>
          </w:p>
        </w:tc>
      </w:tr>
      <w:tr w:rsidR="00F016A2" w:rsidRPr="00FD1EE4" w:rsidTr="006D2CDF">
        <w:tc>
          <w:tcPr>
            <w:tcW w:w="9016" w:type="dxa"/>
            <w:gridSpan w:val="2"/>
            <w:vAlign w:val="center"/>
          </w:tcPr>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1104ED">
              <w:rPr>
                <w:rFonts w:ascii="GHEA Grapalat" w:eastAsia="GHEA Grapalat" w:hAnsi="GHEA Grapalat" w:cs="GHEA Grapalat"/>
                <w:lang w:val="hy-AM"/>
              </w:rPr>
              <w:t>в</w:t>
            </w:r>
            <w:r w:rsidR="00F016A2" w:rsidRPr="00FD1EE4">
              <w:rPr>
                <w:rFonts w:eastAsia="Cambria Math"/>
              </w:rPr>
              <w:t>․</w:t>
            </w:r>
            <w:r w:rsidR="00F016A2" w:rsidRPr="00FD1EE4">
              <w:rPr>
                <w:rFonts w:ascii="GHEA Grapalat" w:eastAsia="Cambria Math" w:hAnsi="GHEA Grapalat" w:cs="Cambria Math"/>
              </w:rPr>
              <w:t xml:space="preserve"> </w:t>
            </w:r>
            <w:r w:rsidR="00F016A2"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F016A2" w:rsidRPr="00FD1EE4" w:rsidTr="006D2CDF">
        <w:tc>
          <w:tcPr>
            <w:tcW w:w="9016" w:type="dxa"/>
            <w:gridSpan w:val="2"/>
            <w:vAlign w:val="center"/>
          </w:tcPr>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9839CB">
              <w:rPr>
                <w:rFonts w:ascii="GHEA Grapalat" w:eastAsia="GHEA Grapalat" w:hAnsi="GHEA Grapalat" w:cs="GHEA Grapalat"/>
                <w:lang w:val="hy-AM"/>
              </w:rPr>
              <w:t>г</w:t>
            </w:r>
            <w:r w:rsidR="00F016A2" w:rsidRPr="00FD1EE4">
              <w:rPr>
                <w:rFonts w:eastAsia="Cambria Math"/>
              </w:rPr>
              <w:t>․</w:t>
            </w:r>
            <w:r w:rsidR="00F016A2" w:rsidRPr="00FD1EE4">
              <w:rPr>
                <w:rFonts w:ascii="GHEA Grapalat" w:eastAsia="Cambria Math" w:hAnsi="GHEA Grapalat" w:cs="Cambria Math"/>
              </w:rPr>
              <w:t xml:space="preserve"> </w:t>
            </w:r>
            <w:r w:rsidR="00F016A2" w:rsidRPr="00F84F06">
              <w:rPr>
                <w:rFonts w:ascii="GHEA Grapalat" w:eastAsia="GHEA Grapalat" w:hAnsi="GHEA Grapalat" w:cs="GHEA Grapalat"/>
              </w:rPr>
              <w:t xml:space="preserve">осуществляет реальный (фактический) контроль за юридическим лицом </w:t>
            </w:r>
            <w:r w:rsidR="00F016A2">
              <w:rPr>
                <w:rFonts w:ascii="GHEA Grapalat" w:eastAsia="GHEA Grapalat" w:hAnsi="GHEA Grapalat" w:cs="GHEA Grapalat"/>
              </w:rPr>
              <w:t>иными</w:t>
            </w:r>
            <w:r w:rsidR="00F016A2" w:rsidRPr="00F84F06">
              <w:rPr>
                <w:rFonts w:ascii="GHEA Grapalat" w:eastAsia="GHEA Grapalat" w:hAnsi="GHEA Grapalat" w:cs="GHEA Grapalat"/>
              </w:rPr>
              <w:t xml:space="preserve"> средствами</w:t>
            </w:r>
          </w:p>
        </w:tc>
      </w:tr>
      <w:tr w:rsidR="00F016A2" w:rsidRPr="00FD1EE4" w:rsidTr="006D2CDF">
        <w:tc>
          <w:tcPr>
            <w:tcW w:w="9016" w:type="dxa"/>
            <w:gridSpan w:val="2"/>
            <w:vAlign w:val="center"/>
          </w:tcPr>
          <w:p w:rsidR="00F016A2" w:rsidRPr="00FD1EE4" w:rsidRDefault="00505309" w:rsidP="006D2CDF">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331D0E">
              <w:rPr>
                <w:rFonts w:ascii="GHEA Grapalat" w:eastAsia="GHEA Grapalat" w:hAnsi="GHEA Grapalat" w:cs="GHEA Grapalat"/>
                <w:lang w:val="hy-AM"/>
              </w:rPr>
              <w:t>д</w:t>
            </w:r>
            <w:r w:rsidR="00F016A2" w:rsidRPr="00FD1EE4">
              <w:rPr>
                <w:rFonts w:eastAsia="Cambria Math"/>
              </w:rPr>
              <w:t>․</w:t>
            </w:r>
            <w:r w:rsidR="00F016A2" w:rsidRPr="00FD1EE4">
              <w:rPr>
                <w:rFonts w:ascii="GHEA Grapalat" w:eastAsia="Cambria Math" w:hAnsi="GHEA Grapalat" w:cs="Cambria Math"/>
              </w:rPr>
              <w:t xml:space="preserve"> </w:t>
            </w:r>
            <w:r w:rsidR="00F016A2"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F016A2" w:rsidRPr="00F36505">
              <w:rPr>
                <w:rFonts w:ascii="GHEA Grapalat" w:eastAsia="GHEA Grapalat" w:hAnsi="GHEA Grapalat" w:cs="GHEA Grapalat"/>
              </w:rPr>
              <w:t xml:space="preserve"> "а" - "г"</w:t>
            </w:r>
          </w:p>
        </w:tc>
      </w:tr>
    </w:tbl>
    <w:p w:rsidR="00F016A2" w:rsidRPr="00FD1EE4"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Информация о статусе реального бене</w:t>
      </w:r>
      <w:r>
        <w:rPr>
          <w:rFonts w:ascii="GHEA Grapalat" w:eastAsia="GHEA Grapalat" w:hAnsi="GHEA Grapalat" w:cs="GHEA Grapalat"/>
          <w:i/>
          <w:color w:val="000000"/>
        </w:rPr>
        <w:t xml:space="preserve"> </w:t>
      </w:r>
      <w:r w:rsidRPr="006A6D23">
        <w:rPr>
          <w:rFonts w:ascii="GHEA Grapalat" w:eastAsia="GHEA Grapalat" w:hAnsi="GHEA Grapalat" w:cs="GHEA Grapalat"/>
          <w:i/>
          <w:color w:val="000000"/>
        </w:rPr>
        <w:t>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rsidR="00F016A2" w:rsidRPr="00B23852" w:rsidRDefault="005053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Отдельно</w:t>
            </w:r>
          </w:p>
          <w:p w:rsidR="00F016A2" w:rsidRPr="00FD1EE4" w:rsidRDefault="00505309" w:rsidP="006D2CDF">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sidRPr="005558FC">
              <w:rPr>
                <w:rFonts w:ascii="GHEA Grapalat" w:eastAsia="GHEA Grapalat" w:hAnsi="GHEA Grapalat" w:cs="GHEA Grapalat"/>
              </w:rPr>
              <w:t>Совместно с аффилированными лицами</w:t>
            </w: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rsidR="00F016A2" w:rsidRPr="005600B4" w:rsidRDefault="005053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Да</w:t>
            </w:r>
          </w:p>
          <w:p w:rsidR="00F016A2" w:rsidRPr="005600B4" w:rsidRDefault="00505309" w:rsidP="006D2CDF">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F016A2" w:rsidRPr="00FD1EE4">
                  <w:rPr>
                    <w:rFonts w:ascii="Segoe UI Symbol" w:eastAsia="MS Gothic" w:hAnsi="Segoe UI Symbol" w:cs="Segoe UI Symbol"/>
                  </w:rPr>
                  <w:t>☐</w:t>
                </w:r>
              </w:sdtContent>
            </w:sdt>
            <w:r w:rsidR="00F016A2" w:rsidRPr="00FD1EE4">
              <w:rPr>
                <w:rFonts w:ascii="GHEA Grapalat" w:eastAsia="GHEA Grapalat" w:hAnsi="GHEA Grapalat" w:cs="GHEA Grapalat"/>
              </w:rPr>
              <w:tab/>
            </w:r>
            <w:r w:rsidR="00F016A2">
              <w:rPr>
                <w:rFonts w:ascii="GHEA Grapalat" w:eastAsia="GHEA Grapalat" w:hAnsi="GHEA Grapalat" w:cs="GHEA Grapalat"/>
              </w:rPr>
              <w:t>Нет</w:t>
            </w: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7"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F016A2" w:rsidRPr="00FD1EE4" w:rsidRDefault="00F016A2" w:rsidP="006A50D8">
      <w:pPr>
        <w:numPr>
          <w:ilvl w:val="0"/>
          <w:numId w:val="2"/>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6A50D8">
      <w:pPr>
        <w:numPr>
          <w:ilvl w:val="1"/>
          <w:numId w:val="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rPr>
          <w:trHeight w:val="853"/>
        </w:trPr>
        <w:tc>
          <w:tcPr>
            <w:tcW w:w="2835" w:type="dxa"/>
            <w:vMerge w:val="restart"/>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rPr>
          <w:trHeight w:val="850"/>
        </w:trPr>
        <w:tc>
          <w:tcPr>
            <w:tcW w:w="2835" w:type="dxa"/>
            <w:vMerge/>
            <w:shd w:val="clear" w:color="auto" w:fill="D9E2F3"/>
            <w:vAlign w:val="center"/>
          </w:tcPr>
          <w:p w:rsidR="00F016A2" w:rsidRPr="00FD1EE4" w:rsidRDefault="00F016A2" w:rsidP="006A50D8">
            <w:pPr>
              <w:numPr>
                <w:ilvl w:val="2"/>
                <w:numId w:val="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16A2" w:rsidRPr="00FD1EE4" w:rsidRDefault="00F016A2" w:rsidP="006D2CDF">
            <w:pPr>
              <w:spacing w:before="240" w:after="240"/>
              <w:rPr>
                <w:rFonts w:ascii="GHEA Grapalat" w:eastAsia="GHEA Grapalat" w:hAnsi="GHEA Grapalat" w:cs="GHEA Grapalat"/>
              </w:rPr>
            </w:pPr>
          </w:p>
        </w:tc>
      </w:tr>
    </w:tbl>
    <w:p w:rsidR="00F016A2" w:rsidRDefault="00F016A2" w:rsidP="006A50D8">
      <w:pPr>
        <w:numPr>
          <w:ilvl w:val="1"/>
          <w:numId w:val="2"/>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r w:rsidR="00F016A2" w:rsidRPr="00FD1EE4" w:rsidTr="006D2CDF">
        <w:tc>
          <w:tcPr>
            <w:tcW w:w="2835" w:type="dxa"/>
            <w:shd w:val="clear" w:color="auto" w:fill="D9E2F3"/>
            <w:vAlign w:val="center"/>
          </w:tcPr>
          <w:p w:rsidR="00F016A2" w:rsidRPr="00FD1EE4" w:rsidRDefault="00F016A2" w:rsidP="006A50D8">
            <w:pPr>
              <w:numPr>
                <w:ilvl w:val="2"/>
                <w:numId w:val="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rsidR="00F016A2" w:rsidRPr="00FD1EE4" w:rsidRDefault="00F016A2" w:rsidP="006D2CDF">
            <w:pPr>
              <w:spacing w:before="240" w:after="240"/>
              <w:rPr>
                <w:rFonts w:ascii="GHEA Grapalat" w:eastAsia="GHEA Grapalat" w:hAnsi="GHEA Grapalat" w:cs="GHEA Grapalat"/>
              </w:rPr>
            </w:pPr>
          </w:p>
        </w:tc>
      </w:tr>
    </w:tbl>
    <w:p w:rsidR="00F016A2" w:rsidRPr="00FD1EE4" w:rsidRDefault="00F016A2" w:rsidP="00F016A2">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F016A2" w:rsidRPr="00E61782" w:rsidRDefault="00F016A2" w:rsidP="006A50D8">
      <w:pPr>
        <w:pStyle w:val="aff3"/>
        <w:numPr>
          <w:ilvl w:val="0"/>
          <w:numId w:val="2"/>
        </w:numPr>
        <w:pBdr>
          <w:top w:val="nil"/>
          <w:left w:val="nil"/>
          <w:bottom w:val="nil"/>
          <w:right w:val="nil"/>
          <w:between w:val="nil"/>
        </w:pBdr>
        <w:rPr>
          <w:rFonts w:ascii="GHEA Grapalat" w:eastAsia="GHEA Grapalat" w:hAnsi="GHEA Grapalat" w:cs="GHEA Grapalat"/>
          <w:b/>
          <w:color w:val="000000"/>
        </w:rPr>
      </w:pPr>
      <w:r w:rsidRPr="00E61782">
        <w:rPr>
          <w:rFonts w:ascii="GHEA Grapalat" w:eastAsia="GHEA Grapalat" w:hAnsi="GHEA Grapalat" w:cs="GHEA Grapalat"/>
          <w:b/>
          <w:color w:val="000000"/>
        </w:rPr>
        <w:lastRenderedPageBreak/>
        <w:t>Дополнительные примечания</w:t>
      </w:r>
    </w:p>
    <w:tbl>
      <w:tblPr>
        <w:tblStyle w:val="aff2"/>
        <w:tblW w:w="0" w:type="auto"/>
        <w:tblLayout w:type="fixed"/>
        <w:tblLook w:val="04A0" w:firstRow="1" w:lastRow="0" w:firstColumn="1" w:lastColumn="0" w:noHBand="0" w:noVBand="1"/>
      </w:tblPr>
      <w:tblGrid>
        <w:gridCol w:w="9016"/>
      </w:tblGrid>
      <w:tr w:rsidR="00F016A2" w:rsidRPr="00FD1EE4" w:rsidTr="006D2CDF">
        <w:tc>
          <w:tcPr>
            <w:tcW w:w="9016" w:type="dxa"/>
            <w:shd w:val="clear" w:color="auto" w:fill="DBE5F1" w:themeFill="accent1" w:themeFillTint="33"/>
          </w:tcPr>
          <w:p w:rsidR="00F016A2" w:rsidRPr="00FD1EE4" w:rsidRDefault="00F016A2" w:rsidP="006D2C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F016A2" w:rsidRPr="00FD1EE4" w:rsidTr="006D2CDF">
        <w:trPr>
          <w:trHeight w:val="10187"/>
        </w:trPr>
        <w:tc>
          <w:tcPr>
            <w:tcW w:w="9016" w:type="dxa"/>
          </w:tcPr>
          <w:p w:rsidR="00F016A2" w:rsidRPr="00FD1EE4" w:rsidRDefault="00F016A2" w:rsidP="006D2CDF">
            <w:pPr>
              <w:rPr>
                <w:rFonts w:ascii="GHEA Grapalat" w:eastAsia="GHEA Grapalat" w:hAnsi="GHEA Grapalat" w:cs="GHEA Grapalat"/>
                <w:b/>
                <w:color w:val="000000"/>
              </w:rPr>
            </w:pPr>
          </w:p>
        </w:tc>
      </w:tr>
    </w:tbl>
    <w:p w:rsidR="00F016A2" w:rsidRPr="00FD1EE4" w:rsidRDefault="00F016A2" w:rsidP="00F016A2">
      <w:pPr>
        <w:pBdr>
          <w:top w:val="nil"/>
          <w:left w:val="nil"/>
          <w:bottom w:val="nil"/>
          <w:right w:val="nil"/>
          <w:between w:val="nil"/>
        </w:pBdr>
        <w:rPr>
          <w:rFonts w:ascii="GHEA Grapalat" w:eastAsia="GHEA Grapalat" w:hAnsi="GHEA Grapalat" w:cs="GHEA Grapalat"/>
          <w:b/>
          <w:color w:val="000000"/>
        </w:rPr>
      </w:pPr>
    </w:p>
    <w:p w:rsidR="00F016A2" w:rsidRDefault="00F016A2" w:rsidP="00F016A2">
      <w:pPr>
        <w:rPr>
          <w:rFonts w:ascii="GHEA Grapalat" w:hAnsi="GHEA Grapalat"/>
          <w:b/>
        </w:rPr>
      </w:pPr>
    </w:p>
    <w:p w:rsidR="00F016A2" w:rsidRDefault="00F016A2" w:rsidP="00F016A2">
      <w:pPr>
        <w:rPr>
          <w:ins w:id="11" w:author="Inesa Kocharyan" w:date="2021-09-01T11:45:00Z"/>
          <w:rFonts w:ascii="GHEA Grapalat" w:hAnsi="GHEA Grapalat"/>
          <w:b/>
        </w:rPr>
      </w:pPr>
    </w:p>
    <w:p w:rsidR="00F016A2" w:rsidRDefault="00F016A2" w:rsidP="00F016A2">
      <w:pPr>
        <w:rPr>
          <w:rFonts w:ascii="GHEA Grapalat" w:hAnsi="GHEA Grapalat"/>
          <w:b/>
        </w:rPr>
      </w:pPr>
      <w:r>
        <w:rPr>
          <w:rFonts w:ascii="GHEA Grapalat" w:hAnsi="GHEA Grapalat"/>
          <w:b/>
        </w:rPr>
        <w:br w:type="page"/>
      </w:r>
    </w:p>
    <w:p w:rsidR="00F016A2" w:rsidRPr="000306ED" w:rsidRDefault="00F016A2" w:rsidP="00F016A2">
      <w:pPr>
        <w:spacing w:line="360" w:lineRule="auto"/>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F016A2" w:rsidRPr="000306ED" w:rsidRDefault="00F016A2" w:rsidP="006A50D8">
      <w:pPr>
        <w:pStyle w:val="aff3"/>
        <w:numPr>
          <w:ilvl w:val="0"/>
          <w:numId w:val="4"/>
        </w:numPr>
        <w:spacing w:after="200" w:line="360" w:lineRule="auto"/>
        <w:ind w:left="0" w:firstLine="142"/>
        <w:contextualSpacing/>
        <w:jc w:val="both"/>
        <w:rPr>
          <w:rFonts w:ascii="GHEA Grapalat" w:hAnsi="GHEA Grapalat"/>
        </w:rPr>
      </w:pPr>
      <w:r w:rsidRPr="000306ED">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F016A2" w:rsidRPr="000306ED" w:rsidRDefault="00F016A2" w:rsidP="006A50D8">
      <w:pPr>
        <w:pStyle w:val="aff3"/>
        <w:numPr>
          <w:ilvl w:val="0"/>
          <w:numId w:val="4"/>
        </w:numPr>
        <w:spacing w:after="200" w:line="360" w:lineRule="auto"/>
        <w:contextualSpacing/>
        <w:jc w:val="both"/>
        <w:rPr>
          <w:rFonts w:ascii="GHEA Grapalat" w:hAnsi="GHEA Grapalat"/>
        </w:rPr>
      </w:pPr>
      <w:r w:rsidRPr="000306ED">
        <w:rPr>
          <w:rFonts w:ascii="GHEA Grapalat" w:hAnsi="GHEA Grapalat"/>
        </w:rPr>
        <w:t xml:space="preserve">в </w:t>
      </w:r>
      <w:proofErr w:type="gramStart"/>
      <w:r w:rsidRPr="000306ED">
        <w:rPr>
          <w:rFonts w:ascii="GHEA Grapalat" w:hAnsi="GHEA Grapalat"/>
        </w:rPr>
        <w:t>подразделе  "</w:t>
      </w:r>
      <w:proofErr w:type="gramEnd"/>
      <w:r w:rsidRPr="000306ED">
        <w:rPr>
          <w:rFonts w:ascii="GHEA Grapalat" w:hAnsi="GHEA Grapalat"/>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F016A2" w:rsidRPr="000306ED" w:rsidRDefault="00F016A2" w:rsidP="006A50D8">
      <w:pPr>
        <w:pStyle w:val="aff3"/>
        <w:numPr>
          <w:ilvl w:val="0"/>
          <w:numId w:val="4"/>
        </w:numPr>
        <w:spacing w:after="200" w:line="360" w:lineRule="auto"/>
        <w:ind w:left="0" w:firstLine="0"/>
        <w:contextualSpacing/>
        <w:jc w:val="both"/>
        <w:rPr>
          <w:rFonts w:ascii="GHEA Grapalat" w:hAnsi="GHEA Grapalat"/>
        </w:rPr>
      </w:pPr>
      <w:r w:rsidRPr="000306ED">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F016A2" w:rsidRPr="000306ED" w:rsidRDefault="00F016A2" w:rsidP="006A50D8">
      <w:pPr>
        <w:pStyle w:val="aff3"/>
        <w:numPr>
          <w:ilvl w:val="0"/>
          <w:numId w:val="3"/>
        </w:numPr>
        <w:spacing w:after="200" w:line="360" w:lineRule="auto"/>
        <w:ind w:left="142" w:hanging="284"/>
        <w:contextualSpacing/>
        <w:jc w:val="both"/>
        <w:rPr>
          <w:rFonts w:ascii="GHEA Grapalat" w:hAnsi="GHEA Grapalat"/>
        </w:rPr>
      </w:pPr>
      <w:r w:rsidRPr="000306ED">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w:t>
      </w:r>
      <w:r w:rsidRPr="000306ED">
        <w:t xml:space="preserve"> </w:t>
      </w:r>
      <w:r w:rsidRPr="000306ED">
        <w:rPr>
          <w:rFonts w:ascii="GHEA Grapalat" w:hAnsi="GHEA Grapalat"/>
        </w:rPr>
        <w:t>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 xml:space="preserve">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w:t>
      </w:r>
      <w:r w:rsidRPr="000306ED">
        <w:rPr>
          <w:rFonts w:ascii="GHEA Grapalat" w:hAnsi="GHEA Grapalat"/>
        </w:rPr>
        <w:lastRenderedPageBreak/>
        <w:t>имеющиеся на бирже документы-при наличии документов, содержащих сведения о владельцах данного юридического лица;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F016A2" w:rsidRPr="000306ED" w:rsidRDefault="00F016A2" w:rsidP="006A50D8">
      <w:pPr>
        <w:pStyle w:val="aff3"/>
        <w:numPr>
          <w:ilvl w:val="0"/>
          <w:numId w:val="5"/>
        </w:numPr>
        <w:spacing w:after="200" w:line="360" w:lineRule="auto"/>
        <w:contextualSpacing/>
        <w:jc w:val="both"/>
        <w:rPr>
          <w:rFonts w:ascii="GHEA Grapalat" w:hAnsi="GHEA Grapalat"/>
        </w:rPr>
      </w:pPr>
      <w:r w:rsidRPr="000306ED">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6"/>
        </w:numPr>
        <w:spacing w:after="200" w:line="360" w:lineRule="auto"/>
        <w:ind w:left="0" w:hanging="426"/>
        <w:contextualSpacing/>
        <w:jc w:val="both"/>
        <w:rPr>
          <w:rFonts w:ascii="GHEA Grapalat" w:hAnsi="GHEA Grapalat"/>
        </w:rPr>
      </w:pPr>
      <w:r w:rsidRPr="000306ED">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w:t>
      </w:r>
      <w:r w:rsidRPr="000306ED">
        <w:rPr>
          <w:rFonts w:ascii="GHEA Grapalat" w:hAnsi="GHEA Grapalat"/>
        </w:rPr>
        <w:lastRenderedPageBreak/>
        <w:t>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F016A2">
      <w:pPr>
        <w:spacing w:line="360" w:lineRule="auto"/>
        <w:ind w:left="-360"/>
        <w:contextualSpacing/>
        <w:jc w:val="both"/>
        <w:rPr>
          <w:rFonts w:ascii="GHEA Grapalat" w:hAnsi="GHEA Grapalat"/>
        </w:rPr>
      </w:pPr>
      <w:r w:rsidRPr="000306ED">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F016A2" w:rsidRPr="000306ED" w:rsidRDefault="00F016A2" w:rsidP="006A50D8">
      <w:pPr>
        <w:pStyle w:val="aff3"/>
        <w:numPr>
          <w:ilvl w:val="0"/>
          <w:numId w:val="3"/>
        </w:numPr>
        <w:spacing w:after="200" w:line="360" w:lineRule="auto"/>
        <w:ind w:left="0"/>
        <w:contextualSpacing/>
        <w:jc w:val="both"/>
        <w:rPr>
          <w:rFonts w:ascii="GHEA Grapalat" w:hAnsi="GHEA Grapalat"/>
        </w:rPr>
      </w:pPr>
      <w:r w:rsidRPr="000306ED">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6A50D8">
      <w:pPr>
        <w:pStyle w:val="aff3"/>
        <w:numPr>
          <w:ilvl w:val="0"/>
          <w:numId w:val="7"/>
        </w:numPr>
        <w:spacing w:after="200" w:line="360" w:lineRule="auto"/>
        <w:ind w:left="0"/>
        <w:contextualSpacing/>
        <w:jc w:val="both"/>
        <w:rPr>
          <w:rFonts w:ascii="GHEA Grapalat" w:hAnsi="GHEA Grapalat"/>
        </w:rPr>
      </w:pPr>
      <w:r w:rsidRPr="000306ED">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3) в подразделе "Адрес учета лица" заполняется адрес места учета реального бенефициара;</w:t>
      </w:r>
    </w:p>
    <w:p w:rsidR="00F016A2" w:rsidRPr="000306ED" w:rsidRDefault="00F016A2" w:rsidP="00F016A2">
      <w:pPr>
        <w:spacing w:line="360" w:lineRule="auto"/>
        <w:ind w:left="-375"/>
        <w:contextualSpacing/>
        <w:jc w:val="both"/>
        <w:rPr>
          <w:rFonts w:ascii="GHEA Grapalat" w:hAnsi="GHEA Grapalat"/>
          <w:highlight w:val="yellow"/>
        </w:rPr>
      </w:pPr>
      <w:r w:rsidRPr="000306ED">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F016A2" w:rsidRPr="000306ED" w:rsidRDefault="00F016A2" w:rsidP="00F016A2">
      <w:pPr>
        <w:spacing w:line="360" w:lineRule="auto"/>
        <w:ind w:left="-375"/>
        <w:contextualSpacing/>
        <w:jc w:val="both"/>
        <w:rPr>
          <w:rFonts w:ascii="GHEA Grapalat" w:hAnsi="GHEA Grapalat"/>
        </w:rPr>
      </w:pPr>
      <w:r w:rsidRPr="000306ED">
        <w:rPr>
          <w:rFonts w:ascii="GHEA Grapalat" w:hAnsi="GHEA Grapalat"/>
        </w:rPr>
        <w:t xml:space="preserve">5) подраздел "Основания </w:t>
      </w:r>
      <w:r w:rsidRPr="000306ED">
        <w:rPr>
          <w:rFonts w:ascii="GHEA Grapalat" w:eastAsiaTheme="minorHAnsi" w:hAnsi="GHEA Grapalat" w:cstheme="minorBidi"/>
        </w:rPr>
        <w:t>являться</w:t>
      </w:r>
      <w:r w:rsidRPr="000306ED">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w:t>
      </w:r>
      <w:r w:rsidRPr="000306ED">
        <w:rPr>
          <w:rFonts w:ascii="GHEA Grapalat" w:hAnsi="GHEA Grapalat"/>
        </w:rPr>
        <w:lastRenderedPageBreak/>
        <w:t xml:space="preserve">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306ED">
        <w:rPr>
          <w:rFonts w:ascii="GHEA Grapalat" w:hAnsi="GHEA Grapalat"/>
        </w:rPr>
        <w:t>является  реальным</w:t>
      </w:r>
      <w:proofErr w:type="gramEnd"/>
      <w:r w:rsidRPr="000306ED">
        <w:rPr>
          <w:rFonts w:ascii="GHEA Grapalat" w:hAnsi="GHEA Grapalat"/>
        </w:rPr>
        <w:t xml:space="preserve">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0306ED">
        <w:rPr>
          <w:rFonts w:ascii="GHEA Grapalat" w:hAnsi="GHEA Grapalat"/>
        </w:rPr>
        <w:t>прямо</w:t>
      </w:r>
      <w:proofErr w:type="gramEnd"/>
      <w:r w:rsidRPr="000306ED">
        <w:rPr>
          <w:rFonts w:ascii="GHEA Grapalat" w:hAnsi="GHEA Grapalat"/>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процентном выражении. Размер участия рассчитывается на основании совокупности всех процентов участия в уставном капитале </w:t>
      </w:r>
      <w:r w:rsidRPr="000306ED">
        <w:rPr>
          <w:rFonts w:ascii="GHEA Grapalat" w:hAnsi="GHEA Grapalat"/>
          <w:lang w:val="hy-AM"/>
        </w:rPr>
        <w:t>Օ</w:t>
      </w:r>
      <w:r w:rsidRPr="000306ED">
        <w:rPr>
          <w:rFonts w:ascii="GHEA Grapalat" w:hAnsi="GHEA Grapalat"/>
        </w:rPr>
        <w:t xml:space="preserve">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306ED">
        <w:rPr>
          <w:rFonts w:ascii="GHEA Grapalat" w:hAnsi="GHEA Grapalat"/>
          <w:lang w:val="hy-AM"/>
        </w:rPr>
        <w:t>Օ</w:t>
      </w:r>
      <w:r w:rsidRPr="000306ED">
        <w:rPr>
          <w:rFonts w:ascii="GHEA Grapalat" w:hAnsi="GHEA Grapalat"/>
        </w:rPr>
        <w:t xml:space="preserve">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w:t>
      </w:r>
      <w:r w:rsidRPr="000306ED">
        <w:rPr>
          <w:rFonts w:ascii="GHEA Grapalat" w:eastAsia="GHEA Grapalat" w:hAnsi="GHEA Grapalat" w:cs="GHEA Grapalat"/>
        </w:rPr>
        <w:t xml:space="preserve">В поле "Вид участия" производится отметка о прямой или косвенной принадлежности участия в уставном капитале. При наличии в уставном капитале и </w:t>
      </w:r>
      <w:r w:rsidRPr="000306ED">
        <w:rPr>
          <w:rFonts w:ascii="GHEA Grapalat" w:eastAsia="GHEA Grapalat" w:hAnsi="GHEA Grapalat" w:cs="GHEA Grapalat"/>
        </w:rPr>
        <w:lastRenderedPageBreak/>
        <w:t>прямого, и косвенного участия производится отметка о наличии одновременно и прямого, и косвенного участия;</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rPr>
        <w:t xml:space="preserve">б. 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этого подраздела делается отметка, если лицо по смыслу пункта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но контролирует </w:t>
      </w:r>
      <w:r w:rsidRPr="000306ED">
        <w:rPr>
          <w:rFonts w:ascii="GHEA Grapalat" w:hAnsi="GHEA Grapalat"/>
          <w:lang w:val="hy-AM"/>
        </w:rPr>
        <w:t>Օ</w:t>
      </w:r>
      <w:r w:rsidRPr="000306ED">
        <w:rPr>
          <w:rFonts w:ascii="GHEA Grapalat" w:hAnsi="GHEA Grapalat"/>
        </w:rPr>
        <w:t>рганизацию в силу правовых инструментов (в том числе заключенных сделок), на основе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в</w:t>
      </w:r>
      <w:r w:rsidRPr="000306ED">
        <w:rPr>
          <w:rFonts w:ascii="GHEA Grapalat" w:hAnsi="GHEA Grapalat"/>
          <w:lang w:val="hy-AM"/>
        </w:rPr>
        <w:t xml:space="preserve">. </w:t>
      </w:r>
      <w:r w:rsidRPr="000306ED">
        <w:rPr>
          <w:rFonts w:ascii="GHEA Grapalat" w:hAnsi="GHEA Grapalat"/>
        </w:rPr>
        <w:t>в</w:t>
      </w:r>
      <w:r w:rsidRPr="000306ED">
        <w:rPr>
          <w:rFonts w:ascii="GHEA Grapalat" w:hAnsi="GHEA Grapalat"/>
          <w:lang w:val="hy-AM"/>
        </w:rPr>
        <w:t xml:space="preserve">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306ED">
        <w:rPr>
          <w:rFonts w:ascii="GHEA Grapalat" w:hAnsi="GHEA Grapalat"/>
        </w:rPr>
        <w:t>О</w:t>
      </w:r>
      <w:r w:rsidRPr="000306ED">
        <w:rPr>
          <w:rFonts w:ascii="GHEA Grapalat" w:hAnsi="GHEA Grapalat"/>
          <w:lang w:val="hy-AM"/>
        </w:rPr>
        <w:t xml:space="preserve">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и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этого подраздела</w:t>
      </w:r>
      <w:r w:rsidRPr="000306ED">
        <w:rPr>
          <w:rFonts w:ascii="GHEA Grapalat" w:hAnsi="GHEA Grapalat"/>
        </w:rPr>
        <w:t>.</w:t>
      </w:r>
    </w:p>
    <w:p w:rsidR="00F016A2" w:rsidRPr="000306ED" w:rsidRDefault="00F016A2" w:rsidP="00F016A2">
      <w:pPr>
        <w:spacing w:line="360" w:lineRule="auto"/>
        <w:contextualSpacing/>
        <w:jc w:val="both"/>
        <w:rPr>
          <w:rFonts w:ascii="Cambria Math" w:hAnsi="Cambria Math" w:cs="Cambria Math"/>
        </w:rPr>
      </w:pPr>
      <w:r w:rsidRPr="000306ED">
        <w:rPr>
          <w:rFonts w:ascii="GHEA Grapalat" w:hAnsi="GHEA Grapalat"/>
          <w:lang w:val="hy-AM"/>
        </w:rPr>
        <w:t xml:space="preserve">6) </w:t>
      </w:r>
      <w:r w:rsidRPr="000306ED">
        <w:rPr>
          <w:rFonts w:ascii="GHEA Grapalat" w:hAnsi="GHEA Grapalat"/>
        </w:rPr>
        <w:t>П</w:t>
      </w:r>
      <w:r w:rsidRPr="000306ED">
        <w:rPr>
          <w:rFonts w:ascii="GHEA Grapalat" w:hAnsi="GHEA Grapalat"/>
          <w:lang w:val="hy-AM"/>
        </w:rPr>
        <w:t xml:space="preserve">одраздел </w:t>
      </w:r>
      <w:r w:rsidRPr="000306ED">
        <w:rPr>
          <w:rFonts w:ascii="GHEA Grapalat" w:eastAsia="GHEA Grapalat" w:hAnsi="GHEA Grapalat" w:cs="GHEA Grapalat"/>
        </w:rPr>
        <w:t>"</w:t>
      </w:r>
      <w:r w:rsidRPr="000306ED">
        <w:rPr>
          <w:rFonts w:ascii="GHEA Grapalat" w:hAnsi="GHEA Grapalat"/>
        </w:rPr>
        <w:t>О</w:t>
      </w:r>
      <w:r w:rsidRPr="000306ED">
        <w:rPr>
          <w:rFonts w:ascii="GHEA Grapalat" w:hAnsi="GHEA Grapalat"/>
          <w:lang w:val="hy-AM"/>
        </w:rPr>
        <w:t xml:space="preserve">снования </w:t>
      </w:r>
      <w:r w:rsidRPr="000306ED">
        <w:rPr>
          <w:rFonts w:ascii="GHEA Grapalat" w:hAnsi="GHEA Grapalat"/>
        </w:rPr>
        <w:t>являться</w:t>
      </w:r>
      <w:r w:rsidRPr="000306ED">
        <w:rPr>
          <w:rFonts w:ascii="GHEA Grapalat" w:hAnsi="GHEA Grapalat"/>
          <w:lang w:val="hy-AM"/>
        </w:rPr>
        <w:t xml:space="preserve"> реальн</w:t>
      </w:r>
      <w:r w:rsidRPr="000306ED">
        <w:rPr>
          <w:rFonts w:ascii="GHEA Grapalat" w:hAnsi="GHEA Grapalat"/>
        </w:rPr>
        <w:t>ым</w:t>
      </w:r>
      <w:r w:rsidRPr="000306ED">
        <w:rPr>
          <w:rFonts w:ascii="GHEA Grapalat" w:hAnsi="GHEA Grapalat"/>
          <w:lang w:val="hy-AM"/>
        </w:rPr>
        <w:t xml:space="preserve"> </w:t>
      </w:r>
      <w:r w:rsidRPr="000306ED">
        <w:rPr>
          <w:rFonts w:ascii="GHEA Grapalat" w:hAnsi="GHEA Grapalat"/>
        </w:rPr>
        <w:t>бенефициаром</w:t>
      </w:r>
      <w:r w:rsidRPr="000306ED">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306ED">
        <w:t xml:space="preserve"> </w:t>
      </w:r>
      <w:r w:rsidRPr="000306ED">
        <w:rPr>
          <w:rFonts w:ascii="GHEA Grapalat" w:hAnsi="GHEA Grapalat"/>
          <w:lang w:val="hy-AM"/>
        </w:rPr>
        <w:t xml:space="preserve">Раскрытие реальных </w:t>
      </w:r>
      <w:r w:rsidRPr="000306ED">
        <w:rPr>
          <w:rFonts w:ascii="GHEA Grapalat" w:hAnsi="GHEA Grapalat"/>
        </w:rPr>
        <w:t>бенефициаров</w:t>
      </w:r>
      <w:r w:rsidRPr="000306ED">
        <w:rPr>
          <w:rFonts w:ascii="GHEA Grapalat" w:hAnsi="GHEA Grapalat"/>
          <w:lang w:val="hy-AM"/>
        </w:rPr>
        <w:t xml:space="preserve"> осуществляется по критериям, установленным Кодексом О недрах</w:t>
      </w:r>
      <w:r w:rsidRPr="000306ED">
        <w:rPr>
          <w:rFonts w:ascii="GHEA Grapalat" w:hAnsi="GHEA Grapalat"/>
        </w:rPr>
        <w:t>.</w:t>
      </w:r>
      <w:r w:rsidRPr="000306ED">
        <w:t xml:space="preserve"> </w:t>
      </w:r>
      <w:r w:rsidRPr="000306ED">
        <w:rPr>
          <w:rFonts w:ascii="GHEA Grapalat" w:hAnsi="GHEA Grapalat"/>
        </w:rPr>
        <w:t>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306ED">
        <w:rPr>
          <w:rFonts w:ascii="Cambria Math" w:hAnsi="Cambria Math" w:cs="Cambria Math"/>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а. в пункте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физическое лицо прямо или косвенно владеет 10 и более </w:t>
      </w:r>
      <w:proofErr w:type="gramStart"/>
      <w:r w:rsidRPr="000306ED">
        <w:rPr>
          <w:rFonts w:ascii="GHEA Grapalat" w:hAnsi="GHEA Grapalat"/>
        </w:rPr>
        <w:t>процентов</w:t>
      </w:r>
      <w:proofErr w:type="gramEnd"/>
      <w:r w:rsidRPr="000306ED">
        <w:rPr>
          <w:rFonts w:ascii="GHEA Grapalat" w:hAnsi="GHEA Grapalat"/>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hAnsi="GHEA Grapalat"/>
        </w:rPr>
        <w:t xml:space="preserve"> подпункта 5 пункта 4 настоящего Порядка;</w:t>
      </w:r>
    </w:p>
    <w:p w:rsidR="00F016A2" w:rsidRPr="000306ED" w:rsidRDefault="00F016A2" w:rsidP="00F016A2">
      <w:pPr>
        <w:spacing w:line="360" w:lineRule="auto"/>
        <w:contextualSpacing/>
        <w:jc w:val="both"/>
        <w:rPr>
          <w:rFonts w:ascii="GHEA Grapalat" w:hAnsi="GHEA Grapalat"/>
          <w:lang w:val="hy-AM"/>
        </w:rPr>
      </w:pPr>
      <w:r w:rsidRPr="000306ED">
        <w:rPr>
          <w:rFonts w:ascii="GHEA Grapalat" w:hAnsi="GHEA Grapalat"/>
          <w:lang w:val="hy-AM"/>
        </w:rPr>
        <w:t xml:space="preserve">б.в пункте </w:t>
      </w:r>
      <w:r w:rsidRPr="000306ED">
        <w:rPr>
          <w:rFonts w:ascii="GHEA Grapalat" w:eastAsia="GHEA Grapalat" w:hAnsi="GHEA Grapalat" w:cs="GHEA Grapalat"/>
        </w:rPr>
        <w:t>"</w:t>
      </w:r>
      <w:r w:rsidRPr="000306ED">
        <w:rPr>
          <w:rFonts w:ascii="GHEA Grapalat" w:hAnsi="GHEA Grapalat"/>
        </w:rPr>
        <w:t>б</w:t>
      </w:r>
      <w:r w:rsidRPr="000306ED">
        <w:rPr>
          <w:rFonts w:ascii="GHEA Grapalat" w:eastAsia="GHEA Grapalat" w:hAnsi="GHEA Grapalat" w:cs="GHEA Grapalat"/>
        </w:rPr>
        <w:t>"</w:t>
      </w:r>
      <w:r w:rsidRPr="000306ED">
        <w:rPr>
          <w:rFonts w:ascii="GHEA Grapalat" w:hAnsi="GHEA Grapalat"/>
        </w:rPr>
        <w:t xml:space="preserve"> </w:t>
      </w:r>
      <w:r w:rsidRPr="000306ED">
        <w:rPr>
          <w:rFonts w:ascii="GHEA Grapalat" w:hAnsi="GHEA Grapalat"/>
          <w:lang w:val="hy-AM"/>
        </w:rPr>
        <w:t xml:space="preserve">этого подраздела производится отметка, если лицо имеет право назначать или </w:t>
      </w:r>
      <w:r w:rsidRPr="000306ED">
        <w:rPr>
          <w:rFonts w:ascii="GHEA Grapalat" w:hAnsi="GHEA Grapalat"/>
        </w:rPr>
        <w:t>отстраня</w:t>
      </w:r>
      <w:r w:rsidRPr="000306ED">
        <w:rPr>
          <w:rFonts w:ascii="GHEA Grapalat" w:hAnsi="GHEA Grapalat"/>
          <w:lang w:val="hy-AM"/>
        </w:rPr>
        <w:t>ть большинство членов органов управления юридического лица;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в. В пункте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 xml:space="preserve">г. в пункте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по смыслу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w:t>
      </w:r>
      <w:r w:rsidRPr="000306ED">
        <w:rPr>
          <w:rFonts w:ascii="GHEA Grapalat" w:eastAsia="GHEA Grapalat" w:hAnsi="GHEA Grapalat" w:cs="GHEA Grapalat"/>
          <w:lang w:val="hy-AM"/>
        </w:rPr>
        <w:t xml:space="preserve"> </w:t>
      </w:r>
      <w:r w:rsidRPr="000306ED">
        <w:rPr>
          <w:rFonts w:ascii="GHEA Grapalat" w:hAnsi="GHEA Grapalat"/>
        </w:rPr>
        <w:t>-</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в</w:t>
      </w:r>
      <w:r w:rsidRPr="000306ED">
        <w:rPr>
          <w:rFonts w:ascii="GHEA Grapalat" w:eastAsia="GHEA Grapalat" w:hAnsi="GHEA Grapalat" w:cs="GHEA Grapalat"/>
        </w:rPr>
        <w:t>"</w:t>
      </w:r>
      <w:r w:rsidRPr="000306ED">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д. в пункте </w:t>
      </w:r>
      <w:r w:rsidRPr="000306ED">
        <w:rPr>
          <w:rFonts w:ascii="GHEA Grapalat" w:eastAsia="GHEA Grapalat" w:hAnsi="GHEA Grapalat" w:cs="GHEA Grapalat"/>
        </w:rPr>
        <w:t>"</w:t>
      </w:r>
      <w:r w:rsidRPr="000306ED">
        <w:rPr>
          <w:rFonts w:ascii="GHEA Grapalat" w:hAnsi="GHEA Grapalat"/>
        </w:rPr>
        <w:t>д</w:t>
      </w:r>
      <w:r w:rsidRPr="000306ED">
        <w:rPr>
          <w:rFonts w:ascii="GHEA Grapalat" w:eastAsia="GHEA Grapalat" w:hAnsi="GHEA Grapalat" w:cs="GHEA Grapalat"/>
        </w:rPr>
        <w:t>"</w:t>
      </w:r>
      <w:r w:rsidRPr="000306ED">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306ED">
        <w:rPr>
          <w:rFonts w:ascii="GHEA Grapalat" w:eastAsia="GHEA Grapalat" w:hAnsi="GHEA Grapalat" w:cs="GHEA Grapalat"/>
        </w:rPr>
        <w:t>"</w:t>
      </w:r>
      <w:r w:rsidRPr="000306ED">
        <w:rPr>
          <w:rFonts w:ascii="GHEA Grapalat" w:hAnsi="GHEA Grapalat"/>
        </w:rPr>
        <w:t>а</w:t>
      </w:r>
      <w:r w:rsidRPr="000306ED">
        <w:rPr>
          <w:rFonts w:ascii="GHEA Grapalat" w:eastAsia="GHEA Grapalat" w:hAnsi="GHEA Grapalat" w:cs="GHEA Grapalat"/>
        </w:rPr>
        <w:t xml:space="preserve">" </w:t>
      </w:r>
      <w:r w:rsidRPr="000306ED">
        <w:rPr>
          <w:rFonts w:ascii="GHEA Grapalat" w:hAnsi="GHEA Grapalat"/>
        </w:rPr>
        <w:t xml:space="preserve">- </w:t>
      </w:r>
      <w:r w:rsidRPr="000306ED">
        <w:rPr>
          <w:rFonts w:ascii="GHEA Grapalat" w:eastAsia="GHEA Grapalat" w:hAnsi="GHEA Grapalat" w:cs="GHEA Grapalat"/>
        </w:rPr>
        <w:t>"</w:t>
      </w:r>
      <w:r w:rsidRPr="000306ED">
        <w:rPr>
          <w:rFonts w:ascii="GHEA Grapalat" w:hAnsi="GHEA Grapalat"/>
        </w:rPr>
        <w:t>г</w:t>
      </w:r>
      <w:r w:rsidRPr="000306ED">
        <w:rPr>
          <w:rFonts w:ascii="GHEA Grapalat" w:eastAsia="GHEA Grapalat" w:hAnsi="GHEA Grapalat" w:cs="GHEA Grapalat"/>
        </w:rPr>
        <w:t>"</w:t>
      </w:r>
      <w:r w:rsidRPr="000306ED">
        <w:rPr>
          <w:rFonts w:ascii="GHEA Grapalat" w:hAnsi="GHEA Grapalat"/>
        </w:rPr>
        <w:t xml:space="preserve"> этого подраздела.</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306ED">
        <w:rPr>
          <w:rFonts w:ascii="GHEA Grapalat" w:hAnsi="GHEA Grapalat"/>
          <w:lang w:val="hy-AM"/>
        </w:rPr>
        <w:t>Օ</w:t>
      </w:r>
      <w:r w:rsidRPr="000306ED">
        <w:rPr>
          <w:rFonts w:ascii="GHEA Grapalat" w:hAnsi="GHEA Grapalat"/>
        </w:rPr>
        <w:t>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F016A2" w:rsidRPr="000306ED" w:rsidRDefault="00F016A2" w:rsidP="00F016A2">
      <w:pPr>
        <w:spacing w:line="360" w:lineRule="auto"/>
        <w:contextualSpacing/>
        <w:jc w:val="both"/>
        <w:rPr>
          <w:rFonts w:ascii="GHEA Grapalat" w:eastAsia="GHEA Grapalat" w:hAnsi="GHEA Grapalat" w:cs="GHEA Grapalat"/>
        </w:rPr>
      </w:pPr>
      <w:r w:rsidRPr="000306ED">
        <w:rPr>
          <w:rFonts w:ascii="GHEA Grapalat" w:eastAsia="GHEA Grapalat" w:hAnsi="GHEA Grapalat" w:cs="GHEA Grapalat"/>
        </w:rPr>
        <w:t>8) в подразделе</w:t>
      </w:r>
      <w:r w:rsidRPr="000306ED">
        <w:rPr>
          <w:rFonts w:ascii="GHEA Grapalat" w:eastAsia="GHEA Grapalat" w:hAnsi="GHEA Grapalat" w:cs="GHEA Grapalat"/>
          <w:lang w:val="hy-AM"/>
        </w:rPr>
        <w:t xml:space="preserve"> </w:t>
      </w:r>
      <w:r w:rsidRPr="000306ED">
        <w:rPr>
          <w:rFonts w:ascii="GHEA Grapalat" w:eastAsia="GHEA Grapalat" w:hAnsi="GHEA Grapalat" w:cs="GHEA Grapalat"/>
        </w:rPr>
        <w:t xml:space="preserve">"Контактные данные реального </w:t>
      </w:r>
      <w:r w:rsidRPr="000306ED">
        <w:rPr>
          <w:rFonts w:ascii="GHEA Grapalat" w:hAnsi="GHEA Grapalat"/>
        </w:rPr>
        <w:t>бенефициара</w:t>
      </w:r>
      <w:r w:rsidRPr="000306ED">
        <w:rPr>
          <w:rFonts w:ascii="GHEA Grapalat" w:eastAsia="GHEA Grapalat" w:hAnsi="GHEA Grapalat" w:cs="GHEA Grapalat"/>
        </w:rPr>
        <w:t xml:space="preserve">" заполняются адрес электронной почты и номер телефона реального </w:t>
      </w:r>
      <w:r w:rsidRPr="000306ED">
        <w:rPr>
          <w:rFonts w:ascii="GHEA Grapalat" w:hAnsi="GHEA Grapalat"/>
        </w:rPr>
        <w:t>бенефициара</w:t>
      </w:r>
      <w:r w:rsidRPr="000306ED">
        <w:rPr>
          <w:rFonts w:ascii="GHEA Grapalat" w:eastAsia="GHEA Grapalat" w:hAnsi="GHEA Grapalat" w:cs="GHEA Grapalat"/>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5. Раздел 5 декларации (Промежуточные юридические лица) заполняется, </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0306ED">
        <w:rPr>
          <w:rFonts w:ascii="MS Mincho" w:eastAsia="MS Mincho" w:hAnsi="MS Mincho" w:cs="MS Mincho" w:hint="eastAsia"/>
        </w:rPr>
        <w:t>․</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lastRenderedPageBreak/>
        <w:t>1) в подразделе</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организации"</w:t>
      </w:r>
      <w:r w:rsidRPr="000306ED">
        <w:rPr>
          <w:rFonts w:ascii="GHEA Grapalat" w:hAnsi="GHEA Grapalat"/>
          <w:lang w:val="hy-AM"/>
        </w:rPr>
        <w:t xml:space="preserve"> </w:t>
      </w:r>
      <w:r w:rsidRPr="000306ED">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3) Подраздел</w:t>
      </w:r>
      <w:r w:rsidRPr="000306ED">
        <w:rPr>
          <w:rFonts w:ascii="GHEA Grapalat" w:hAnsi="GHEA Grapalat"/>
          <w:lang w:val="hy-AM"/>
        </w:rPr>
        <w:t xml:space="preserve"> </w:t>
      </w:r>
      <w:r w:rsidRPr="000306ED">
        <w:rPr>
          <w:rFonts w:ascii="GHEA Grapalat" w:eastAsia="GHEA Grapalat" w:hAnsi="GHEA Grapalat" w:cs="GHEA Grapalat"/>
        </w:rPr>
        <w:t>"</w:t>
      </w:r>
      <w:r w:rsidRPr="000306ED">
        <w:rPr>
          <w:rFonts w:ascii="GHEA Grapalat" w:hAnsi="GHEA Grapalat"/>
        </w:rPr>
        <w:t>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 xml:space="preserve">6. Раздел 6 декларации (Дополнительные </w:t>
      </w:r>
      <w:r w:rsidR="007F4126">
        <w:rPr>
          <w:rFonts w:ascii="GHEA Grapalat" w:hAnsi="GHEA Grapalat"/>
        </w:rPr>
        <w:t>примечания</w:t>
      </w:r>
      <w:r w:rsidRPr="000306ED">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F016A2" w:rsidRPr="000306ED" w:rsidRDefault="00F016A2" w:rsidP="00F016A2">
      <w:pPr>
        <w:spacing w:line="360" w:lineRule="auto"/>
        <w:contextualSpacing/>
        <w:jc w:val="both"/>
        <w:rPr>
          <w:rFonts w:ascii="GHEA Grapalat" w:hAnsi="GHEA Grapalat"/>
        </w:rPr>
      </w:pPr>
      <w:r w:rsidRPr="000306ED">
        <w:rPr>
          <w:rFonts w:ascii="GHEA Grapalat" w:hAnsi="GHEA Grapalat"/>
        </w:rPr>
        <w:t>7. Декларация заполняется и подписывается лицом, подающим заявку.</w:t>
      </w:r>
      <w:r w:rsidRPr="000306ED">
        <w:rPr>
          <w:rFonts w:ascii="GHEA Grapalat" w:hAnsi="GHEA Grapalat"/>
          <w:lang w:val="hy-AM"/>
        </w:rPr>
        <w:t xml:space="preserve"> </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sz w:val="18"/>
          <w:szCs w:val="18"/>
        </w:rPr>
        <w:t xml:space="preserve">* </w:t>
      </w:r>
      <w:r w:rsidRPr="000306ED">
        <w:rPr>
          <w:rFonts w:ascii="GHEA Grapalat" w:hAnsi="GHEA Grapalat"/>
          <w:i/>
          <w:sz w:val="18"/>
          <w:szCs w:val="18"/>
        </w:rPr>
        <w:t>заполняется секретарем комиссии до публикации приглашения в бюллетене:</w:t>
      </w:r>
    </w:p>
    <w:p w:rsidR="00F016A2" w:rsidRPr="000306ED" w:rsidRDefault="00F016A2" w:rsidP="00F016A2">
      <w:pPr>
        <w:contextualSpacing/>
        <w:jc w:val="both"/>
        <w:rPr>
          <w:rFonts w:ascii="GHEA Grapalat" w:hAnsi="GHEA Grapalat"/>
          <w:i/>
          <w:sz w:val="18"/>
          <w:szCs w:val="18"/>
        </w:rPr>
      </w:pPr>
      <w:r w:rsidRPr="000306ED">
        <w:rPr>
          <w:rFonts w:ascii="GHEA Grapalat" w:hAnsi="GHEA Grapalat"/>
          <w:i/>
          <w:sz w:val="18"/>
          <w:szCs w:val="18"/>
        </w:rPr>
        <w:t>** Приложение 1.</w:t>
      </w:r>
      <w:r>
        <w:rPr>
          <w:rFonts w:ascii="GHEA Grapalat" w:hAnsi="GHEA Grapalat"/>
          <w:i/>
          <w:sz w:val="18"/>
          <w:szCs w:val="18"/>
        </w:rPr>
        <w:t>2</w:t>
      </w:r>
      <w:r w:rsidRPr="000306ED">
        <w:rPr>
          <w:rFonts w:ascii="GHEA Grapalat" w:hAnsi="GHEA Grapalat"/>
          <w:i/>
          <w:sz w:val="18"/>
          <w:szCs w:val="18"/>
        </w:rPr>
        <w:t xml:space="preserve"> не представляется участником</w:t>
      </w:r>
      <w:r w:rsidR="00DB39A5">
        <w:rPr>
          <w:rFonts w:ascii="GHEA Grapalat" w:hAnsi="GHEA Grapalat"/>
          <w:i/>
          <w:sz w:val="18"/>
          <w:szCs w:val="18"/>
          <w:lang w:val="hy-AM"/>
        </w:rPr>
        <w:t xml:space="preserve">, </w:t>
      </w:r>
      <w:r w:rsidR="00302841">
        <w:rPr>
          <w:rFonts w:ascii="GHEA Grapalat" w:hAnsi="GHEA Grapalat"/>
          <w:i/>
          <w:sz w:val="18"/>
          <w:szCs w:val="18"/>
        </w:rPr>
        <w:t>если он является резидентом РА,</w:t>
      </w:r>
      <w:r w:rsidRPr="000306ED">
        <w:rPr>
          <w:rFonts w:ascii="GHEA Grapalat" w:hAnsi="GHEA Grapalat"/>
          <w:i/>
          <w:sz w:val="18"/>
          <w:szCs w:val="18"/>
        </w:rPr>
        <w:t xml:space="preserve"> а также в случае, если участник является индивидуальным предпринимателем или физическим лицом.</w:t>
      </w:r>
    </w:p>
    <w:p w:rsidR="00B2572B" w:rsidRPr="00DC619D" w:rsidRDefault="00AF0EF7" w:rsidP="00B013C0">
      <w:pPr>
        <w:jc w:val="right"/>
        <w:rPr>
          <w:rFonts w:ascii="GHEA Grapalat" w:hAnsi="GHEA Grapalat" w:cs="Arial"/>
          <w:b/>
        </w:rPr>
      </w:pPr>
      <w:r>
        <w:rPr>
          <w:rFonts w:ascii="GHEA Grapalat" w:hAnsi="GHEA Grapalat"/>
          <w:b/>
        </w:rPr>
        <w:br w:type="page"/>
      </w:r>
      <w:r w:rsidR="00B2572B" w:rsidRPr="009044F1">
        <w:rPr>
          <w:rFonts w:ascii="GHEA Grapalat" w:hAnsi="GHEA Grapalat"/>
          <w:b/>
        </w:rPr>
        <w:lastRenderedPageBreak/>
        <w:t xml:space="preserve">Приложение № </w:t>
      </w:r>
      <w:r w:rsidR="00B048B2" w:rsidRPr="00D3436F">
        <w:rPr>
          <w:rFonts w:ascii="GHEA Grapalat" w:hAnsi="GHEA Grapalat"/>
          <w:b/>
        </w:rPr>
        <w:t>2</w:t>
      </w:r>
    </w:p>
    <w:p w:rsidR="00B2572B" w:rsidRPr="009044F1" w:rsidRDefault="00B2572B" w:rsidP="00B46D58">
      <w:pPr>
        <w:pStyle w:val="31"/>
        <w:widowControl w:val="0"/>
        <w:spacing w:after="160" w:line="240" w:lineRule="auto"/>
        <w:jc w:val="right"/>
        <w:rPr>
          <w:rFonts w:ascii="GHEA Grapalat" w:hAnsi="GHEA Grapalat" w:cs="Arial"/>
          <w:b/>
          <w:sz w:val="24"/>
          <w:szCs w:val="24"/>
        </w:rPr>
      </w:pPr>
      <w:r w:rsidRPr="001439BD">
        <w:rPr>
          <w:rFonts w:ascii="GHEA Grapalat" w:hAnsi="GHEA Grapalat"/>
          <w:b/>
          <w:sz w:val="24"/>
          <w:szCs w:val="24"/>
        </w:rPr>
        <w:t>к Приглашению на открытый конкурс</w:t>
      </w:r>
      <w:r w:rsidR="005744FC" w:rsidRPr="001439BD">
        <w:rPr>
          <w:rFonts w:ascii="GHEA Grapalat" w:hAnsi="GHEA Grapalat" w:cs="Arial"/>
          <w:b/>
          <w:sz w:val="24"/>
          <w:szCs w:val="24"/>
        </w:rPr>
        <w:br/>
      </w:r>
      <w:r w:rsidRPr="009044F1">
        <w:rPr>
          <w:rFonts w:ascii="GHEA Grapalat" w:hAnsi="GHEA Grapalat"/>
          <w:b/>
          <w:sz w:val="24"/>
          <w:szCs w:val="24"/>
        </w:rPr>
        <w:t xml:space="preserve">под кодом </w:t>
      </w:r>
      <w:r w:rsidR="00B52674">
        <w:rPr>
          <w:rFonts w:ascii="GHEA Grapalat" w:hAnsi="GHEA Grapalat"/>
          <w:i/>
          <w:sz w:val="24"/>
          <w:szCs w:val="24"/>
        </w:rPr>
        <w:t>V2M-GHAPDZB-26/01</w:t>
      </w:r>
      <w:r w:rsidR="000A0EB5" w:rsidRPr="00D5726C">
        <w:rPr>
          <w:rFonts w:ascii="GHEA Grapalat" w:hAnsi="GHEA Grapalat"/>
          <w:i/>
          <w:sz w:val="24"/>
          <w:szCs w:val="24"/>
        </w:rPr>
        <w:t xml:space="preserve">  </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открытый конкурс под кодом </w:t>
      </w:r>
      <w:r w:rsidR="00B52674">
        <w:rPr>
          <w:rFonts w:ascii="GHEA Grapalat" w:hAnsi="GHEA Grapalat"/>
          <w:i/>
        </w:rPr>
        <w:t>V2M-GHAPDZB-26/01</w:t>
      </w:r>
      <w:r w:rsidR="000A0EB5" w:rsidRPr="00D5726C">
        <w:rPr>
          <w:rFonts w:ascii="GHEA Grapalat" w:hAnsi="GHEA Grapalat"/>
          <w:i/>
        </w:rPr>
        <w:t xml:space="preserve">  </w:t>
      </w:r>
    </w:p>
    <w:p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af6"/>
                <w:rFonts w:ascii="GHEA Grapalat" w:hAnsi="GHEA Grapalat"/>
                <w:b/>
                <w:sz w:val="20"/>
                <w:szCs w:val="20"/>
              </w:rPr>
              <w:footnoteReference w:customMarkFollows="1" w:id="15"/>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 xml:space="preserve">наименование участника (должность, имя, фамилия </w:t>
      </w:r>
      <w:proofErr w:type="gramStart"/>
      <w:r w:rsidRPr="00567D3B">
        <w:rPr>
          <w:rFonts w:ascii="GHEA Grapalat" w:hAnsi="GHEA Grapalat"/>
          <w:sz w:val="16"/>
        </w:rPr>
        <w:t>руководителя</w:t>
      </w:r>
      <w:r w:rsidR="00335DAA" w:rsidRPr="00335DAA">
        <w:rPr>
          <w:rFonts w:ascii="GHEA Grapalat" w:hAnsi="GHEA Grapalat"/>
          <w:sz w:val="16"/>
        </w:rPr>
        <w:t>)</w:t>
      </w:r>
      <w:r w:rsidRPr="00567D3B">
        <w:rPr>
          <w:rFonts w:ascii="GHEA Grapalat" w:hAnsi="GHEA Grapalat"/>
          <w:sz w:val="16"/>
        </w:rPr>
        <w:tab/>
      </w:r>
      <w:proofErr w:type="gramEnd"/>
      <w:r w:rsidRPr="00567D3B">
        <w:rPr>
          <w:rFonts w:ascii="GHEA Grapalat" w:hAnsi="GHEA Grapalat"/>
          <w:sz w:val="16"/>
        </w:rPr>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1005B0" w:rsidRPr="00B138F3" w:rsidRDefault="00B217BB" w:rsidP="00E97182">
      <w:pPr>
        <w:rPr>
          <w:rFonts w:ascii="GHEA Grapalat" w:hAnsi="GHEA Grapalat"/>
          <w:b/>
        </w:rPr>
      </w:pPr>
      <w:r>
        <w:rPr>
          <w:rFonts w:ascii="GHEA Grapalat" w:hAnsi="GHEA Grapalat"/>
          <w:b/>
        </w:rPr>
        <w:br w:type="page"/>
      </w:r>
    </w:p>
    <w:p w:rsidR="001005B0" w:rsidRPr="00B138F3" w:rsidRDefault="001005B0" w:rsidP="00B46D58">
      <w:pPr>
        <w:widowControl w:val="0"/>
        <w:spacing w:after="160"/>
        <w:ind w:left="567" w:right="565"/>
        <w:jc w:val="center"/>
        <w:rPr>
          <w:rFonts w:ascii="GHEA Grapalat" w:hAnsi="GHEA Grapalat"/>
          <w:b/>
        </w:rPr>
      </w:pPr>
    </w:p>
    <w:p w:rsidR="003D2FE2" w:rsidRPr="00DE2AE3" w:rsidRDefault="00E97182" w:rsidP="00E97182">
      <w:pPr>
        <w:widowControl w:val="0"/>
        <w:spacing w:after="160"/>
        <w:jc w:val="center"/>
        <w:rPr>
          <w:rFonts w:ascii="GHEA Grapalat" w:hAnsi="GHEA Grapalat" w:cs="GHEA Grapalat"/>
          <w:i/>
          <w:sz w:val="22"/>
          <w:szCs w:val="22"/>
        </w:rPr>
      </w:pPr>
      <w:r w:rsidRPr="00F77044">
        <w:rPr>
          <w:rFonts w:ascii="GHEA Grapalat" w:hAnsi="GHEA Grapalat"/>
          <w:i/>
          <w:sz w:val="22"/>
          <w:szCs w:val="22"/>
        </w:rPr>
        <w:t xml:space="preserve">                                                                                       </w:t>
      </w:r>
      <w:r w:rsidR="003D2FE2" w:rsidRPr="00B138F3">
        <w:rPr>
          <w:rFonts w:ascii="GHEA Grapalat" w:hAnsi="GHEA Grapalat"/>
          <w:i/>
          <w:sz w:val="22"/>
          <w:szCs w:val="22"/>
        </w:rPr>
        <w:t>Приложение № 4.</w:t>
      </w:r>
      <w:r w:rsidR="00A13428" w:rsidRPr="00DE2AE3">
        <w:rPr>
          <w:rFonts w:ascii="GHEA Grapalat" w:hAnsi="GHEA Grapalat"/>
          <w:i/>
          <w:sz w:val="22"/>
          <w:szCs w:val="22"/>
        </w:rPr>
        <w:t>2</w:t>
      </w:r>
    </w:p>
    <w:p w:rsidR="003D2FE2" w:rsidRPr="00B138F3" w:rsidRDefault="003D2FE2" w:rsidP="003D2FE2">
      <w:pPr>
        <w:widowControl w:val="0"/>
        <w:spacing w:after="160"/>
        <w:jc w:val="right"/>
        <w:rPr>
          <w:rFonts w:ascii="GHEA Grapalat" w:hAnsi="GHEA Grapalat" w:cs="GHEA Grapalat"/>
          <w:i/>
          <w:sz w:val="22"/>
          <w:szCs w:val="22"/>
        </w:rPr>
      </w:pPr>
      <w:r w:rsidRPr="00B138F3">
        <w:rPr>
          <w:rFonts w:ascii="GHEA Grapalat" w:hAnsi="GHEA Grapalat"/>
          <w:i/>
          <w:sz w:val="22"/>
          <w:szCs w:val="22"/>
        </w:rPr>
        <w:t>к Приглашению на открытый конкурс</w:t>
      </w:r>
      <w:r w:rsidRPr="00B138F3">
        <w:rPr>
          <w:rFonts w:ascii="GHEA Grapalat" w:hAnsi="GHEA Grapalat" w:cs="GHEA Grapalat"/>
          <w:i/>
          <w:sz w:val="22"/>
          <w:szCs w:val="22"/>
        </w:rPr>
        <w:br/>
      </w:r>
      <w:r w:rsidRPr="00B138F3">
        <w:rPr>
          <w:rFonts w:ascii="GHEA Grapalat" w:hAnsi="GHEA Grapalat"/>
          <w:i/>
          <w:sz w:val="22"/>
          <w:szCs w:val="22"/>
        </w:rPr>
        <w:t xml:space="preserve">под кодом </w:t>
      </w:r>
      <w:r w:rsidR="00B52674">
        <w:rPr>
          <w:rFonts w:ascii="GHEA Grapalat" w:hAnsi="GHEA Grapalat"/>
          <w:i/>
        </w:rPr>
        <w:t>V2M-GHAPDZB-26/01</w:t>
      </w:r>
      <w:r w:rsidR="000A0EB5" w:rsidRPr="00D5726C">
        <w:rPr>
          <w:rFonts w:ascii="GHEA Grapalat" w:hAnsi="GHEA Grapalat"/>
          <w:i/>
        </w:rPr>
        <w:t xml:space="preserve">  </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398"/>
      </w:tblGrid>
      <w:tr w:rsidR="00B932B8" w:rsidRPr="00B138F3" w:rsidTr="00B932B8">
        <w:tc>
          <w:tcPr>
            <w:tcW w:w="4786" w:type="dxa"/>
          </w:tcPr>
          <w:p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af6"/>
                <w:rFonts w:ascii="GHEA Grapalat" w:hAnsi="GHEA Grapalat"/>
                <w:sz w:val="22"/>
                <w:szCs w:val="22"/>
              </w:rPr>
              <w:footnoteReference w:customMarkFollows="1" w:id="16"/>
              <w:t>**</w:t>
            </w:r>
          </w:p>
        </w:tc>
      </w:tr>
    </w:tbl>
    <w:p w:rsidR="003D2FE2" w:rsidRPr="00B138F3" w:rsidRDefault="003D2FE2" w:rsidP="003D2FE2">
      <w:pPr>
        <w:widowControl w:val="0"/>
        <w:spacing w:after="160"/>
        <w:rPr>
          <w:rFonts w:ascii="GHEA Grapalat" w:hAnsi="GHEA Grapalat" w:cs="GHEA Grapalat"/>
          <w:b/>
          <w:sz w:val="22"/>
          <w:szCs w:val="22"/>
        </w:rPr>
      </w:pPr>
    </w:p>
    <w:p w:rsidR="003D2FE2" w:rsidRPr="00B138F3" w:rsidRDefault="003D2FE2" w:rsidP="003D2FE2">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3D2FE2">
      <w:pPr>
        <w:widowControl w:val="0"/>
        <w:spacing w:after="160"/>
        <w:ind w:left="1843"/>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3D2FE2">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3D2FE2">
      <w:pPr>
        <w:widowControl w:val="0"/>
        <w:spacing w:after="160"/>
        <w:ind w:firstLine="709"/>
        <w:jc w:val="both"/>
        <w:rPr>
          <w:rFonts w:ascii="GHEA Grapalat" w:hAnsi="GHEA Grapalat" w:cs="GHEA Grapalat"/>
          <w:sz w:val="22"/>
          <w:szCs w:val="22"/>
        </w:rPr>
      </w:pP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3D2FE2" w:rsidRPr="00B138F3" w:rsidRDefault="003D2FE2" w:rsidP="003D2FE2">
      <w:pPr>
        <w:widowControl w:val="0"/>
        <w:tabs>
          <w:tab w:val="left" w:pos="567"/>
        </w:tabs>
        <w:jc w:val="both"/>
        <w:rPr>
          <w:rFonts w:ascii="GHEA Grapalat" w:hAnsi="GHEA Grapalat" w:cs="GHEA Grapalat"/>
          <w:spacing w:val="-6"/>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t xml:space="preserve">Компания участвует в организованной ___________________ *(далее — Заказчик) </w:t>
      </w:r>
    </w:p>
    <w:p w:rsidR="003D2FE2" w:rsidRPr="00B138F3" w:rsidRDefault="003D2FE2" w:rsidP="003D2FE2">
      <w:pPr>
        <w:widowControl w:val="0"/>
        <w:tabs>
          <w:tab w:val="left" w:pos="284"/>
        </w:tabs>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наименование заказчика</w:t>
      </w:r>
    </w:p>
    <w:p w:rsidR="003D2FE2" w:rsidRPr="00B138F3" w:rsidRDefault="003D2FE2" w:rsidP="003D2FE2">
      <w:pPr>
        <w:widowControl w:val="0"/>
        <w:jc w:val="both"/>
        <w:rPr>
          <w:rFonts w:ascii="GHEA Grapalat" w:hAnsi="GHEA Grapalat" w:cs="GHEA Grapalat"/>
          <w:sz w:val="22"/>
          <w:szCs w:val="22"/>
        </w:rPr>
      </w:pPr>
      <w:r w:rsidRPr="00B138F3">
        <w:rPr>
          <w:rFonts w:ascii="GHEA Grapalat" w:hAnsi="GHEA Grapalat"/>
          <w:sz w:val="22"/>
          <w:szCs w:val="22"/>
        </w:rPr>
        <w:t>процедуре закупок под кодом ____________________________________________ *.</w:t>
      </w:r>
    </w:p>
    <w:p w:rsidR="003D2FE2" w:rsidRPr="00B138F3" w:rsidRDefault="003D2FE2" w:rsidP="003D2FE2">
      <w:pPr>
        <w:widowControl w:val="0"/>
        <w:spacing w:after="160"/>
        <w:ind w:left="5245"/>
        <w:jc w:val="both"/>
        <w:rPr>
          <w:rFonts w:ascii="GHEA Grapalat" w:hAnsi="GHEA Grapalat" w:cs="GHEA Grapalat"/>
          <w:sz w:val="22"/>
          <w:szCs w:val="22"/>
        </w:rPr>
      </w:pPr>
      <w:r w:rsidRPr="00B138F3">
        <w:rPr>
          <w:rFonts w:ascii="GHEA Grapalat" w:hAnsi="GHEA Grapalat"/>
          <w:sz w:val="22"/>
          <w:szCs w:val="22"/>
          <w:vertAlign w:val="superscript"/>
        </w:rPr>
        <w:t>код процедуры</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r w:rsidRPr="00B138F3">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B138F3">
        <w:rPr>
          <w:rFonts w:ascii="GHEA Grapalat" w:hAnsi="GHEA Grapalat" w:cs="GHEA Grapalat"/>
          <w:sz w:val="22"/>
          <w:szCs w:val="22"/>
          <w:lang w:val="en-US"/>
        </w:rPr>
        <w:t>K</w:t>
      </w:r>
      <w:r w:rsidRPr="00B138F3">
        <w:rPr>
          <w:rFonts w:ascii="GHEA Grapalat" w:hAnsi="GHEA Grapalat" w:cs="GHEA Grapalat"/>
          <w:sz w:val="22"/>
          <w:szCs w:val="22"/>
        </w:rPr>
        <w:t xml:space="preserve">омпания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безотзывно соглашается, что: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а)</w:t>
      </w:r>
      <w:r w:rsidRPr="00B138F3">
        <w:rPr>
          <w:rFonts w:ascii="GHEA Grapalat" w:hAnsi="GHEA Grapalat"/>
          <w:sz w:val="22"/>
          <w:szCs w:val="22"/>
        </w:rPr>
        <w:tab/>
      </w:r>
      <w:proofErr w:type="gramEnd"/>
      <w:r w:rsidRPr="00B138F3">
        <w:rPr>
          <w:rFonts w:ascii="GHEA Grapalat" w:hAnsi="GHEA Grapalat"/>
          <w:sz w:val="22"/>
          <w:szCs w:val="22"/>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б)</w:t>
      </w:r>
      <w:r w:rsidRPr="00B138F3">
        <w:rPr>
          <w:rFonts w:ascii="GHEA Grapalat" w:hAnsi="GHEA Grapalat"/>
          <w:sz w:val="22"/>
          <w:szCs w:val="22"/>
        </w:rPr>
        <w:tab/>
      </w:r>
      <w:proofErr w:type="gramEnd"/>
      <w:r w:rsidRPr="00B138F3">
        <w:rPr>
          <w:rFonts w:ascii="GHEA Grapalat" w:hAnsi="GHEA Grapalat"/>
          <w:sz w:val="22"/>
          <w:szCs w:val="22"/>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в)</w:t>
      </w:r>
      <w:r w:rsidRPr="00B138F3">
        <w:rPr>
          <w:rFonts w:ascii="GHEA Grapalat" w:hAnsi="GHEA Grapalat"/>
          <w:sz w:val="22"/>
          <w:szCs w:val="22"/>
        </w:rPr>
        <w:tab/>
      </w:r>
      <w:proofErr w:type="gramEnd"/>
      <w:r w:rsidRPr="00B138F3">
        <w:rPr>
          <w:rFonts w:ascii="GHEA Grapalat" w:hAnsi="GHEA Grapalat"/>
          <w:sz w:val="22"/>
          <w:szCs w:val="22"/>
        </w:rPr>
        <w:t>Компания не может письменно или иным способом дать распоряжение Банку-</w:t>
      </w:r>
      <w:r w:rsidRPr="00B138F3">
        <w:rPr>
          <w:rFonts w:ascii="GHEA Grapalat" w:hAnsi="GHEA Grapalat"/>
          <w:sz w:val="22"/>
          <w:szCs w:val="22"/>
        </w:rPr>
        <w:lastRenderedPageBreak/>
        <w:t>плательщику об отзыве своего акцепта, проставленного под Требованием.</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г)</w:t>
      </w:r>
      <w:r w:rsidRPr="00B138F3">
        <w:rPr>
          <w:rFonts w:ascii="GHEA Grapalat" w:hAnsi="GHEA Grapalat"/>
          <w:sz w:val="22"/>
          <w:szCs w:val="22"/>
        </w:rPr>
        <w:tab/>
      </w:r>
      <w:proofErr w:type="gramEnd"/>
      <w:r w:rsidRPr="00B138F3">
        <w:rPr>
          <w:rFonts w:ascii="GHEA Grapalat" w:hAnsi="GHEA Grapalat"/>
          <w:sz w:val="22"/>
          <w:szCs w:val="22"/>
        </w:rPr>
        <w:t>Компания подтверждает, что акцептовала Требование в полном размере суммы неустойки.</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proofErr w:type="gramStart"/>
      <w:r w:rsidRPr="00B138F3">
        <w:rPr>
          <w:rFonts w:ascii="GHEA Grapalat" w:hAnsi="GHEA Grapalat"/>
          <w:sz w:val="22"/>
          <w:szCs w:val="22"/>
        </w:rPr>
        <w:t>д)</w:t>
      </w:r>
      <w:r w:rsidRPr="00B138F3">
        <w:rPr>
          <w:rFonts w:ascii="GHEA Grapalat" w:hAnsi="GHEA Grapalat"/>
          <w:sz w:val="22"/>
          <w:szCs w:val="22"/>
        </w:rPr>
        <w:tab/>
      </w:r>
      <w:proofErr w:type="gramEnd"/>
      <w:r w:rsidRPr="00B138F3">
        <w:rPr>
          <w:rFonts w:ascii="GHEA Grapalat" w:hAnsi="GHEA Grapalat"/>
          <w:sz w:val="22"/>
          <w:szCs w:val="22"/>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D2FE2" w:rsidRPr="00B138F3" w:rsidRDefault="003D2FE2" w:rsidP="003D2FE2">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lastRenderedPageBreak/>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3D2FE2">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3D2FE2">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3D2FE2">
      <w:pPr>
        <w:widowControl w:val="0"/>
        <w:spacing w:after="160"/>
        <w:jc w:val="right"/>
        <w:rPr>
          <w:rFonts w:ascii="GHEA Grapalat" w:hAnsi="GHEA Grapalat"/>
          <w:sz w:val="22"/>
          <w:szCs w:val="22"/>
        </w:rPr>
      </w:pPr>
    </w:p>
    <w:p w:rsidR="003D2FE2" w:rsidRPr="00B138F3" w:rsidRDefault="003D2FE2" w:rsidP="003D2FE2">
      <w:pPr>
        <w:widowControl w:val="0"/>
        <w:spacing w:after="160"/>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widowControl w:val="0"/>
        <w:spacing w:after="160"/>
        <w:jc w:val="both"/>
        <w:rPr>
          <w:rFonts w:ascii="GHEA Grapalat" w:hAnsi="GHEA Grapalat"/>
          <w:sz w:val="22"/>
          <w:szCs w:val="22"/>
        </w:rPr>
      </w:pPr>
    </w:p>
    <w:p w:rsidR="003D2FE2" w:rsidRPr="00B138F3" w:rsidRDefault="003D2FE2" w:rsidP="003D2FE2">
      <w:pPr>
        <w:rPr>
          <w:sz w:val="22"/>
          <w:szCs w:val="22"/>
        </w:rPr>
      </w:pPr>
    </w:p>
    <w:p w:rsidR="001005B0" w:rsidRPr="00B138F3" w:rsidRDefault="001005B0" w:rsidP="003D2FE2">
      <w:pPr>
        <w:widowControl w:val="0"/>
        <w:spacing w:after="160"/>
        <w:ind w:left="567" w:right="565"/>
        <w:jc w:val="both"/>
        <w:rPr>
          <w:rFonts w:ascii="GHEA Grapalat" w:hAnsi="GHEA Grapalat"/>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sz w:val="22"/>
          <w:szCs w:val="22"/>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5267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46B99" w:rsidRDefault="00B52674" w:rsidP="00B52674">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 xml:space="preserve">Наименование, или имя, фамилия </w:t>
            </w:r>
            <w:proofErr w:type="gramStart"/>
            <w:r w:rsidRPr="00446B99">
              <w:rPr>
                <w:rFonts w:ascii="GHEA Grapalat" w:hAnsi="GHEA Grapalat"/>
              </w:rPr>
              <w:t>бенефициара</w:t>
            </w:r>
            <w:r w:rsidRPr="00446B99">
              <w:rPr>
                <w:rFonts w:ascii="Sylfaen" w:hAnsi="Sylfaen"/>
              </w:rPr>
              <w:t xml:space="preserve"> </w:t>
            </w:r>
            <w:r w:rsidRPr="00446B99">
              <w:rPr>
                <w:rFonts w:ascii="Sylfaen" w:hAnsi="Sylfaen"/>
                <w:lang w:val="hy-AM"/>
              </w:rPr>
              <w:t xml:space="preserve"> </w:t>
            </w:r>
            <w:r>
              <w:rPr>
                <w:rFonts w:ascii="Sylfaen" w:hAnsi="Sylfaen"/>
              </w:rPr>
              <w:t>&lt;</w:t>
            </w:r>
            <w:proofErr w:type="gramEnd"/>
            <w:r>
              <w:rPr>
                <w:rFonts w:ascii="Sylfaen" w:hAnsi="Sylfaen"/>
              </w:rPr>
              <w:t>&lt;Веду № 2</w:t>
            </w:r>
            <w:r w:rsidRPr="001F1A3A">
              <w:rPr>
                <w:rFonts w:ascii="Sylfaen" w:hAnsi="Sylfaen"/>
              </w:rPr>
              <w:t xml:space="preserve"> НУХ&gt;&gt;</w:t>
            </w:r>
          </w:p>
        </w:tc>
      </w:tr>
      <w:tr w:rsidR="00B5267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46B99" w:rsidRDefault="00B52674" w:rsidP="00B52674">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p>
        </w:tc>
      </w:tr>
      <w:tr w:rsidR="00B52674"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46B99" w:rsidRDefault="00B52674" w:rsidP="00B52674">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Pr>
                <w:rFonts w:ascii="Sylfaen" w:hAnsi="Sylfaen" w:cs="Arial"/>
                <w:color w:val="2C2D2E"/>
                <w:sz w:val="23"/>
                <w:szCs w:val="23"/>
                <w:shd w:val="clear" w:color="auto" w:fill="FFFFFF"/>
                <w:lang w:val="hy-AM"/>
              </w:rPr>
              <w:t>041</w:t>
            </w:r>
            <w:r>
              <w:rPr>
                <w:rFonts w:ascii="Sylfaen" w:hAnsi="Sylfaen" w:cs="Arial"/>
                <w:color w:val="2C2D2E"/>
                <w:sz w:val="23"/>
                <w:szCs w:val="23"/>
                <w:shd w:val="clear" w:color="auto" w:fill="FFFFFF"/>
                <w:lang w:val="en-US"/>
              </w:rPr>
              <w:t>04775</w:t>
            </w:r>
          </w:p>
        </w:tc>
      </w:tr>
      <w:tr w:rsidR="00B52674"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D0A48" w:rsidRDefault="00B52674" w:rsidP="00B52674">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proofErr w:type="gramStart"/>
            <w:r w:rsidRPr="00446B99">
              <w:rPr>
                <w:rFonts w:ascii="GHEA Grapalat" w:hAnsi="GHEA Grapalat"/>
              </w:rPr>
              <w:t>):</w:t>
            </w:r>
            <w:r w:rsidRPr="00446B99">
              <w:rPr>
                <w:rFonts w:ascii="Sylfaen" w:hAnsi="Sylfaen"/>
                <w:lang w:val="hy-AM"/>
              </w:rPr>
              <w:t xml:space="preserve"> </w:t>
            </w:r>
            <w:r w:rsidRPr="004D0A48">
              <w:t xml:space="preserve"> </w:t>
            </w:r>
            <w:r w:rsidRPr="00FD0E2F">
              <w:rPr>
                <w:b/>
              </w:rPr>
              <w:t xml:space="preserve"> </w:t>
            </w:r>
            <w:proofErr w:type="gramEnd"/>
            <w:r w:rsidRPr="00FD0E2F">
              <w:rPr>
                <w:b/>
              </w:rPr>
              <w:t>А</w:t>
            </w:r>
            <w:r w:rsidRPr="00E94078">
              <w:rPr>
                <w:b/>
              </w:rPr>
              <w:t>кба</w:t>
            </w:r>
            <w:r w:rsidRPr="00B138F3">
              <w:rPr>
                <w:rFonts w:ascii="GHEA Grapalat" w:hAnsi="GHEA Grapalat"/>
              </w:rPr>
              <w:t xml:space="preserve"> </w:t>
            </w:r>
            <w:r w:rsidRPr="00FD0E2F">
              <w:rPr>
                <w:rFonts w:ascii="GHEA Grapalat" w:hAnsi="GHEA Grapalat"/>
                <w:b/>
              </w:rPr>
              <w:t>банк</w:t>
            </w:r>
          </w:p>
        </w:tc>
      </w:tr>
      <w:tr w:rsidR="00B52674"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46B99" w:rsidRDefault="00B52674" w:rsidP="00B52674">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w:t>
            </w:r>
            <w:proofErr w:type="gramStart"/>
            <w:r w:rsidRPr="00446B99">
              <w:rPr>
                <w:rFonts w:ascii="GHEA Grapalat" w:hAnsi="GHEA Grapalat"/>
              </w:rPr>
              <w:t>сч.№</w:t>
            </w:r>
            <w:proofErr w:type="gramEnd"/>
            <w:r w:rsidRPr="00446B99">
              <w:rPr>
                <w:rFonts w:ascii="GHEA Grapalat" w:hAnsi="GHEA Grapalat"/>
              </w:rPr>
              <w:t>)</w:t>
            </w:r>
            <w:r w:rsidRPr="00446B99">
              <w:rPr>
                <w:rFonts w:ascii="Arial" w:hAnsi="Arial" w:cs="Arial"/>
                <w:color w:val="2C2D2E"/>
                <w:sz w:val="23"/>
                <w:szCs w:val="23"/>
                <w:shd w:val="clear" w:color="auto" w:fill="FFFFFF"/>
              </w:rPr>
              <w:t xml:space="preserve">  </w:t>
            </w:r>
            <w:r>
              <w:rPr>
                <w:rFonts w:ascii="Sylfaen" w:hAnsi="Sylfaen" w:cs="Arial"/>
                <w:color w:val="2C2D2E"/>
                <w:sz w:val="23"/>
                <w:szCs w:val="23"/>
                <w:shd w:val="clear" w:color="auto" w:fill="FFFFFF"/>
                <w:lang w:val="hy-AM"/>
              </w:rPr>
              <w:t>220</w:t>
            </w:r>
            <w:r>
              <w:rPr>
                <w:rFonts w:ascii="Sylfaen" w:hAnsi="Sylfaen" w:cs="Arial"/>
                <w:color w:val="2C2D2E"/>
                <w:sz w:val="23"/>
                <w:szCs w:val="23"/>
                <w:shd w:val="clear" w:color="auto" w:fill="FFFFFF"/>
                <w:lang w:val="en-US"/>
              </w:rPr>
              <w:t>123350039000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391852">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w:t>
            </w:r>
            <w:r w:rsidRPr="003A5C2A">
              <w:rPr>
                <w:rFonts w:ascii="GHEA Grapalat" w:hAnsi="GHEA Grapalat"/>
              </w:rPr>
              <w:t xml:space="preserve">для обеспечения </w:t>
            </w:r>
            <w:r w:rsidR="00391852" w:rsidRPr="003A5C2A">
              <w:rPr>
                <w:rFonts w:ascii="GHEA Grapalat" w:hAnsi="GHEA Grapalat"/>
              </w:rPr>
              <w:t>квалификации</w:t>
            </w:r>
            <w:r w:rsidRPr="003A5C2A">
              <w:rPr>
                <w:rFonts w:ascii="GHEA Grapalat" w:hAnsi="GHEA Grapalat"/>
              </w:rPr>
              <w:t>)</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DB7787" w:rsidRDefault="00C3421C" w:rsidP="00040F6C">
            <w:pPr>
              <w:widowControl w:val="0"/>
              <w:spacing w:after="120"/>
              <w:jc w:val="center"/>
              <w:rPr>
                <w:rFonts w:ascii="GHEA Grapalat" w:hAnsi="GHEA Grapalat"/>
                <w:sz w:val="18"/>
                <w:szCs w:val="18"/>
              </w:rPr>
            </w:pPr>
            <w:r w:rsidRPr="00DB7787">
              <w:rPr>
                <w:rFonts w:ascii="GHEA Grapalat" w:hAnsi="GHEA Grapalat"/>
                <w:sz w:val="18"/>
                <w:szCs w:val="18"/>
              </w:rPr>
              <w:t xml:space="preserve">В обязательном порядке заполняются слова "для обеспечения </w:t>
            </w:r>
            <w:r w:rsidR="00040F6C" w:rsidRPr="00DB7787">
              <w:rPr>
                <w:rFonts w:ascii="GHEA Grapalat" w:hAnsi="GHEA Grapalat"/>
                <w:sz w:val="18"/>
                <w:szCs w:val="18"/>
              </w:rPr>
              <w:t>квалификации</w:t>
            </w:r>
            <w:r w:rsidRPr="00DB7787">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lastRenderedPageBreak/>
        <w:t>Приложение № 5.1</w:t>
      </w:r>
    </w:p>
    <w:p w:rsidR="000A214C" w:rsidRPr="00B138F3" w:rsidRDefault="000A214C" w:rsidP="000A214C">
      <w:pPr>
        <w:widowControl w:val="0"/>
        <w:spacing w:after="160"/>
        <w:jc w:val="right"/>
        <w:rPr>
          <w:rFonts w:ascii="GHEA Grapalat" w:hAnsi="GHEA Grapalat" w:cs="GHEA Grapalat"/>
          <w:i/>
        </w:rPr>
      </w:pPr>
      <w:r w:rsidRPr="00B138F3">
        <w:rPr>
          <w:rFonts w:ascii="GHEA Grapalat" w:hAnsi="GHEA Grapalat"/>
          <w:i/>
        </w:rPr>
        <w:t xml:space="preserve">к Приглашению на </w:t>
      </w:r>
      <w:r w:rsidR="008B1233" w:rsidRPr="00B138F3">
        <w:rPr>
          <w:rFonts w:ascii="GHEA Grapalat" w:hAnsi="GHEA Grapalat"/>
          <w:i/>
        </w:rPr>
        <w:t>открытый конкурс</w:t>
      </w:r>
      <w:r w:rsidRPr="00B138F3">
        <w:rPr>
          <w:rFonts w:ascii="GHEA Grapalat" w:hAnsi="GHEA Grapalat"/>
          <w:i/>
        </w:rPr>
        <w:br/>
        <w:t xml:space="preserve">под кодом </w:t>
      </w:r>
      <w:r w:rsidR="00B52674">
        <w:rPr>
          <w:rFonts w:ascii="GHEA Grapalat" w:hAnsi="GHEA Grapalat"/>
          <w:i/>
        </w:rPr>
        <w:t>V2M-GHAPDZB-26/01</w:t>
      </w:r>
      <w:r w:rsidR="00D5726C" w:rsidRPr="00D5726C">
        <w:rPr>
          <w:rFonts w:ascii="GHEA Grapalat" w:hAnsi="GHEA Grapalat"/>
          <w:i/>
        </w:rPr>
        <w:t xml:space="preserve">  </w:t>
      </w:r>
    </w:p>
    <w:p w:rsidR="00AF4211" w:rsidRPr="00B138F3" w:rsidRDefault="00AF4211"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(обеспечение договора)</w:t>
      </w: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3"/>
        <w:gridCol w:w="4397"/>
      </w:tblGrid>
      <w:tr w:rsidR="00FF3DE9" w:rsidRPr="00B138F3" w:rsidTr="00DE2AE3">
        <w:tc>
          <w:tcPr>
            <w:tcW w:w="4786" w:type="dxa"/>
          </w:tcPr>
          <w:p w:rsidR="000A214C" w:rsidRPr="00B138F3" w:rsidRDefault="000A214C" w:rsidP="00DE2AE3">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DE2AE3">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af6"/>
                <w:rFonts w:ascii="GHEA Grapalat" w:hAnsi="GHEA Grapalat"/>
              </w:rPr>
              <w:footnoteReference w:customMarkFollows="1" w:id="17"/>
              <w:t>**</w:t>
            </w:r>
          </w:p>
        </w:tc>
      </w:tr>
    </w:tbl>
    <w:p w:rsidR="000A214C" w:rsidRPr="00B138F3" w:rsidRDefault="000A214C" w:rsidP="000A214C">
      <w:pPr>
        <w:widowControl w:val="0"/>
        <w:spacing w:after="160"/>
        <w:rPr>
          <w:rFonts w:ascii="GHEA Grapalat" w:hAnsi="GHEA Grapalat" w:cs="GHEA Grapalat"/>
          <w:b/>
        </w:rPr>
      </w:pPr>
    </w:p>
    <w:p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0A214C">
      <w:pPr>
        <w:widowControl w:val="0"/>
        <w:spacing w:after="160"/>
        <w:ind w:left="1843"/>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0A214C">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0A214C">
      <w:pPr>
        <w:widowControl w:val="0"/>
        <w:spacing w:after="160"/>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1. Предмет соглашения</w:t>
      </w:r>
    </w:p>
    <w:p w:rsidR="000A214C" w:rsidRPr="00B138F3" w:rsidRDefault="000A214C" w:rsidP="000A214C">
      <w:pPr>
        <w:widowControl w:val="0"/>
        <w:tabs>
          <w:tab w:val="left" w:pos="567"/>
        </w:tabs>
        <w:jc w:val="both"/>
        <w:rPr>
          <w:rFonts w:ascii="GHEA Grapalat" w:hAnsi="GHEA Grapalat" w:cs="GHEA Grapalat"/>
          <w:spacing w:val="-6"/>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t xml:space="preserve">Компания участвует в организованной ___________________ *(далее — Заказчик) </w:t>
      </w:r>
    </w:p>
    <w:p w:rsidR="000A214C" w:rsidRPr="00B138F3" w:rsidRDefault="000A214C" w:rsidP="000A214C">
      <w:pPr>
        <w:widowControl w:val="0"/>
        <w:tabs>
          <w:tab w:val="left" w:pos="284"/>
        </w:tabs>
        <w:spacing w:after="160"/>
        <w:ind w:left="5245"/>
        <w:jc w:val="both"/>
        <w:rPr>
          <w:rFonts w:ascii="GHEA Grapalat" w:hAnsi="GHEA Grapalat" w:cs="GHEA Grapalat"/>
        </w:rPr>
      </w:pPr>
      <w:r w:rsidRPr="00B138F3">
        <w:rPr>
          <w:rFonts w:ascii="GHEA Grapalat" w:hAnsi="GHEA Grapalat"/>
          <w:vertAlign w:val="superscript"/>
        </w:rPr>
        <w:t>наименование заказчика</w:t>
      </w:r>
    </w:p>
    <w:p w:rsidR="000A214C" w:rsidRPr="00B138F3" w:rsidRDefault="000A214C" w:rsidP="000A214C">
      <w:pPr>
        <w:widowControl w:val="0"/>
        <w:jc w:val="both"/>
        <w:rPr>
          <w:rFonts w:ascii="GHEA Grapalat" w:hAnsi="GHEA Grapalat" w:cs="GHEA Grapalat"/>
        </w:rPr>
      </w:pPr>
      <w:r w:rsidRPr="00B138F3">
        <w:rPr>
          <w:rFonts w:ascii="GHEA Grapalat" w:hAnsi="GHEA Grapalat"/>
        </w:rPr>
        <w:t>процедуре закупок под кодом ____________________________________________ *.</w:t>
      </w:r>
    </w:p>
    <w:p w:rsidR="000A214C" w:rsidRPr="00B138F3" w:rsidRDefault="000A214C" w:rsidP="000A214C">
      <w:pPr>
        <w:widowControl w:val="0"/>
        <w:spacing w:after="160"/>
        <w:ind w:left="5245"/>
        <w:jc w:val="both"/>
        <w:rPr>
          <w:rFonts w:ascii="GHEA Grapalat" w:hAnsi="GHEA Grapalat" w:cs="GHEA Grapalat"/>
        </w:rPr>
      </w:pPr>
      <w:r w:rsidRPr="00B138F3">
        <w:rPr>
          <w:rFonts w:ascii="GHEA Grapalat" w:hAnsi="GHEA Grapalat"/>
          <w:vertAlign w:val="superscript"/>
        </w:rPr>
        <w:t>код процедуры</w:t>
      </w:r>
    </w:p>
    <w:p w:rsidR="000A214C" w:rsidRPr="00B138F3" w:rsidRDefault="000A214C" w:rsidP="000A214C">
      <w:pPr>
        <w:rPr>
          <w:rFonts w:ascii="GHEA Grapalat" w:hAnsi="GHEA Grapalat"/>
        </w:rPr>
      </w:pPr>
      <w:r w:rsidRPr="00B138F3">
        <w:rPr>
          <w:rFonts w:ascii="GHEA Grapalat" w:hAnsi="GHEA Grapalat"/>
        </w:rPr>
        <w:br w:type="page"/>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lastRenderedPageBreak/>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безотзывно соглашается, что: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а)</w:t>
      </w:r>
      <w:r w:rsidRPr="00B138F3">
        <w:rPr>
          <w:rFonts w:ascii="GHEA Grapalat" w:hAnsi="GHEA Grapalat"/>
        </w:rPr>
        <w:tab/>
      </w:r>
      <w:proofErr w:type="gramEnd"/>
      <w:r w:rsidRPr="00B138F3">
        <w:rPr>
          <w:rFonts w:ascii="GHEA Grapalat" w:hAnsi="GHEA Grapalat"/>
        </w:rPr>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б)</w:t>
      </w:r>
      <w:r w:rsidRPr="00B138F3">
        <w:rPr>
          <w:rFonts w:ascii="GHEA Grapalat" w:hAnsi="GHEA Grapalat"/>
        </w:rPr>
        <w:tab/>
      </w:r>
      <w:proofErr w:type="gramEnd"/>
      <w:r w:rsidRPr="00B138F3">
        <w:rPr>
          <w:rFonts w:ascii="GHEA Grapalat" w:hAnsi="GHEA Grapalat"/>
        </w:rPr>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в)</w:t>
      </w:r>
      <w:r w:rsidRPr="00B138F3">
        <w:rPr>
          <w:rFonts w:ascii="GHEA Grapalat" w:hAnsi="GHEA Grapalat"/>
        </w:rPr>
        <w:tab/>
      </w:r>
      <w:proofErr w:type="gramEnd"/>
      <w:r w:rsidRPr="00B138F3">
        <w:rPr>
          <w:rFonts w:ascii="GHEA Grapalat" w:hAnsi="GHEA Grapalat"/>
        </w:rPr>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г)</w:t>
      </w:r>
      <w:r w:rsidRPr="00B138F3">
        <w:rPr>
          <w:rFonts w:ascii="GHEA Grapalat" w:hAnsi="GHEA Grapalat"/>
        </w:rPr>
        <w:tab/>
      </w:r>
      <w:proofErr w:type="gramEnd"/>
      <w:r w:rsidRPr="00B138F3">
        <w:rPr>
          <w:rFonts w:ascii="GHEA Grapalat" w:hAnsi="GHEA Grapalat"/>
        </w:rPr>
        <w:t>Компания подтверждает, что акцептовала Требование в полном размере суммы неустойки.</w:t>
      </w:r>
    </w:p>
    <w:p w:rsidR="000A214C" w:rsidRPr="00B138F3" w:rsidRDefault="000A214C" w:rsidP="000A214C">
      <w:pPr>
        <w:widowControl w:val="0"/>
        <w:tabs>
          <w:tab w:val="left" w:pos="1134"/>
        </w:tabs>
        <w:spacing w:after="160"/>
        <w:ind w:firstLine="567"/>
        <w:jc w:val="both"/>
        <w:rPr>
          <w:rFonts w:ascii="GHEA Grapalat" w:hAnsi="GHEA Grapalat" w:cs="GHEA Grapalat"/>
        </w:rPr>
      </w:pPr>
      <w:proofErr w:type="gramStart"/>
      <w:r w:rsidRPr="00B138F3">
        <w:rPr>
          <w:rFonts w:ascii="GHEA Grapalat" w:hAnsi="GHEA Grapalat"/>
        </w:rPr>
        <w:t>д)</w:t>
      </w:r>
      <w:r w:rsidRPr="00B138F3">
        <w:rPr>
          <w:rFonts w:ascii="GHEA Grapalat" w:hAnsi="GHEA Grapalat"/>
        </w:rPr>
        <w:tab/>
      </w:r>
      <w:proofErr w:type="gramEnd"/>
      <w:r w:rsidRPr="00B138F3">
        <w:rPr>
          <w:rFonts w:ascii="GHEA Grapalat" w:hAnsi="GHEA Grapalat"/>
        </w:rPr>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2921">
        <w:rPr>
          <w:rFonts w:ascii="GHEA Grapalat" w:hAnsi="GHEA Grapalat"/>
        </w:rPr>
        <w:t>4</w:t>
      </w:r>
      <w:r w:rsidRPr="00B138F3">
        <w:rPr>
          <w:rFonts w:ascii="GHEA Grapalat" w:hAnsi="GHEA Grapalat"/>
        </w:rPr>
        <w:t>.</w:t>
      </w:r>
      <w:r w:rsidRPr="00B138F3">
        <w:rPr>
          <w:rFonts w:ascii="GHEA Grapalat" w:hAnsi="GHEA Grapalat"/>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B138F3">
        <w:rPr>
          <w:rFonts w:ascii="Courier New" w:hAnsi="Courier New" w:cs="Courier New"/>
          <w:lang w:val="en-US"/>
        </w:rPr>
        <w:t> </w:t>
      </w:r>
      <w:r w:rsidRPr="00B138F3">
        <w:rPr>
          <w:rFonts w:ascii="GHEA Grapalat" w:hAnsi="GHEA Grapalat"/>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5</w:t>
      </w:r>
      <w:r w:rsidRPr="00B138F3">
        <w:rPr>
          <w:rFonts w:ascii="GHEA Grapalat" w:hAnsi="GHEA Grapalat"/>
        </w:rPr>
        <w:t>.</w:t>
      </w:r>
      <w:r w:rsidRPr="00B138F3">
        <w:rPr>
          <w:rFonts w:ascii="GHEA Grapalat" w:hAnsi="GHEA Grapalat"/>
        </w:rPr>
        <w:tab/>
        <w:t>Заказчик может представить в Банк-плательщик иные дополнительные документы.</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A76F3">
        <w:rPr>
          <w:rFonts w:ascii="GHEA Grapalat" w:hAnsi="GHEA Grapalat"/>
        </w:rPr>
        <w:t>6</w:t>
      </w:r>
      <w:r w:rsidRPr="00B138F3">
        <w:rPr>
          <w:rFonts w:ascii="GHEA Grapalat" w:hAnsi="GHEA Grapalat"/>
        </w:rPr>
        <w:t>.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7669A4">
        <w:rPr>
          <w:rFonts w:ascii="GHEA Grapalat" w:hAnsi="GHEA Grapalat"/>
        </w:rPr>
        <w:t>7</w:t>
      </w:r>
      <w:r w:rsidRPr="00B138F3">
        <w:rPr>
          <w:rFonts w:ascii="GHEA Grapalat" w:hAnsi="GHEA Grapalat"/>
        </w:rPr>
        <w:t>.</w:t>
      </w:r>
      <w:r w:rsidRPr="00B138F3">
        <w:rPr>
          <w:rFonts w:ascii="GHEA Grapalat" w:hAnsi="GHEA Grapalat"/>
        </w:rPr>
        <w:tab/>
        <w:t xml:space="preserve">В случае если имеющихся на счете Компании средств недостаточно, </w:t>
      </w:r>
      <w:r w:rsidRPr="00B138F3">
        <w:rPr>
          <w:rFonts w:ascii="GHEA Grapalat" w:hAnsi="GHEA Grapalat"/>
        </w:rPr>
        <w:lastRenderedPageBreak/>
        <w:t>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1.</w:t>
      </w:r>
      <w:r w:rsidR="00EF6AA2">
        <w:rPr>
          <w:rFonts w:ascii="GHEA Grapalat" w:hAnsi="GHEA Grapalat"/>
        </w:rPr>
        <w:t>8</w:t>
      </w:r>
      <w:r w:rsidRPr="00B138F3">
        <w:rPr>
          <w:rFonts w:ascii="GHEA Grapalat" w:hAnsi="GHEA Grapalat"/>
        </w:rPr>
        <w:t>.</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0A214C">
      <w:pPr>
        <w:widowControl w:val="0"/>
        <w:spacing w:after="160"/>
        <w:jc w:val="center"/>
        <w:rPr>
          <w:rFonts w:ascii="GHEA Grapalat" w:hAnsi="GHEA Grapalat" w:cs="GHEA Grapalat"/>
          <w:b/>
          <w:bCs/>
        </w:rPr>
      </w:pPr>
      <w:r w:rsidRPr="00B138F3">
        <w:rPr>
          <w:rFonts w:ascii="GHEA Grapalat" w:hAnsi="GHEA Grapalat"/>
          <w:b/>
        </w:rPr>
        <w:t>2. Иные условия</w:t>
      </w:r>
    </w:p>
    <w:p w:rsidR="00FE75E6" w:rsidRPr="00B253E1" w:rsidRDefault="000A214C" w:rsidP="00FE75E6">
      <w:pPr>
        <w:widowControl w:val="0"/>
        <w:tabs>
          <w:tab w:val="left" w:pos="1134"/>
        </w:tabs>
        <w:spacing w:after="160"/>
        <w:ind w:firstLine="567"/>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в Банк-плательщик: </w:t>
      </w:r>
    </w:p>
    <w:p w:rsidR="000A214C" w:rsidRPr="00B138F3"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0A214C">
      <w:pPr>
        <w:widowControl w:val="0"/>
        <w:tabs>
          <w:tab w:val="left" w:pos="1134"/>
        </w:tabs>
        <w:spacing w:after="160"/>
        <w:ind w:firstLine="567"/>
        <w:jc w:val="both"/>
        <w:rPr>
          <w:rFonts w:ascii="GHEA Grapalat" w:hAnsi="GHEA Grapalat" w:cs="GHEA Grapalat"/>
        </w:rPr>
      </w:pPr>
      <w:r w:rsidRPr="00B138F3">
        <w:rPr>
          <w:rFonts w:ascii="GHEA Grapalat" w:hAnsi="GHEA Grapalat"/>
        </w:rPr>
        <w:t>2.2.2.</w:t>
      </w:r>
      <w:r w:rsidRPr="00B138F3">
        <w:rPr>
          <w:rFonts w:ascii="GHEA Grapalat" w:hAnsi="GHEA Grapalat"/>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0A214C" w:rsidRPr="00B138F3" w:rsidRDefault="000A214C" w:rsidP="000A214C">
      <w:pPr>
        <w:widowControl w:val="0"/>
        <w:tabs>
          <w:tab w:val="left" w:pos="1134"/>
        </w:tabs>
        <w:spacing w:after="160"/>
        <w:ind w:firstLine="567"/>
        <w:jc w:val="both"/>
        <w:rPr>
          <w:rFonts w:ascii="GHEA Grapalat" w:hAnsi="GHEA Grapalat"/>
        </w:rPr>
      </w:pPr>
      <w:r w:rsidRPr="00B138F3">
        <w:rPr>
          <w:rFonts w:ascii="GHEA Grapalat" w:hAnsi="GHEA Grapalat"/>
        </w:rPr>
        <w:t>2.3.</w:t>
      </w:r>
      <w:r w:rsidRPr="00B138F3">
        <w:rPr>
          <w:rFonts w:ascii="GHEA Grapalat" w:hAnsi="GHEA Grapalat"/>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0A214C" w:rsidRPr="00B138F3" w:rsidRDefault="000A214C" w:rsidP="000A214C">
      <w:pPr>
        <w:widowControl w:val="0"/>
        <w:spacing w:after="160"/>
        <w:ind w:firstLine="567"/>
        <w:jc w:val="center"/>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0A214C">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0A214C">
      <w:pPr>
        <w:widowControl w:val="0"/>
        <w:jc w:val="both"/>
        <w:rPr>
          <w:rFonts w:ascii="GHEA Grapalat" w:hAnsi="GHEA Grapalat"/>
        </w:rPr>
      </w:pPr>
      <w:r w:rsidRPr="00B138F3">
        <w:rPr>
          <w:rFonts w:ascii="GHEA Grapalat" w:hAnsi="GHEA Grapalat"/>
        </w:rPr>
        <w:t>_______________________________________</w:t>
      </w:r>
    </w:p>
    <w:p w:rsidR="000A214C" w:rsidRPr="00B138F3" w:rsidRDefault="000A214C" w:rsidP="00632AC2">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B5267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46B99" w:rsidRDefault="00B52674" w:rsidP="00B52674">
            <w:pPr>
              <w:widowControl w:val="0"/>
              <w:tabs>
                <w:tab w:val="left" w:pos="855"/>
              </w:tabs>
              <w:spacing w:after="160"/>
              <w:ind w:left="360"/>
              <w:rPr>
                <w:rFonts w:ascii="GHEA Grapalat" w:hAnsi="GHEA Grapalat"/>
                <w:lang w:val="hy-AM"/>
              </w:rPr>
            </w:pPr>
            <w:r w:rsidRPr="00446B99">
              <w:rPr>
                <w:rFonts w:ascii="GHEA Grapalat" w:hAnsi="GHEA Grapalat"/>
              </w:rPr>
              <w:t>9.</w:t>
            </w:r>
            <w:r w:rsidRPr="00446B99">
              <w:rPr>
                <w:rFonts w:ascii="GHEA Grapalat" w:hAnsi="GHEA Grapalat"/>
              </w:rPr>
              <w:tab/>
              <w:t xml:space="preserve">Наименование, или имя, фамилия </w:t>
            </w:r>
            <w:proofErr w:type="gramStart"/>
            <w:r w:rsidRPr="00446B99">
              <w:rPr>
                <w:rFonts w:ascii="GHEA Grapalat" w:hAnsi="GHEA Grapalat"/>
              </w:rPr>
              <w:t>бенефициара</w:t>
            </w:r>
            <w:r w:rsidRPr="00446B99">
              <w:rPr>
                <w:rFonts w:ascii="Sylfaen" w:hAnsi="Sylfaen"/>
              </w:rPr>
              <w:t xml:space="preserve"> </w:t>
            </w:r>
            <w:r w:rsidRPr="00446B99">
              <w:rPr>
                <w:rFonts w:ascii="Sylfaen" w:hAnsi="Sylfaen"/>
                <w:lang w:val="hy-AM"/>
              </w:rPr>
              <w:t xml:space="preserve"> </w:t>
            </w:r>
            <w:r>
              <w:rPr>
                <w:rFonts w:ascii="Sylfaen" w:hAnsi="Sylfaen"/>
              </w:rPr>
              <w:t>&lt;</w:t>
            </w:r>
            <w:proofErr w:type="gramEnd"/>
            <w:r>
              <w:rPr>
                <w:rFonts w:ascii="Sylfaen" w:hAnsi="Sylfaen"/>
              </w:rPr>
              <w:t>&lt;Веду № 2</w:t>
            </w:r>
            <w:r w:rsidRPr="001F1A3A">
              <w:rPr>
                <w:rFonts w:ascii="Sylfaen" w:hAnsi="Sylfaen"/>
              </w:rPr>
              <w:t xml:space="preserve"> НУХ&gt;&gt;</w:t>
            </w:r>
          </w:p>
        </w:tc>
      </w:tr>
      <w:tr w:rsidR="00B52674"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46B99" w:rsidRDefault="00B52674" w:rsidP="00B52674">
            <w:pPr>
              <w:widowControl w:val="0"/>
              <w:tabs>
                <w:tab w:val="left" w:pos="855"/>
              </w:tabs>
              <w:spacing w:after="160"/>
              <w:ind w:left="360"/>
              <w:rPr>
                <w:rFonts w:ascii="GHEA Grapalat" w:hAnsi="GHEA Grapalat"/>
              </w:rPr>
            </w:pPr>
            <w:r w:rsidRPr="00446B99">
              <w:rPr>
                <w:rFonts w:ascii="GHEA Grapalat" w:hAnsi="GHEA Grapalat"/>
              </w:rPr>
              <w:t>10.</w:t>
            </w:r>
            <w:r w:rsidRPr="00446B99">
              <w:rPr>
                <w:rFonts w:ascii="GHEA Grapalat" w:hAnsi="GHEA Grapalat"/>
              </w:rPr>
              <w:tab/>
              <w:t>НЗОУ бенефициара (не заполняется</w:t>
            </w:r>
            <w:r w:rsidR="003773FD">
              <w:rPr>
                <w:rFonts w:ascii="GHEA Grapalat" w:hAnsi="GHEA Grapalat"/>
                <w:lang w:val="en-US"/>
              </w:rPr>
              <w:t>ժ</w:t>
            </w:r>
            <w:r w:rsidRPr="00446B99">
              <w:rPr>
                <w:rFonts w:ascii="GHEA Grapalat" w:hAnsi="GHEA Grapalat"/>
              </w:rPr>
              <w:t>)</w:t>
            </w:r>
          </w:p>
        </w:tc>
      </w:tr>
      <w:tr w:rsidR="00B52674"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46B99" w:rsidRDefault="00B52674" w:rsidP="00B52674">
            <w:pPr>
              <w:widowControl w:val="0"/>
              <w:tabs>
                <w:tab w:val="left" w:pos="855"/>
              </w:tabs>
              <w:spacing w:after="160"/>
              <w:ind w:left="360"/>
              <w:rPr>
                <w:rFonts w:ascii="GHEA Grapalat" w:hAnsi="GHEA Grapalat"/>
                <w:lang w:val="hy-AM"/>
              </w:rPr>
            </w:pPr>
            <w:r w:rsidRPr="00446B99">
              <w:rPr>
                <w:rFonts w:ascii="GHEA Grapalat" w:hAnsi="GHEA Grapalat"/>
              </w:rPr>
              <w:t>11.</w:t>
            </w:r>
            <w:r w:rsidRPr="00446B99">
              <w:rPr>
                <w:rFonts w:ascii="GHEA Grapalat" w:hAnsi="GHEA Grapalat"/>
              </w:rPr>
              <w:tab/>
              <w:t>УНН бенефициара:</w:t>
            </w:r>
            <w:r w:rsidRPr="00446B99">
              <w:rPr>
                <w:rFonts w:ascii="Sylfaen" w:hAnsi="Sylfaen"/>
                <w:lang w:val="hy-AM"/>
              </w:rPr>
              <w:t xml:space="preserve"> </w:t>
            </w:r>
            <w:r>
              <w:rPr>
                <w:rFonts w:ascii="Sylfaen" w:hAnsi="Sylfaen" w:cs="Arial"/>
                <w:color w:val="2C2D2E"/>
                <w:sz w:val="23"/>
                <w:szCs w:val="23"/>
                <w:shd w:val="clear" w:color="auto" w:fill="FFFFFF"/>
                <w:lang w:val="hy-AM"/>
              </w:rPr>
              <w:t>041</w:t>
            </w:r>
            <w:r>
              <w:rPr>
                <w:rFonts w:ascii="Sylfaen" w:hAnsi="Sylfaen" w:cs="Arial"/>
                <w:color w:val="2C2D2E"/>
                <w:sz w:val="23"/>
                <w:szCs w:val="23"/>
                <w:shd w:val="clear" w:color="auto" w:fill="FFFFFF"/>
                <w:lang w:val="en-US"/>
              </w:rPr>
              <w:t>04775</w:t>
            </w:r>
          </w:p>
        </w:tc>
      </w:tr>
      <w:tr w:rsidR="00B52674"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D0A48" w:rsidRDefault="00B52674" w:rsidP="00B52674">
            <w:pPr>
              <w:widowControl w:val="0"/>
              <w:tabs>
                <w:tab w:val="left" w:pos="855"/>
              </w:tabs>
              <w:spacing w:after="160"/>
              <w:ind w:left="360"/>
              <w:rPr>
                <w:rFonts w:ascii="GHEA Grapalat" w:hAnsi="GHEA Grapalat"/>
              </w:rPr>
            </w:pPr>
            <w:r w:rsidRPr="00446B99">
              <w:rPr>
                <w:rFonts w:ascii="GHEA Grapalat" w:hAnsi="GHEA Grapalat"/>
              </w:rPr>
              <w:t>12.</w:t>
            </w:r>
            <w:r w:rsidRPr="00446B99">
              <w:rPr>
                <w:rFonts w:ascii="GHEA Grapalat" w:hAnsi="GHEA Grapalat"/>
              </w:rPr>
              <w:tab/>
              <w:t>Обслуживающая бенефициара Финансовая организация (банк</w:t>
            </w:r>
            <w:proofErr w:type="gramStart"/>
            <w:r w:rsidRPr="00446B99">
              <w:rPr>
                <w:rFonts w:ascii="GHEA Grapalat" w:hAnsi="GHEA Grapalat"/>
              </w:rPr>
              <w:t>):</w:t>
            </w:r>
            <w:r w:rsidRPr="00446B99">
              <w:rPr>
                <w:rFonts w:ascii="Sylfaen" w:hAnsi="Sylfaen"/>
                <w:lang w:val="hy-AM"/>
              </w:rPr>
              <w:t xml:space="preserve"> </w:t>
            </w:r>
            <w:r w:rsidRPr="004D0A48">
              <w:t xml:space="preserve"> </w:t>
            </w:r>
            <w:r w:rsidRPr="00FD0E2F">
              <w:rPr>
                <w:b/>
              </w:rPr>
              <w:t xml:space="preserve"> </w:t>
            </w:r>
            <w:proofErr w:type="gramEnd"/>
            <w:r w:rsidRPr="00FD0E2F">
              <w:rPr>
                <w:b/>
              </w:rPr>
              <w:t>А</w:t>
            </w:r>
            <w:r w:rsidRPr="00E94078">
              <w:rPr>
                <w:b/>
              </w:rPr>
              <w:t>кба</w:t>
            </w:r>
            <w:r w:rsidRPr="00B138F3">
              <w:rPr>
                <w:rFonts w:ascii="GHEA Grapalat" w:hAnsi="GHEA Grapalat"/>
              </w:rPr>
              <w:t xml:space="preserve"> </w:t>
            </w:r>
            <w:r w:rsidRPr="00FD0E2F">
              <w:rPr>
                <w:rFonts w:ascii="GHEA Grapalat" w:hAnsi="GHEA Grapalat"/>
                <w:b/>
              </w:rPr>
              <w:t>банк</w:t>
            </w:r>
          </w:p>
        </w:tc>
      </w:tr>
      <w:tr w:rsidR="00B52674"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52674" w:rsidRPr="00446B99" w:rsidRDefault="00B52674" w:rsidP="00B52674">
            <w:pPr>
              <w:widowControl w:val="0"/>
              <w:tabs>
                <w:tab w:val="left" w:pos="855"/>
              </w:tabs>
              <w:spacing w:after="160"/>
              <w:ind w:left="360"/>
              <w:rPr>
                <w:rFonts w:ascii="GHEA Grapalat" w:hAnsi="GHEA Grapalat"/>
              </w:rPr>
            </w:pPr>
            <w:r w:rsidRPr="00446B99">
              <w:rPr>
                <w:rFonts w:ascii="GHEA Grapalat" w:hAnsi="GHEA Grapalat"/>
              </w:rPr>
              <w:t>13.</w:t>
            </w:r>
            <w:r w:rsidRPr="00446B99">
              <w:rPr>
                <w:rFonts w:ascii="GHEA Grapalat" w:hAnsi="GHEA Grapalat"/>
              </w:rPr>
              <w:tab/>
              <w:t>Номер счета бенефициара (</w:t>
            </w:r>
            <w:proofErr w:type="gramStart"/>
            <w:r w:rsidRPr="00446B99">
              <w:rPr>
                <w:rFonts w:ascii="GHEA Grapalat" w:hAnsi="GHEA Grapalat"/>
              </w:rPr>
              <w:t>сч.№</w:t>
            </w:r>
            <w:proofErr w:type="gramEnd"/>
            <w:r w:rsidRPr="00446B99">
              <w:rPr>
                <w:rFonts w:ascii="GHEA Grapalat" w:hAnsi="GHEA Grapalat"/>
              </w:rPr>
              <w:t>)</w:t>
            </w:r>
            <w:r w:rsidRPr="00446B99">
              <w:rPr>
                <w:rFonts w:ascii="Arial" w:hAnsi="Arial" w:cs="Arial"/>
                <w:color w:val="2C2D2E"/>
                <w:sz w:val="23"/>
                <w:szCs w:val="23"/>
                <w:shd w:val="clear" w:color="auto" w:fill="FFFFFF"/>
              </w:rPr>
              <w:t xml:space="preserve">  </w:t>
            </w:r>
            <w:r>
              <w:rPr>
                <w:rFonts w:ascii="Sylfaen" w:hAnsi="Sylfaen" w:cs="Arial"/>
                <w:color w:val="2C2D2E"/>
                <w:sz w:val="23"/>
                <w:szCs w:val="23"/>
                <w:shd w:val="clear" w:color="auto" w:fill="FFFFFF"/>
                <w:lang w:val="hy-AM"/>
              </w:rPr>
              <w:t>220</w:t>
            </w:r>
            <w:r>
              <w:rPr>
                <w:rFonts w:ascii="Sylfaen" w:hAnsi="Sylfaen" w:cs="Arial"/>
                <w:color w:val="2C2D2E"/>
                <w:sz w:val="23"/>
                <w:szCs w:val="23"/>
                <w:shd w:val="clear" w:color="auto" w:fill="FFFFFF"/>
                <w:lang w:val="en-US"/>
              </w:rPr>
              <w:t>123350039000</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proofErr w:type="gramStart"/>
      <w:r w:rsidRPr="00B138F3">
        <w:rPr>
          <w:rFonts w:ascii="GHEA Grapalat" w:hAnsi="GHEA Grapalat" w:cs="Sylfaen"/>
        </w:rPr>
        <w:t xml:space="preserve">*  </w:t>
      </w:r>
      <w:r w:rsidRPr="00B138F3">
        <w:rPr>
          <w:rFonts w:ascii="GHEA Grapalat" w:hAnsi="GHEA Grapalat"/>
          <w:i/>
          <w:sz w:val="20"/>
          <w:szCs w:val="20"/>
        </w:rPr>
        <w:t>Платежное</w:t>
      </w:r>
      <w:proofErr w:type="gramEnd"/>
      <w:r w:rsidRPr="00B138F3">
        <w:rPr>
          <w:rFonts w:ascii="GHEA Grapalat" w:hAnsi="GHEA Grapalat"/>
          <w:i/>
          <w:sz w:val="20"/>
          <w:szCs w:val="20"/>
        </w:rPr>
        <w:t xml:space="preserve">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плательщик является состоящим на </w:t>
            </w:r>
            <w:r w:rsidRPr="00B138F3">
              <w:rPr>
                <w:rFonts w:ascii="GHEA Grapalat" w:hAnsi="GHEA Grapalat"/>
                <w:sz w:val="18"/>
                <w:szCs w:val="18"/>
              </w:rPr>
              <w:lastRenderedPageBreak/>
              <w:t>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валюта (прописью и </w:t>
            </w:r>
            <w:r w:rsidRPr="00B138F3">
              <w:rPr>
                <w:rFonts w:ascii="GHEA Grapalat" w:hAnsi="GHEA Grapalat"/>
                <w:sz w:val="18"/>
                <w:szCs w:val="18"/>
              </w:rPr>
              <w:lastRenderedPageBreak/>
              <w:t>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w:t>
            </w:r>
            <w:r w:rsidRPr="00B138F3">
              <w:rPr>
                <w:rFonts w:ascii="GHEA Grapalat" w:hAnsi="GHEA Grapalat"/>
                <w:sz w:val="18"/>
                <w:szCs w:val="18"/>
              </w:rPr>
              <w:lastRenderedPageBreak/>
              <w:t>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w:t>
            </w:r>
            <w:r w:rsidRPr="00B138F3">
              <w:rPr>
                <w:rFonts w:ascii="GHEA Grapalat" w:hAnsi="GHEA Grapalat"/>
                <w:sz w:val="18"/>
                <w:szCs w:val="18"/>
              </w:rPr>
              <w:lastRenderedPageBreak/>
              <w:t>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071D1C" w:rsidRPr="00B138F3" w:rsidRDefault="00B2572B"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lastRenderedPageBreak/>
        <w:t xml:space="preserve">Приложение № </w:t>
      </w:r>
      <w:r w:rsidR="004A51CE" w:rsidRPr="00B138F3">
        <w:rPr>
          <w:rFonts w:ascii="GHEA Grapalat" w:hAnsi="GHEA Grapalat"/>
          <w:b/>
          <w:sz w:val="24"/>
          <w:szCs w:val="24"/>
        </w:rPr>
        <w:t>6</w:t>
      </w:r>
    </w:p>
    <w:p w:rsidR="00071D1C" w:rsidRPr="00B138F3" w:rsidRDefault="00071D1C" w:rsidP="00B46D58">
      <w:pPr>
        <w:pStyle w:val="31"/>
        <w:widowControl w:val="0"/>
        <w:spacing w:after="160" w:line="240" w:lineRule="auto"/>
        <w:jc w:val="right"/>
        <w:rPr>
          <w:rFonts w:ascii="GHEA Grapalat" w:hAnsi="GHEA Grapalat" w:cs="Sylfaen"/>
          <w:b/>
          <w:sz w:val="24"/>
          <w:szCs w:val="24"/>
        </w:rPr>
      </w:pPr>
      <w:r w:rsidRPr="00B138F3">
        <w:rPr>
          <w:rFonts w:ascii="GHEA Grapalat" w:hAnsi="GHEA Grapalat"/>
          <w:b/>
          <w:sz w:val="24"/>
          <w:szCs w:val="24"/>
        </w:rPr>
        <w:t>к Приглашению на электронный аукцион</w:t>
      </w:r>
      <w:r w:rsidR="008D352C" w:rsidRPr="00B138F3">
        <w:rPr>
          <w:rFonts w:ascii="GHEA Grapalat" w:hAnsi="GHEA Grapalat" w:cs="Sylfaen"/>
          <w:b/>
          <w:sz w:val="24"/>
          <w:szCs w:val="24"/>
        </w:rPr>
        <w:br/>
      </w:r>
      <w:r w:rsidRPr="00B138F3">
        <w:rPr>
          <w:rFonts w:ascii="GHEA Grapalat" w:hAnsi="GHEA Grapalat"/>
          <w:b/>
          <w:sz w:val="24"/>
          <w:szCs w:val="24"/>
        </w:rPr>
        <w:t xml:space="preserve">под кодом </w:t>
      </w:r>
      <w:r w:rsidR="006132ED" w:rsidRPr="00B138F3">
        <w:rPr>
          <w:rFonts w:ascii="GHEA Grapalat" w:hAnsi="GHEA Grapalat"/>
          <w:b/>
          <w:sz w:val="24"/>
          <w:szCs w:val="24"/>
        </w:rPr>
        <w:t>"</w:t>
      </w:r>
      <w:r w:rsidR="00F77044" w:rsidRPr="00F77044">
        <w:rPr>
          <w:rFonts w:ascii="Sylfaen" w:hAnsi="Sylfaen"/>
          <w:sz w:val="24"/>
          <w:szCs w:val="24"/>
        </w:rPr>
        <w:t xml:space="preserve"> </w:t>
      </w:r>
      <w:r w:rsidR="00B52674">
        <w:rPr>
          <w:rFonts w:ascii="Sylfaen" w:hAnsi="Sylfaen"/>
          <w:sz w:val="24"/>
          <w:szCs w:val="24"/>
        </w:rPr>
        <w:t>V2M-GHAPDZB-26/01</w:t>
      </w:r>
      <w:r w:rsidR="00F77044">
        <w:rPr>
          <w:rFonts w:ascii="Sylfaen" w:hAnsi="Sylfaen"/>
          <w:i/>
          <w:sz w:val="24"/>
          <w:szCs w:val="24"/>
        </w:rPr>
        <w:t xml:space="preserve"> </w:t>
      </w:r>
      <w:r w:rsidR="006132ED" w:rsidRPr="00B138F3">
        <w:rPr>
          <w:rFonts w:ascii="GHEA Grapalat" w:hAnsi="GHEA Grapalat"/>
          <w:b/>
          <w:sz w:val="24"/>
          <w:szCs w:val="24"/>
        </w:rPr>
        <w:t>"</w:t>
      </w:r>
      <w:r w:rsidR="005250C2" w:rsidRPr="00B138F3">
        <w:rPr>
          <w:rStyle w:val="af6"/>
          <w:rFonts w:ascii="GHEA Grapalat" w:hAnsi="GHEA Grapalat"/>
          <w:b/>
          <w:sz w:val="24"/>
          <w:szCs w:val="24"/>
        </w:rPr>
        <w:footnoteReference w:customMarkFollows="1" w:id="18"/>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B138F3" w:rsidRDefault="00071D1C" w:rsidP="00B46D58">
      <w:pPr>
        <w:widowControl w:val="0"/>
        <w:spacing w:after="160"/>
        <w:jc w:val="center"/>
        <w:rPr>
          <w:rFonts w:ascii="GHEA Grapalat" w:hAnsi="GHEA Grapalat" w:cs="Sylfaen"/>
          <w:lang w:val="en-US"/>
        </w:rPr>
      </w:pPr>
    </w:p>
    <w:tbl>
      <w:tblPr>
        <w:tblStyle w:val="a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7"/>
        <w:gridCol w:w="453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B138F3">
              <w:rPr>
                <w:rFonts w:ascii="GHEA Grapalat" w:hAnsi="GHEA Grapalat"/>
                <w:lang w:val="en-US"/>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071D1C" w:rsidRPr="00B138F3" w:rsidRDefault="006B3AE3" w:rsidP="00B46D58">
      <w:pPr>
        <w:widowControl w:val="0"/>
        <w:spacing w:after="160"/>
        <w:jc w:val="both"/>
        <w:rPr>
          <w:rFonts w:ascii="GHEA Grapalat" w:hAnsi="GHEA Grapalat"/>
        </w:rPr>
      </w:pPr>
      <w:r w:rsidRPr="00B138F3">
        <w:rPr>
          <w:rFonts w:ascii="GHEA Grapalat" w:hAnsi="GHEA Grapalat"/>
        </w:rPr>
        <w:t>_____________, в лице _______________________, действующего на основании устава _____________, далее — "Покупатель", с одной стороны, и</w:t>
      </w:r>
      <w:r w:rsidR="00D5443D" w:rsidRPr="00B138F3">
        <w:rPr>
          <w:rFonts w:ascii="GHEA Grapalat" w:hAnsi="GHEA Grapalat"/>
        </w:rPr>
        <w:t xml:space="preserve"> </w:t>
      </w:r>
      <w:r w:rsidRPr="00B138F3">
        <w:rPr>
          <w:rFonts w:ascii="GHEA Grapalat" w:hAnsi="GHEA Grapalat"/>
        </w:rPr>
        <w:t>__________________, в лице директора</w:t>
      </w:r>
      <w:r w:rsidR="00D5443D" w:rsidRPr="00B138F3">
        <w:rPr>
          <w:rFonts w:ascii="GHEA Grapalat" w:hAnsi="GHEA Grapalat"/>
        </w:rPr>
        <w:t xml:space="preserve"> </w:t>
      </w:r>
      <w:r w:rsidRPr="00B138F3">
        <w:rPr>
          <w:rFonts w:ascii="GHEA Grapalat" w:hAnsi="GHEA Grapalat"/>
        </w:rPr>
        <w:t>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Отказываться от товара в случае непоставки товара Продавцом в</w:t>
      </w:r>
      <w:r w:rsidR="005250C2" w:rsidRPr="00B138F3">
        <w:rPr>
          <w:rFonts w:ascii="Courier New" w:hAnsi="Courier New" w:cs="Courier New"/>
          <w:lang w:val="en-US"/>
        </w:rPr>
        <w:t> </w:t>
      </w:r>
      <w:r w:rsidRPr="00B138F3">
        <w:rPr>
          <w:rFonts w:ascii="GHEA Grapalat" w:hAnsi="GHEA Grapalat"/>
        </w:rPr>
        <w:t>установленный договором срок, если сроки поставки были нарушены более чем на ______</w:t>
      </w:r>
      <w:r w:rsidR="00F15CED" w:rsidRPr="00B138F3">
        <w:rPr>
          <w:rFonts w:ascii="GHEA Grapalat" w:hAnsi="GHEA Grapalat"/>
        </w:rPr>
        <w:t>__________</w:t>
      </w:r>
      <w:r w:rsidR="00EC165E" w:rsidRPr="00B138F3">
        <w:rPr>
          <w:rFonts w:ascii="GHEA Grapalat" w:hAnsi="GHEA Grapalat"/>
        </w:rPr>
        <w:t>__</w:t>
      </w:r>
      <w:r w:rsidR="00F15CED" w:rsidRPr="00B138F3">
        <w:rPr>
          <w:rFonts w:ascii="GHEA Grapalat" w:hAnsi="GHEA Grapalat"/>
        </w:rPr>
        <w:t>__</w:t>
      </w:r>
      <w:r w:rsidRPr="00B138F3">
        <w:rPr>
          <w:rFonts w:ascii="GHEA Grapalat" w:hAnsi="GHEA Grapalat"/>
        </w:rPr>
        <w:t>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не принимать товар, установив по своему усмотрению разумный срок </w:t>
      </w:r>
      <w:r w:rsidRPr="00B138F3">
        <w:rPr>
          <w:rFonts w:ascii="GHEA Grapalat" w:hAnsi="GHEA Grapalat"/>
        </w:rPr>
        <w:lastRenderedPageBreak/>
        <w:t xml:space="preserve">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требовать восполнения недопереданного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в)</w:t>
      </w:r>
      <w:r w:rsidR="005250C2" w:rsidRPr="00B138F3">
        <w:rPr>
          <w:rFonts w:ascii="GHEA Grapalat" w:hAnsi="GHEA Grapalat"/>
        </w:rPr>
        <w:tab/>
      </w:r>
      <w:proofErr w:type="gramEnd"/>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а)</w:t>
      </w:r>
      <w:r w:rsidR="005250C2" w:rsidRPr="00B138F3">
        <w:rPr>
          <w:rFonts w:ascii="GHEA Grapalat" w:hAnsi="GHEA Grapalat"/>
        </w:rPr>
        <w:tab/>
      </w:r>
      <w:proofErr w:type="gramEnd"/>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B138F3" w:rsidRDefault="00071D1C" w:rsidP="00B46D58">
      <w:pPr>
        <w:widowControl w:val="0"/>
        <w:tabs>
          <w:tab w:val="left" w:pos="1134"/>
        </w:tabs>
        <w:spacing w:after="160"/>
        <w:ind w:firstLine="567"/>
        <w:jc w:val="both"/>
        <w:rPr>
          <w:rFonts w:ascii="GHEA Grapalat" w:hAnsi="GHEA Grapalat"/>
        </w:rPr>
      </w:pPr>
      <w:proofErr w:type="gramStart"/>
      <w:r w:rsidRPr="00B138F3">
        <w:rPr>
          <w:rFonts w:ascii="GHEA Grapalat" w:hAnsi="GHEA Grapalat"/>
        </w:rPr>
        <w:t>б)</w:t>
      </w:r>
      <w:r w:rsidR="005250C2" w:rsidRPr="00B138F3">
        <w:rPr>
          <w:rFonts w:ascii="GHEA Grapalat" w:hAnsi="GHEA Grapalat"/>
        </w:rPr>
        <w:tab/>
      </w:r>
      <w:proofErr w:type="gramEnd"/>
      <w:r w:rsidRPr="00B138F3">
        <w:rPr>
          <w:rFonts w:ascii="GHEA Grapalat" w:hAnsi="GHEA Grapalat"/>
        </w:rPr>
        <w:t>сроки поставки товара нарушены более чем на ____</w:t>
      </w:r>
      <w:r w:rsidR="00786A78" w:rsidRPr="00B138F3">
        <w:rPr>
          <w:rFonts w:ascii="GHEA Grapalat" w:hAnsi="GHEA Grapalat"/>
        </w:rPr>
        <w:t>_________</w:t>
      </w:r>
      <w:r w:rsidRPr="00B138F3">
        <w:rPr>
          <w:rFonts w:ascii="GHEA Grapalat" w:hAnsi="GHEA Grapalat"/>
        </w:rPr>
        <w:t>___ дней;</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2.1.</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Осматривать товар и незамедлительно уведомлять Продавца о</w:t>
      </w:r>
      <w:r w:rsidR="005250C2" w:rsidRPr="00B138F3">
        <w:rPr>
          <w:rFonts w:ascii="Courier New" w:hAnsi="Courier New" w:cs="Courier New"/>
          <w:lang w:val="en-US"/>
        </w:rPr>
        <w:t> </w:t>
      </w:r>
      <w:r w:rsidRPr="00B138F3">
        <w:rPr>
          <w:rFonts w:ascii="GHEA Grapalat" w:hAnsi="GHEA Grapalat"/>
        </w:rPr>
        <w:t>выявленных дефектах.</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lastRenderedPageBreak/>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B46D58">
      <w:pPr>
        <w:widowControl w:val="0"/>
        <w:tabs>
          <w:tab w:val="left" w:pos="1276"/>
        </w:tabs>
        <w:spacing w:after="160"/>
        <w:ind w:firstLine="567"/>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порядке, объемах, сроки и по адресу.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Требовать у Покупателя платить суммы, подлежащие уплате ему за товар, поставленный в предусмотренном договором порядке, объемах, сроки и по адресу и принятый Покупателем.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B46D58">
      <w:pPr>
        <w:widowControl w:val="0"/>
        <w:tabs>
          <w:tab w:val="left" w:pos="1560"/>
        </w:tabs>
        <w:spacing w:after="160"/>
        <w:ind w:firstLine="567"/>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w:t>
      </w:r>
      <w:r w:rsidRPr="00B138F3">
        <w:rPr>
          <w:rFonts w:ascii="GHEA Grapalat" w:hAnsi="GHEA Grapalat"/>
        </w:rPr>
        <w:lastRenderedPageBreak/>
        <w:t xml:space="preserve">установленные законодательством Республики Армения. </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011CB9">
      <w:pPr>
        <w:widowControl w:val="0"/>
        <w:tabs>
          <w:tab w:val="left" w:pos="1418"/>
        </w:tabs>
        <w:spacing w:after="160"/>
        <w:ind w:firstLine="567"/>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________ драмов Республики Армения, включая НДС</w:t>
      </w:r>
      <w:r w:rsidR="00D043FA" w:rsidRPr="00B138F3">
        <w:rPr>
          <w:rStyle w:val="af6"/>
          <w:rFonts w:ascii="GHEA Grapalat" w:hAnsi="GHEA Grapalat"/>
        </w:rPr>
        <w:footnoteReference w:customMarkFollows="1" w:id="19"/>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Покупатель перечи</w:t>
      </w:r>
      <w:r w:rsidR="00C45B20" w:rsidRPr="00B138F3">
        <w:rPr>
          <w:rFonts w:ascii="GHEA Grapalat" w:hAnsi="GHEA Grapalat"/>
        </w:rPr>
        <w:t>сляет сумму в размере до ______</w:t>
      </w:r>
      <w:r w:rsidRPr="00B138F3">
        <w:rPr>
          <w:rFonts w:ascii="GHEA Grapalat" w:hAnsi="GHEA Grapalat"/>
        </w:rPr>
        <w:t xml:space="preserve">_________ драмов Республики Армения от цены договора на банковский счет Продавца в качестве предоплаты. Погашение предоплаты осуществляется в форме уменьшений (удержаний) из выплат, производимых на основании актов приема-передачи. </w:t>
      </w:r>
      <w:r w:rsidR="0072587C" w:rsidRPr="00B138F3">
        <w:rPr>
          <w:rFonts w:ascii="GHEA Grapalat" w:hAnsi="GHEA Grapalat"/>
        </w:rPr>
        <w:t xml:space="preserve">При этом до полного погашения предоплаты платежи </w:t>
      </w:r>
      <w:r w:rsidR="00EC00EF" w:rsidRPr="00750E05">
        <w:rPr>
          <w:rFonts w:ascii="GHEA Grapalat" w:hAnsi="GHEA Grapalat"/>
        </w:rPr>
        <w:t>Продавцу</w:t>
      </w:r>
      <w:r w:rsidR="0072587C" w:rsidRPr="00750E05">
        <w:rPr>
          <w:rFonts w:ascii="GHEA Grapalat" w:hAnsi="GHEA Grapalat"/>
        </w:rPr>
        <w:t xml:space="preserve"> не</w:t>
      </w:r>
      <w:r w:rsidR="0072587C" w:rsidRPr="00B138F3">
        <w:rPr>
          <w:rFonts w:ascii="GHEA Grapalat" w:hAnsi="GHEA Grapalat"/>
        </w:rPr>
        <w:t xml:space="preserve"> </w:t>
      </w:r>
      <w:proofErr w:type="gramStart"/>
      <w:r w:rsidR="0072587C" w:rsidRPr="00B138F3">
        <w:rPr>
          <w:rFonts w:ascii="GHEA Grapalat" w:hAnsi="GHEA Grapalat"/>
        </w:rPr>
        <w:t>производятся.</w:t>
      </w:r>
      <w:r w:rsidR="003C61D5" w:rsidRPr="00B138F3">
        <w:rPr>
          <w:rStyle w:val="af6"/>
          <w:rFonts w:ascii="GHEA Grapalat" w:hAnsi="GHEA Grapalat"/>
        </w:rPr>
        <w:footnoteReference w:customMarkFollows="1" w:id="20"/>
        <w:t>18</w:t>
      </w:r>
      <w:r w:rsidR="00C45B20" w:rsidRPr="00B138F3">
        <w:rPr>
          <w:rFonts w:ascii="GHEA Grapalat" w:hAnsi="GHEA Grapalat"/>
        </w:rPr>
        <w:t>.</w:t>
      </w:r>
      <w:proofErr w:type="gramEnd"/>
    </w:p>
    <w:p w:rsidR="00071D1C" w:rsidRDefault="00071D1C" w:rsidP="00B46D58">
      <w:pPr>
        <w:widowControl w:val="0"/>
        <w:tabs>
          <w:tab w:val="left" w:pos="1134"/>
        </w:tabs>
        <w:spacing w:after="160"/>
        <w:ind w:firstLine="567"/>
        <w:jc w:val="both"/>
        <w:rPr>
          <w:rFonts w:ascii="GHEA Grapalat" w:hAnsi="GHEA Grapalat"/>
          <w:lang w:val="hy-AM"/>
        </w:rPr>
      </w:pPr>
      <w:r w:rsidRPr="00B138F3">
        <w:rPr>
          <w:rFonts w:ascii="GHEA Grapalat" w:hAnsi="GHEA Grapalat"/>
        </w:rPr>
        <w:lastRenderedPageBreak/>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 xml:space="preserve">расчетный счет Продавца. Перечисление денежных средств производится на основании акта приема-передачи </w:t>
      </w:r>
      <w:r w:rsidR="0044370A" w:rsidRPr="001515B8">
        <w:rPr>
          <w:rFonts w:ascii="GHEA Grapalat" w:hAnsi="GHEA Grapalat"/>
        </w:rPr>
        <w:t>в течение месяцев</w:t>
      </w:r>
      <w:r w:rsidR="0044370A" w:rsidRPr="00CF61D6">
        <w:rPr>
          <w:rFonts w:ascii="GHEA Grapalat" w:hAnsi="GHEA Grapalat"/>
        </w:rPr>
        <w:t>, предусмотренных</w:t>
      </w:r>
      <w:r w:rsidR="0044370A" w:rsidRPr="00B138F3" w:rsidDel="0044370A">
        <w:rPr>
          <w:rFonts w:ascii="GHEA Grapalat" w:hAnsi="GHEA Grapalat"/>
        </w:rPr>
        <w:t xml:space="preserve"> </w:t>
      </w:r>
      <w:r w:rsidRPr="00B138F3">
        <w:rPr>
          <w:rFonts w:ascii="GHEA Grapalat" w:hAnsi="GHEA Grapalat"/>
        </w:rPr>
        <w:t>графиком оплаты договора (Приложение № 2, но</w:t>
      </w:r>
      <w:r w:rsidR="00C45B20" w:rsidRPr="00B138F3">
        <w:rPr>
          <w:rFonts w:ascii="Courier New" w:hAnsi="Courier New" w:cs="Courier New"/>
          <w:lang w:val="en-US"/>
        </w:rPr>
        <w:t> </w:t>
      </w:r>
      <w:r w:rsidRPr="00B138F3">
        <w:rPr>
          <w:rFonts w:ascii="GHEA Grapalat" w:hAnsi="GHEA Grapalat"/>
        </w:rPr>
        <w:t xml:space="preserve">не позднее чем </w:t>
      </w:r>
      <w:proofErr w:type="gramStart"/>
      <w:r w:rsidRPr="00B138F3">
        <w:rPr>
          <w:rFonts w:ascii="GHEA Grapalat" w:hAnsi="GHEA Grapalat"/>
        </w:rPr>
        <w:t xml:space="preserve">до </w:t>
      </w:r>
      <w:r w:rsidR="001762F4">
        <w:rPr>
          <w:rFonts w:ascii="GHEA Grapalat" w:hAnsi="GHEA Grapalat"/>
        </w:rPr>
        <w:t xml:space="preserve"> ---</w:t>
      </w:r>
      <w:proofErr w:type="gramEnd"/>
      <w:r w:rsidR="0044370A" w:rsidRPr="00B138F3">
        <w:rPr>
          <w:rFonts w:ascii="GHEA Grapalat" w:hAnsi="GHEA Grapalat"/>
        </w:rPr>
        <w:t>ого</w:t>
      </w:r>
      <w:r w:rsidR="0044370A">
        <w:rPr>
          <w:rFonts w:ascii="GHEA Grapalat" w:hAnsi="GHEA Grapalat"/>
          <w:lang w:val="hy-AM"/>
        </w:rPr>
        <w:t xml:space="preserve"> </w:t>
      </w:r>
      <w:r w:rsidRPr="00B138F3">
        <w:rPr>
          <w:rFonts w:ascii="GHEA Grapalat" w:hAnsi="GHEA Grapalat"/>
        </w:rPr>
        <w:t xml:space="preserve">декабря данного года. </w:t>
      </w:r>
    </w:p>
    <w:p w:rsidR="00232E31" w:rsidRPr="001762F4" w:rsidRDefault="00232E31" w:rsidP="00B46D58">
      <w:pPr>
        <w:widowControl w:val="0"/>
        <w:tabs>
          <w:tab w:val="left" w:pos="1134"/>
        </w:tabs>
        <w:spacing w:after="160"/>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sidRPr="001762F4">
        <w:rPr>
          <w:rFonts w:ascii="GHEA Grapalat" w:hAnsi="GHEA Grapalat"/>
          <w:vertAlign w:val="superscript"/>
          <w:lang w:val="hy-AM"/>
        </w:rPr>
        <w:t>17,1</w:t>
      </w:r>
      <w:r>
        <w:rPr>
          <w:rFonts w:ascii="GHEA Grapalat" w:hAnsi="GHEA Grapalat"/>
          <w:lang w:val="hy-AM"/>
        </w:rPr>
        <w:t>.</w:t>
      </w:r>
    </w:p>
    <w:p w:rsidR="00071D1C" w:rsidRPr="00B138F3" w:rsidRDefault="00071D1C" w:rsidP="00B46D58">
      <w:pPr>
        <w:widowControl w:val="0"/>
        <w:spacing w:after="160"/>
        <w:ind w:firstLine="720"/>
        <w:jc w:val="both"/>
        <w:rPr>
          <w:rFonts w:ascii="GHEA Grapalat" w:hAnsi="GHEA Grapalat" w:cs="Sylfaen"/>
          <w:i/>
          <w:u w:val="single"/>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9E45F3"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Для товаров, являющихся основным средством, гарантийным сроком устанавливается _____</w:t>
      </w:r>
      <w:r w:rsidR="00C45B20" w:rsidRPr="00B138F3">
        <w:rPr>
          <w:rFonts w:ascii="GHEA Grapalat" w:hAnsi="GHEA Grapalat"/>
        </w:rPr>
        <w:t>________</w:t>
      </w:r>
      <w:r w:rsidRPr="00B138F3">
        <w:rPr>
          <w:rFonts w:ascii="GHEA Grapalat" w:hAnsi="GHEA Grapalat"/>
        </w:rPr>
        <w:t>___ календарных дней со дня, следующего за днем принятия товара Покупателем.</w:t>
      </w:r>
      <w:r w:rsidR="00AA7117" w:rsidRPr="00B138F3">
        <w:rPr>
          <w:rFonts w:ascii="GHEA Grapalat" w:hAnsi="GHEA Grapalat"/>
        </w:rPr>
        <w:t xml:space="preserve"> </w:t>
      </w:r>
      <w:r w:rsidRPr="00B138F3">
        <w:rPr>
          <w:rFonts w:ascii="GHEA Grapalat" w:hAnsi="GHEA Grapalat"/>
        </w:rPr>
        <w:t>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7A12AE" w:rsidRPr="00B138F3">
        <w:rPr>
          <w:rStyle w:val="af6"/>
          <w:rFonts w:ascii="GHEA Grapalat" w:hAnsi="GHEA Grapalat"/>
        </w:rPr>
        <w:footnoteReference w:customMarkFollows="1" w:id="21"/>
        <w:t>19</w:t>
      </w:r>
      <w:r w:rsidRPr="00B138F3">
        <w:rPr>
          <w:rFonts w:ascii="GHEA Grapalat" w:hAnsi="GHEA Grapalat"/>
        </w:rPr>
        <w:t>.</w:t>
      </w:r>
    </w:p>
    <w:p w:rsidR="009E45F3" w:rsidRPr="00B138F3" w:rsidRDefault="009E45F3" w:rsidP="00B46D58">
      <w:pPr>
        <w:widowControl w:val="0"/>
        <w:spacing w:after="160"/>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B46D58">
      <w:pPr>
        <w:widowControl w:val="0"/>
        <w:tabs>
          <w:tab w:val="left" w:pos="1134"/>
        </w:tabs>
        <w:spacing w:after="160"/>
        <w:ind w:firstLine="567"/>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CE1E11">
      <w:pPr>
        <w:widowControl w:val="0"/>
        <w:spacing w:after="160"/>
        <w:ind w:firstLine="567"/>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w:t>
      </w:r>
      <w:proofErr w:type="gramStart"/>
      <w:r>
        <w:rPr>
          <w:rFonts w:ascii="GHEA Grapalat" w:hAnsi="GHEA Grapalat"/>
        </w:rPr>
        <w:t>Покупателю</w:t>
      </w:r>
      <w:proofErr w:type="gramEnd"/>
      <w:r>
        <w:rPr>
          <w:rFonts w:ascii="GHEA Grapalat" w:hAnsi="GHEA Grapalat"/>
        </w:rPr>
        <w:t xml:space="preserve"> подписанный им документ, фиксирующий факт передачи товара Покупателю (Приложение № 3.1) и _______ экземпляр акта приема-передачи (Приложение № 3). </w:t>
      </w:r>
    </w:p>
    <w:p w:rsidR="001E4776" w:rsidRDefault="001E4776" w:rsidP="00CE1E11">
      <w:pPr>
        <w:widowControl w:val="0"/>
        <w:tabs>
          <w:tab w:val="left" w:pos="1134"/>
        </w:tabs>
        <w:spacing w:after="160"/>
        <w:ind w:firstLine="567"/>
        <w:jc w:val="both"/>
        <w:rPr>
          <w:rFonts w:ascii="GHEA Grapalat" w:hAnsi="GHEA Grapalat" w:cs="Sylfaen"/>
        </w:rPr>
      </w:pPr>
      <w:r>
        <w:rPr>
          <w:rFonts w:ascii="GHEA Grapalat" w:hAnsi="GHEA Grapalat"/>
        </w:rPr>
        <w:lastRenderedPageBreak/>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а)</w:t>
      </w:r>
      <w:r>
        <w:rPr>
          <w:rFonts w:ascii="GHEA Grapalat" w:hAnsi="GHEA Grapalat"/>
        </w:rPr>
        <w:tab/>
      </w:r>
      <w:proofErr w:type="gramEnd"/>
      <w:r>
        <w:rPr>
          <w:rFonts w:ascii="GHEA Grapalat" w:hAnsi="GHEA Grapalat"/>
        </w:rPr>
        <w:t>для урегулирования вопроса предпринимает меры, предусмотренные договором для подобной ситуации;</w:t>
      </w:r>
    </w:p>
    <w:p w:rsidR="001E4776" w:rsidRDefault="001E4776" w:rsidP="00AA6428">
      <w:pPr>
        <w:widowControl w:val="0"/>
        <w:tabs>
          <w:tab w:val="left" w:pos="1134"/>
        </w:tabs>
        <w:spacing w:after="160"/>
        <w:ind w:firstLine="567"/>
        <w:jc w:val="both"/>
        <w:rPr>
          <w:rFonts w:ascii="GHEA Grapalat" w:hAnsi="GHEA Grapalat" w:cs="Sylfaen"/>
        </w:rPr>
      </w:pPr>
      <w:proofErr w:type="gramStart"/>
      <w:r>
        <w:rPr>
          <w:rFonts w:ascii="GHEA Grapalat" w:hAnsi="GHEA Grapalat"/>
        </w:rPr>
        <w:t>б)</w:t>
      </w:r>
      <w:r>
        <w:rPr>
          <w:rFonts w:ascii="GHEA Grapalat" w:hAnsi="GHEA Grapalat"/>
        </w:rPr>
        <w:tab/>
      </w:r>
      <w:proofErr w:type="gramEnd"/>
      <w:r>
        <w:rPr>
          <w:rFonts w:ascii="GHEA Grapalat" w:hAnsi="GHEA Grapalat"/>
        </w:rPr>
        <w:t>в отношении Продавца применяет меры ответственности, предусмотренные договором.</w:t>
      </w:r>
    </w:p>
    <w:p w:rsidR="00371CF8" w:rsidRDefault="00CB1211" w:rsidP="00371CF8">
      <w:pPr>
        <w:widowControl w:val="0"/>
        <w:tabs>
          <w:tab w:val="left" w:pos="1134"/>
        </w:tabs>
        <w:spacing w:after="160"/>
        <w:ind w:firstLine="567"/>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Покупатель в течение _____ рабочих дней с рабочего дня, следующего за днем получения акта приема-передачи представляет Продавцу один экземпляр подписанного им акта приема-передачи либо мотивированное отклонение непринятия товара.</w:t>
      </w:r>
    </w:p>
    <w:p w:rsidR="00371CF8" w:rsidRDefault="00371CF8" w:rsidP="00371CF8">
      <w:pPr>
        <w:widowControl w:val="0"/>
        <w:tabs>
          <w:tab w:val="left" w:pos="1134"/>
        </w:tabs>
        <w:spacing w:after="160"/>
        <w:ind w:firstLine="567"/>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B46D58">
      <w:pPr>
        <w:widowControl w:val="0"/>
        <w:tabs>
          <w:tab w:val="left" w:pos="1134"/>
        </w:tabs>
        <w:spacing w:after="160"/>
        <w:ind w:firstLine="567"/>
        <w:jc w:val="both"/>
        <w:rPr>
          <w:rFonts w:ascii="GHEA Grapalat" w:hAnsi="GHEA Grapalat"/>
        </w:rPr>
      </w:pPr>
    </w:p>
    <w:p w:rsidR="009123CA" w:rsidRPr="00B138F3" w:rsidRDefault="009123CA" w:rsidP="00B46D58">
      <w:pPr>
        <w:widowControl w:val="0"/>
        <w:spacing w:after="160"/>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803ED8" w:rsidRPr="00B138F3">
        <w:rPr>
          <w:rStyle w:val="af6"/>
          <w:rFonts w:ascii="GHEA Grapalat" w:hAnsi="GHEA Grapalat"/>
        </w:rPr>
        <w:footnoteReference w:customMarkFollows="1" w:id="22"/>
        <w:t>20</w:t>
      </w:r>
      <w:r w:rsidRPr="00B138F3">
        <w:rPr>
          <w:rFonts w:ascii="GHEA Grapalat" w:hAnsi="GHEA Grapalat"/>
        </w:rPr>
        <w:t>.</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lastRenderedPageBreak/>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94684E" w:rsidRPr="00B138F3" w:rsidRDefault="00BE5525" w:rsidP="00B46D58">
      <w:pPr>
        <w:widowControl w:val="0"/>
        <w:tabs>
          <w:tab w:val="left" w:pos="1134"/>
        </w:tabs>
        <w:spacing w:after="160"/>
        <w:ind w:firstLine="567"/>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B46D58">
      <w:pPr>
        <w:rPr>
          <w:rFonts w:ascii="GHEA Grapalat" w:hAnsi="GHEA Grapalat"/>
          <w:lang w:val="hy-AM"/>
        </w:rPr>
      </w:pPr>
    </w:p>
    <w:p w:rsidR="009F337A" w:rsidRPr="00B138F3" w:rsidRDefault="009F337A" w:rsidP="00B46D58">
      <w:pPr>
        <w:widowControl w:val="0"/>
        <w:spacing w:after="160"/>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B46D58">
      <w:pPr>
        <w:widowControl w:val="0"/>
        <w:spacing w:after="160"/>
        <w:ind w:firstLine="567"/>
        <w:jc w:val="both"/>
        <w:rPr>
          <w:rFonts w:ascii="GHEA Grapalat" w:hAnsi="GHEA Grapalat"/>
        </w:rPr>
      </w:pPr>
      <w:r w:rsidRPr="00B138F3">
        <w:rPr>
          <w:rFonts w:ascii="GHEA Grapalat" w:hAnsi="GHEA Grapalat"/>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B46D58">
      <w:pPr>
        <w:widowControl w:val="0"/>
        <w:spacing w:after="160"/>
        <w:jc w:val="center"/>
        <w:rPr>
          <w:rFonts w:ascii="GHEA Grapalat" w:hAnsi="GHEA Grapalat"/>
          <w:lang w:val="hy-AM"/>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8. ИНЫЕ УСЛОВИЯ</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860B6" w:rsidRPr="00B138F3">
        <w:rPr>
          <w:rStyle w:val="af6"/>
          <w:rFonts w:ascii="GHEA Grapalat" w:hAnsi="GHEA Grapalat"/>
        </w:rPr>
        <w:footnoteReference w:customMarkFollows="1" w:id="23"/>
        <w:t>21</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В том случае, когда в установленном законом порядке в результате </w:t>
      </w:r>
      <w:r w:rsidRPr="00B138F3">
        <w:rPr>
          <w:rFonts w:ascii="GHEA Grapalat" w:hAnsi="GHEA Grapalat"/>
        </w:rPr>
        <w:lastRenderedPageBreak/>
        <w:t>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 одностороннем порядке</w:t>
      </w:r>
      <w:r w:rsidR="002B6548" w:rsidRPr="00B138F3">
        <w:rPr>
          <w:rFonts w:ascii="GHEA Grapalat" w:hAnsi="GHEA Grapalat"/>
          <w:lang w:val="hy-AM"/>
        </w:rPr>
        <w:t xml:space="preserve"> расторгает договор</w:t>
      </w:r>
      <w:r w:rsidRPr="00B138F3">
        <w:rPr>
          <w:rFonts w:ascii="GHEA Grapalat" w:hAnsi="GHEA Grapalat"/>
        </w:rPr>
        <w:t>,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B46D58">
      <w:pPr>
        <w:widowControl w:val="0"/>
        <w:tabs>
          <w:tab w:val="left" w:pos="1134"/>
        </w:tabs>
        <w:spacing w:after="160"/>
        <w:ind w:firstLine="567"/>
        <w:jc w:val="both"/>
        <w:rPr>
          <w:rFonts w:ascii="GHEA Grapalat" w:hAnsi="GHEA Grapalat" w:cs="Sylfaen"/>
          <w:spacing w:val="-6"/>
        </w:rPr>
      </w:pPr>
      <w:r w:rsidRPr="00B138F3">
        <w:rPr>
          <w:rFonts w:ascii="GHEA Grapalat" w:hAnsi="GHEA Grapalat"/>
          <w:spacing w:val="-6"/>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3822FA">
        <w:rPr>
          <w:rFonts w:ascii="GHEA Grapalat" w:hAnsi="GHEA Grapalat"/>
        </w:rPr>
        <w:t xml:space="preserve">. </w:t>
      </w:r>
      <w:r w:rsidR="003822FA" w:rsidRPr="0080548C">
        <w:rPr>
          <w:rFonts w:ascii="GHEA Grapalat" w:hAnsi="GHEA Grapalat"/>
        </w:rPr>
        <w:t>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0548C">
        <w:t>.</w:t>
      </w:r>
      <w:r w:rsidR="008D68DB" w:rsidRPr="00B138F3">
        <w:rPr>
          <w:rStyle w:val="af6"/>
          <w:rFonts w:ascii="GHEA Grapalat" w:hAnsi="GHEA Grapalat"/>
        </w:rPr>
        <w:footnoteReference w:customMarkFollows="1" w:id="24"/>
        <w:t>22</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 xml:space="preserve">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w:t>
      </w:r>
      <w:r w:rsidRPr="00B138F3">
        <w:rPr>
          <w:rFonts w:ascii="GHEA Grapalat" w:hAnsi="GHEA Grapalat"/>
        </w:rPr>
        <w:lastRenderedPageBreak/>
        <w:t>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af6"/>
          <w:rFonts w:ascii="GHEA Grapalat" w:hAnsi="GHEA Grapalat"/>
        </w:rPr>
        <w:footnoteReference w:customMarkFollows="1" w:id="25"/>
        <w:t>23</w:t>
      </w:r>
      <w:r w:rsidRPr="00B138F3">
        <w:rPr>
          <w:rFonts w:ascii="GHEA Grapalat" w:hAnsi="GHEA Grapalat"/>
        </w:rPr>
        <w:t>.</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gramStart"/>
      <w:r w:rsidRPr="00B138F3">
        <w:rPr>
          <w:rFonts w:ascii="GHEA Grapalat" w:hAnsi="GHEA Grapalat"/>
        </w:rPr>
        <w:t>товара</w:t>
      </w:r>
      <w:r w:rsidR="005A3009" w:rsidRPr="00B138F3">
        <w:rPr>
          <w:rFonts w:ascii="GHEA Grapalat" w:hAnsi="GHEA Grapalat"/>
        </w:rPr>
        <w:t>,а</w:t>
      </w:r>
      <w:proofErr w:type="gramEnd"/>
      <w:r w:rsidR="005A3009" w:rsidRPr="00B138F3">
        <w:rPr>
          <w:rFonts w:ascii="GHEA Grapalat" w:hAnsi="GHEA Grapalat"/>
        </w:rPr>
        <w:t xml:space="preserve"> предложение продавца было представлено не позднее </w:t>
      </w:r>
      <w:r w:rsidR="006F01FB" w:rsidRPr="006F01FB">
        <w:rPr>
          <w:rFonts w:ascii="GHEA Grapalat" w:hAnsi="GHEA Grapalat"/>
        </w:rPr>
        <w:t>7-</w:t>
      </w:r>
      <w:r w:rsidR="006F01FB">
        <w:rPr>
          <w:rFonts w:ascii="GHEA Grapalat" w:hAnsi="GHEA Grapalat"/>
        </w:rPr>
        <w:t>и</w:t>
      </w:r>
      <w:r w:rsidR="005A3009" w:rsidRPr="00B138F3">
        <w:rPr>
          <w:rFonts w:ascii="GHEA Grapalat" w:hAnsi="GHEA Grapalat"/>
        </w:rPr>
        <w:t xml:space="preserve">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B46D58">
      <w:pPr>
        <w:widowControl w:val="0"/>
        <w:tabs>
          <w:tab w:val="left" w:pos="1134"/>
        </w:tabs>
        <w:spacing w:after="160"/>
        <w:ind w:firstLine="567"/>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Default="00071D1C" w:rsidP="00B46D58">
      <w:pPr>
        <w:widowControl w:val="0"/>
        <w:tabs>
          <w:tab w:val="left" w:pos="1276"/>
        </w:tabs>
        <w:spacing w:after="160"/>
        <w:ind w:firstLine="567"/>
        <w:jc w:val="both"/>
        <w:rPr>
          <w:ins w:id="13" w:author="Inesa Kocharyan" w:date="2025-02-19T10:27:00Z"/>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указанием даты опубликования. Продавец считается надлежащим образом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9D7F36" w:rsidRPr="00FB29E1" w:rsidRDefault="009D7F36" w:rsidP="00B46D58">
      <w:pPr>
        <w:widowControl w:val="0"/>
        <w:tabs>
          <w:tab w:val="left" w:pos="1276"/>
        </w:tabs>
        <w:spacing w:after="160"/>
        <w:ind w:firstLine="567"/>
        <w:jc w:val="both"/>
        <w:rPr>
          <w:rFonts w:ascii="GHEA Grapalat" w:hAnsi="GHEA Grapalat"/>
          <w:spacing w:val="-6"/>
        </w:rPr>
      </w:pPr>
      <w:r w:rsidRPr="006F0A20">
        <w:rPr>
          <w:rFonts w:ascii="GHEA Grapalat" w:eastAsiaTheme="minorHAnsi" w:hAnsi="GHEA Grapalat" w:cstheme="minorBidi"/>
          <w:sz w:val="22"/>
          <w:szCs w:val="22"/>
          <w:lang w:eastAsia="en-US" w:bidi="ar-SA"/>
        </w:rPr>
        <w:t>8.</w:t>
      </w:r>
      <w:r w:rsidRPr="00932431">
        <w:rPr>
          <w:rFonts w:ascii="GHEA Grapalat" w:eastAsiaTheme="minorHAnsi" w:hAnsi="GHEA Grapalat" w:cstheme="minorBidi"/>
          <w:sz w:val="22"/>
          <w:szCs w:val="22"/>
          <w:lang w:eastAsia="en-US" w:bidi="ar-SA"/>
        </w:rPr>
        <w:t>12</w:t>
      </w:r>
      <w:r w:rsidR="009B13FB">
        <w:rPr>
          <w:rFonts w:ascii="GHEA Grapalat" w:eastAsiaTheme="minorHAnsi" w:hAnsi="GHEA Grapalat" w:cstheme="minorBidi"/>
          <w:sz w:val="22"/>
          <w:szCs w:val="22"/>
          <w:lang w:eastAsia="en-US" w:bidi="ar-SA"/>
        </w:rPr>
        <w:t>.</w:t>
      </w:r>
      <w:r w:rsidRPr="006F0A20">
        <w:rPr>
          <w:rFonts w:ascii="GHEA Grapalat" w:eastAsiaTheme="minorHAnsi" w:hAnsi="GHEA Grapalat" w:cstheme="minorBidi"/>
          <w:sz w:val="22"/>
          <w:szCs w:val="22"/>
          <w:lang w:eastAsia="en-US" w:bidi="ar-SA"/>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w:t>
      </w:r>
      <w:r w:rsidRPr="006F0A20">
        <w:rPr>
          <w:rFonts w:ascii="GHEA Grapalat" w:eastAsiaTheme="minorHAnsi" w:hAnsi="GHEA Grapalat" w:cstheme="minorBidi"/>
          <w:sz w:val="22"/>
          <w:szCs w:val="22"/>
          <w:lang w:eastAsia="en-US" w:bidi="ar-SA"/>
        </w:rPr>
        <w:lastRenderedPageBreak/>
        <w:t>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6F0A20">
        <w:rPr>
          <w:rFonts w:ascii="GHEA Grapalat" w:eastAsiaTheme="minorHAnsi" w:hAnsi="GHEA Grapalat" w:cstheme="minorBidi"/>
          <w:sz w:val="22"/>
          <w:szCs w:val="22"/>
          <w:lang w:val="hy-AM" w:eastAsia="en-US" w:bidi="ar-SA"/>
        </w:rPr>
        <w:t xml:space="preserve">. </w:t>
      </w:r>
      <w:r w:rsidRPr="006F0A20">
        <w:rPr>
          <w:rFonts w:ascii="GHEA Grapalat" w:eastAsiaTheme="minorHAnsi" w:hAnsi="GHEA Grapalat" w:cstheme="minorBidi"/>
          <w:sz w:val="22"/>
          <w:szCs w:val="22"/>
          <w:lang w:eastAsia="en-US" w:bidi="ar-SA"/>
        </w:rPr>
        <w:t xml:space="preserve">При этом, в случае получения письменного уведомления об уступке требования на основании договора факторинга (Приложение </w:t>
      </w:r>
      <w:r w:rsidRPr="006F0A20">
        <w:rPr>
          <w:rFonts w:ascii="GHEA Grapalat" w:eastAsiaTheme="minorHAnsi" w:hAnsi="GHEA Grapalat" w:cstheme="minorBidi"/>
          <w:sz w:val="22"/>
          <w:szCs w:val="22"/>
          <w:lang w:val="en-US" w:eastAsia="en-US" w:bidi="ar-SA"/>
        </w:rPr>
        <w:t>N</w:t>
      </w:r>
      <w:r w:rsidRPr="006F0A20">
        <w:rPr>
          <w:rFonts w:ascii="GHEA Grapalat" w:eastAsiaTheme="minorHAnsi" w:hAnsi="GHEA Grapalat" w:cstheme="minorBidi"/>
          <w:sz w:val="22"/>
          <w:szCs w:val="22"/>
          <w:lang w:eastAsia="en-US" w:bidi="ar-SA"/>
        </w:rPr>
        <w:t xml:space="preserve"> </w:t>
      </w:r>
      <w:r w:rsidRPr="00932431">
        <w:rPr>
          <w:rFonts w:ascii="GHEA Grapalat" w:eastAsiaTheme="minorHAnsi" w:hAnsi="GHEA Grapalat" w:cstheme="minorBidi"/>
          <w:sz w:val="22"/>
          <w:szCs w:val="22"/>
          <w:lang w:eastAsia="en-US" w:bidi="ar-SA"/>
        </w:rPr>
        <w:t>4</w:t>
      </w:r>
      <w:r w:rsidRPr="006F0A20">
        <w:rPr>
          <w:rFonts w:ascii="GHEA Grapalat" w:eastAsiaTheme="minorHAnsi" w:hAnsi="GHEA Grapalat" w:cstheme="minorBidi"/>
          <w:sz w:val="22"/>
          <w:szCs w:val="22"/>
          <w:lang w:eastAsia="en-US" w:bidi="ar-SA"/>
        </w:rPr>
        <w:t>)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w:t>
      </w:r>
      <w:r w:rsidRPr="00932431">
        <w:rPr>
          <w:rFonts w:ascii="GHEA Grapalat" w:eastAsiaTheme="minorHAnsi" w:hAnsi="GHEA Grapalat" w:cstheme="minorBidi"/>
          <w:sz w:val="22"/>
          <w:szCs w:val="22"/>
          <w:lang w:eastAsia="en-US" w:bidi="ar-SA"/>
        </w:rPr>
        <w:t>.</w:t>
      </w:r>
      <w:r w:rsidR="00FB29E1" w:rsidRPr="00932431">
        <w:rPr>
          <w:rFonts w:ascii="GHEA Grapalat" w:eastAsiaTheme="minorHAnsi" w:hAnsi="GHEA Grapalat" w:cstheme="minorBidi"/>
          <w:sz w:val="20"/>
          <w:szCs w:val="20"/>
          <w:vertAlign w:val="superscript"/>
          <w:lang w:eastAsia="en-US" w:bidi="ar-SA"/>
        </w:rPr>
        <w:t>24</w:t>
      </w:r>
    </w:p>
    <w:p w:rsidR="00071D1C" w:rsidRPr="00B138F3" w:rsidRDefault="00071D1C" w:rsidP="00B46D58">
      <w:pPr>
        <w:widowControl w:val="0"/>
        <w:tabs>
          <w:tab w:val="left" w:pos="1276"/>
        </w:tabs>
        <w:spacing w:after="160"/>
        <w:ind w:firstLine="567"/>
        <w:jc w:val="both"/>
        <w:rPr>
          <w:rFonts w:ascii="GHEA Grapalat" w:hAnsi="GHEA Grapalat"/>
          <w:spacing w:val="-6"/>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3</w:t>
      </w:r>
      <w:r w:rsidR="009D71F8" w:rsidRPr="00B138F3">
        <w:rPr>
          <w:rFonts w:ascii="GHEA Grapalat" w:hAnsi="GHEA Grapalat"/>
        </w:rPr>
        <w:t>.</w:t>
      </w:r>
      <w:r w:rsidR="009D71F8" w:rsidRPr="00B138F3">
        <w:rPr>
          <w:rFonts w:ascii="GHEA Grapalat" w:hAnsi="GHEA Grapalat"/>
        </w:rPr>
        <w:tab/>
      </w:r>
      <w:r w:rsidRPr="00B138F3">
        <w:rPr>
          <w:rFonts w:ascii="GHEA Grapalat" w:hAnsi="GHEA Grapalat"/>
          <w:spacing w:val="-6"/>
        </w:rPr>
        <w:t>Споры, возникшие в связи с договором, разрешаются путем переговоров. В случае недостижения согласия споры разрешаются в судебном порядке.</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4</w:t>
      </w:r>
      <w:r w:rsidR="005B2A24" w:rsidRPr="00B138F3">
        <w:rPr>
          <w:rFonts w:ascii="GHEA Grapalat" w:hAnsi="GHEA Grapalat"/>
        </w:rPr>
        <w:t>.</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_ страницах, заключается в двух экземплярах, имеющих равную юридическую силу, каждой стороне предоставляется по одному экземпляру. Приложения № 1, № 2, № 3 № 3.</w:t>
      </w:r>
      <w:r w:rsidR="009D71F8" w:rsidRPr="00B138F3">
        <w:rPr>
          <w:rFonts w:ascii="GHEA Grapalat" w:hAnsi="GHEA Grapalat"/>
        </w:rPr>
        <w:t>1.</w:t>
      </w:r>
      <w:r w:rsidR="00E95CE6" w:rsidRPr="00B138F3">
        <w:rPr>
          <w:rFonts w:ascii="GHEA Grapalat" w:hAnsi="GHEA Grapalat"/>
        </w:rPr>
        <w:t xml:space="preserve"> </w:t>
      </w:r>
      <w:r w:rsidR="009D7F36" w:rsidRPr="00B138F3">
        <w:rPr>
          <w:rFonts w:ascii="GHEA Grapalat" w:hAnsi="GHEA Grapalat"/>
        </w:rPr>
        <w:t xml:space="preserve">и № </w:t>
      </w:r>
      <w:r w:rsidR="009D7F36" w:rsidRPr="00932431">
        <w:rPr>
          <w:rFonts w:ascii="GHEA Grapalat" w:hAnsi="GHEA Grapalat"/>
        </w:rPr>
        <w:t>4</w:t>
      </w:r>
      <w:r w:rsidR="009D7F3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B46D58">
      <w:pPr>
        <w:widowControl w:val="0"/>
        <w:tabs>
          <w:tab w:val="left" w:pos="1276"/>
        </w:tabs>
        <w:spacing w:after="160"/>
        <w:ind w:firstLine="567"/>
        <w:jc w:val="both"/>
        <w:rPr>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5</w:t>
      </w:r>
      <w:r w:rsidR="00552934" w:rsidRPr="00B138F3">
        <w:rPr>
          <w:rFonts w:ascii="GHEA Grapalat" w:hAnsi="GHEA Grapalat"/>
        </w:rPr>
        <w:t>.</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BD0785" w:rsidRDefault="00071D1C" w:rsidP="00932431">
      <w:pPr>
        <w:widowControl w:val="0"/>
        <w:tabs>
          <w:tab w:val="left" w:pos="1276"/>
        </w:tabs>
        <w:spacing w:after="160"/>
        <w:ind w:firstLine="567"/>
        <w:jc w:val="both"/>
        <w:rPr>
          <w:ins w:id="14" w:author="Inesa Kocharyan" w:date="2025-02-19T10:37:00Z"/>
          <w:rFonts w:ascii="GHEA Grapalat" w:hAnsi="GHEA Grapalat"/>
        </w:rPr>
      </w:pPr>
      <w:r w:rsidRPr="00B138F3">
        <w:rPr>
          <w:rFonts w:ascii="GHEA Grapalat" w:hAnsi="GHEA Grapalat"/>
        </w:rPr>
        <w:t>8.</w:t>
      </w:r>
      <w:r w:rsidR="009D7F36" w:rsidRPr="00B138F3">
        <w:rPr>
          <w:rFonts w:ascii="GHEA Grapalat" w:hAnsi="GHEA Grapalat"/>
        </w:rPr>
        <w:t>1</w:t>
      </w:r>
      <w:r w:rsidR="009D7F36" w:rsidRPr="00932431">
        <w:rPr>
          <w:rFonts w:ascii="GHEA Grapalat" w:hAnsi="GHEA Grapalat"/>
        </w:rPr>
        <w:t>6</w:t>
      </w:r>
      <w:r w:rsidR="003A734A" w:rsidRPr="00B138F3">
        <w:rPr>
          <w:rFonts w:ascii="GHEA Grapalat" w:hAnsi="GHEA Grapalat"/>
        </w:rPr>
        <w:t>.</w:t>
      </w:r>
      <w:r w:rsidR="003A734A" w:rsidRPr="00B138F3">
        <w:rPr>
          <w:rFonts w:ascii="GHEA Grapalat" w:hAnsi="GHEA Grapalat"/>
        </w:rPr>
        <w:tab/>
      </w:r>
      <w:r w:rsidRPr="00B138F3">
        <w:rPr>
          <w:rFonts w:ascii="GHEA Grapalat" w:hAnsi="GHEA Grapalat"/>
        </w:rPr>
        <w:t xml:space="preserve">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w:t>
      </w:r>
      <w:r w:rsidRPr="00974EA8">
        <w:rPr>
          <w:rFonts w:ascii="GHEA Grapalat" w:hAnsi="GHEA Grapalat"/>
        </w:rPr>
        <w:t>днем его заключения, финансовые средства в целях его исполнения не предусматриваются.</w:t>
      </w:r>
      <w:r w:rsidR="00BA249F" w:rsidRPr="00BA249F">
        <w:rPr>
          <w:rFonts w:ascii="GHEA Grapalat" w:hAnsi="GHEA Grapalat"/>
        </w:rPr>
        <w:t xml:space="preserve"> </w:t>
      </w:r>
      <w:r w:rsidR="00BA249F" w:rsidRPr="00DC2F9B">
        <w:rPr>
          <w:rFonts w:ascii="GHEA Grapalat" w:hAnsi="GHEA Grapalat"/>
        </w:rPr>
        <w:t xml:space="preserve">При этом расчет шестимесячного периода, данного настоящим пунктом для предусмотрения финансовых средств для заключения каждого последующего соглашения, начинается со дня принятия заказчиком в </w:t>
      </w:r>
    </w:p>
    <w:p w:rsidR="00BD0785" w:rsidRDefault="00BD0785" w:rsidP="007E536D">
      <w:pPr>
        <w:widowControl w:val="0"/>
        <w:tabs>
          <w:tab w:val="left" w:pos="1276"/>
        </w:tabs>
        <w:spacing w:after="160"/>
        <w:ind w:firstLine="567"/>
        <w:jc w:val="both"/>
        <w:rPr>
          <w:ins w:id="15" w:author="Inesa Kocharyan" w:date="2025-02-19T10:34:00Z"/>
          <w:rFonts w:ascii="GHEA Grapalat" w:hAnsi="GHEA Grapalat"/>
        </w:rPr>
      </w:pPr>
      <w:r w:rsidRPr="007E536D">
        <w:rPr>
          <w:rStyle w:val="ezkurwreuab5ozgtqnkl"/>
          <w:i/>
          <w:sz w:val="20"/>
          <w:szCs w:val="20"/>
          <w:vertAlign w:val="superscript"/>
        </w:rPr>
        <w:t>24</w:t>
      </w:r>
      <w:r w:rsidRPr="007E536D">
        <w:rPr>
          <w:rStyle w:val="ezkurwreuab5ozgtqnkl"/>
          <w:i/>
          <w:sz w:val="20"/>
          <w:szCs w:val="20"/>
        </w:rPr>
        <w:t xml:space="preserve"> Если</w:t>
      </w:r>
      <w:r w:rsidRPr="007E536D">
        <w:rPr>
          <w:i/>
          <w:sz w:val="20"/>
          <w:szCs w:val="20"/>
        </w:rPr>
        <w:t xml:space="preserve"> </w:t>
      </w:r>
      <w:r>
        <w:rPr>
          <w:rStyle w:val="ezkurwreuab5ozgtqnkl"/>
          <w:rFonts w:ascii="Sylfaen" w:hAnsi="Sylfaen"/>
          <w:i/>
          <w:sz w:val="20"/>
          <w:szCs w:val="20"/>
        </w:rPr>
        <w:t>П</w:t>
      </w:r>
      <w:r w:rsidRPr="007E536D">
        <w:rPr>
          <w:rStyle w:val="ezkurwreuab5ozgtqnkl"/>
          <w:i/>
          <w:sz w:val="20"/>
          <w:szCs w:val="20"/>
        </w:rPr>
        <w:t>окупатель</w:t>
      </w:r>
      <w:r w:rsidRPr="007E536D">
        <w:rPr>
          <w:i/>
          <w:sz w:val="20"/>
          <w:szCs w:val="20"/>
        </w:rPr>
        <w:t xml:space="preserve"> </w:t>
      </w:r>
      <w:r w:rsidRPr="007E536D">
        <w:rPr>
          <w:rStyle w:val="ezkurwreuab5ozgtqnkl"/>
          <w:i/>
          <w:sz w:val="20"/>
          <w:szCs w:val="20"/>
        </w:rPr>
        <w:t>является</w:t>
      </w:r>
      <w:r w:rsidRPr="007E536D">
        <w:rPr>
          <w:i/>
          <w:sz w:val="20"/>
          <w:szCs w:val="20"/>
        </w:rPr>
        <w:t xml:space="preserve"> </w:t>
      </w:r>
      <w:r w:rsidR="007E536D">
        <w:rPr>
          <w:rStyle w:val="ezkurwreuab5ozgtqnkl"/>
          <w:i/>
          <w:sz w:val="20"/>
          <w:szCs w:val="20"/>
        </w:rPr>
        <w:t>заказчиком</w:t>
      </w:r>
      <w:r w:rsidRPr="007E536D">
        <w:rPr>
          <w:rStyle w:val="ezkurwreuab5ozgtqnkl"/>
          <w:i/>
          <w:sz w:val="20"/>
          <w:szCs w:val="20"/>
        </w:rPr>
        <w:t>, не имеющим счета в казначействе, настоящий</w:t>
      </w:r>
      <w:r w:rsidRPr="007E536D">
        <w:rPr>
          <w:i/>
          <w:sz w:val="20"/>
          <w:szCs w:val="20"/>
        </w:rPr>
        <w:t xml:space="preserve"> </w:t>
      </w:r>
      <w:r w:rsidRPr="007E536D">
        <w:rPr>
          <w:rStyle w:val="ezkurwreuab5ozgtqnkl"/>
          <w:i/>
          <w:sz w:val="20"/>
          <w:szCs w:val="20"/>
        </w:rPr>
        <w:t>пункт</w:t>
      </w:r>
      <w:r w:rsidRPr="007E536D">
        <w:rPr>
          <w:i/>
          <w:sz w:val="20"/>
          <w:szCs w:val="20"/>
        </w:rPr>
        <w:t xml:space="preserve"> </w:t>
      </w:r>
      <w:proofErr w:type="gramStart"/>
      <w:r w:rsidRPr="007E536D">
        <w:rPr>
          <w:rStyle w:val="ezkurwreuab5ozgtqnkl"/>
          <w:i/>
          <w:sz w:val="20"/>
          <w:szCs w:val="20"/>
        </w:rPr>
        <w:t>редактируется</w:t>
      </w:r>
      <w:proofErr w:type="gramEnd"/>
      <w:r w:rsidRPr="007E536D">
        <w:rPr>
          <w:i/>
          <w:sz w:val="20"/>
          <w:szCs w:val="20"/>
        </w:rPr>
        <w:t xml:space="preserve"> </w:t>
      </w:r>
      <w:r w:rsidRPr="007E536D">
        <w:rPr>
          <w:rStyle w:val="ezkurwreuab5ozgtqnkl"/>
          <w:i/>
          <w:sz w:val="20"/>
          <w:szCs w:val="20"/>
        </w:rPr>
        <w:t>замен</w:t>
      </w:r>
      <w:r>
        <w:rPr>
          <w:rStyle w:val="ezkurwreuab5ozgtqnkl"/>
          <w:i/>
          <w:sz w:val="20"/>
          <w:szCs w:val="20"/>
        </w:rPr>
        <w:t>ив</w:t>
      </w:r>
      <w:r w:rsidRPr="007E536D">
        <w:rPr>
          <w:i/>
          <w:sz w:val="20"/>
          <w:szCs w:val="20"/>
        </w:rPr>
        <w:t xml:space="preserve"> </w:t>
      </w:r>
      <w:r w:rsidRPr="007E536D">
        <w:rPr>
          <w:rStyle w:val="ezkurwreuab5ozgtqnkl"/>
          <w:i/>
          <w:sz w:val="20"/>
          <w:szCs w:val="20"/>
        </w:rPr>
        <w:t>слов</w:t>
      </w:r>
      <w:r>
        <w:rPr>
          <w:rStyle w:val="ezkurwreuab5ozgtqnkl"/>
          <w:i/>
          <w:sz w:val="20"/>
          <w:szCs w:val="20"/>
        </w:rPr>
        <w:t>а</w:t>
      </w:r>
      <w:r w:rsidRPr="007E536D">
        <w:rPr>
          <w:i/>
          <w:sz w:val="20"/>
          <w:szCs w:val="20"/>
        </w:rPr>
        <w:t xml:space="preserve"> </w:t>
      </w:r>
      <w:r w:rsidRPr="007E536D">
        <w:rPr>
          <w:rStyle w:val="ezkurwreuab5ozgtqnkl"/>
          <w:i/>
          <w:sz w:val="20"/>
          <w:szCs w:val="20"/>
        </w:rPr>
        <w:t>"внесени</w:t>
      </w:r>
      <w:r>
        <w:rPr>
          <w:rStyle w:val="ezkurwreuab5ozgtqnkl"/>
          <w:i/>
          <w:sz w:val="20"/>
          <w:szCs w:val="20"/>
        </w:rPr>
        <w:t>я</w:t>
      </w:r>
      <w:r w:rsidRPr="007E536D">
        <w:rPr>
          <w:rStyle w:val="ezkurwreuab5ozgtqnkl"/>
          <w:i/>
          <w:sz w:val="20"/>
          <w:szCs w:val="20"/>
        </w:rPr>
        <w:t xml:space="preserve"> 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и</w:t>
      </w:r>
      <w:r w:rsidRPr="007E536D">
        <w:rPr>
          <w:i/>
          <w:sz w:val="20"/>
          <w:szCs w:val="20"/>
        </w:rPr>
        <w:t xml:space="preserve"> </w:t>
      </w:r>
      <w:r w:rsidRPr="007E536D">
        <w:rPr>
          <w:rStyle w:val="ezkurwreuab5ozgtqnkl"/>
          <w:i/>
          <w:sz w:val="20"/>
          <w:szCs w:val="20"/>
        </w:rPr>
        <w:t>копии</w:t>
      </w:r>
      <w:r w:rsidRPr="007E536D">
        <w:rPr>
          <w:i/>
          <w:sz w:val="20"/>
          <w:szCs w:val="20"/>
        </w:rPr>
        <w:t xml:space="preserve"> </w:t>
      </w:r>
      <w:r w:rsidRPr="007E536D">
        <w:rPr>
          <w:rStyle w:val="ezkurwreuab5ozgtqnkl"/>
          <w:i/>
          <w:sz w:val="20"/>
          <w:szCs w:val="20"/>
        </w:rPr>
        <w:t>протокола</w:t>
      </w:r>
      <w:r w:rsidRPr="007E536D">
        <w:rPr>
          <w:i/>
          <w:sz w:val="20"/>
          <w:szCs w:val="20"/>
        </w:rPr>
        <w:t xml:space="preserve"> </w:t>
      </w:r>
      <w:r w:rsidRPr="007E536D">
        <w:rPr>
          <w:rStyle w:val="ezkurwreuab5ozgtqnkl"/>
          <w:i/>
          <w:sz w:val="20"/>
          <w:szCs w:val="20"/>
        </w:rPr>
        <w:t>в</w:t>
      </w:r>
      <w:r w:rsidRPr="007E536D">
        <w:rPr>
          <w:i/>
          <w:sz w:val="20"/>
          <w:szCs w:val="20"/>
        </w:rPr>
        <w:t xml:space="preserve"> </w:t>
      </w:r>
      <w:r w:rsidRPr="007E536D">
        <w:rPr>
          <w:rStyle w:val="ezkurwreuab5ozgtqnkl"/>
          <w:i/>
          <w:sz w:val="20"/>
          <w:szCs w:val="20"/>
        </w:rPr>
        <w:t>казначейскую</w:t>
      </w:r>
      <w:r w:rsidRPr="007E536D">
        <w:rPr>
          <w:i/>
          <w:sz w:val="20"/>
          <w:szCs w:val="20"/>
        </w:rPr>
        <w:t xml:space="preserve"> </w:t>
      </w:r>
      <w:r w:rsidRPr="007E536D">
        <w:rPr>
          <w:rStyle w:val="ezkurwreuab5ozgtqnkl"/>
          <w:i/>
          <w:sz w:val="20"/>
          <w:szCs w:val="20"/>
        </w:rPr>
        <w:t>систему</w:t>
      </w:r>
      <w:r w:rsidRPr="007E536D">
        <w:rPr>
          <w:i/>
          <w:sz w:val="20"/>
          <w:szCs w:val="20"/>
        </w:rPr>
        <w:t xml:space="preserve"> </w:t>
      </w:r>
      <w:r w:rsidRPr="007E536D">
        <w:rPr>
          <w:rStyle w:val="ezkurwreuab5ozgtqnkl"/>
          <w:i/>
          <w:sz w:val="20"/>
          <w:szCs w:val="20"/>
        </w:rPr>
        <w:t>уполномоченного органа"</w:t>
      </w:r>
      <w:r w:rsidRPr="007E536D">
        <w:rPr>
          <w:i/>
          <w:sz w:val="20"/>
          <w:szCs w:val="20"/>
        </w:rPr>
        <w:t xml:space="preserve"> </w:t>
      </w:r>
      <w:r w:rsidRPr="007E536D">
        <w:rPr>
          <w:rStyle w:val="ezkurwreuab5ozgtqnkl"/>
          <w:i/>
          <w:sz w:val="20"/>
          <w:szCs w:val="20"/>
        </w:rPr>
        <w:t>словами</w:t>
      </w:r>
      <w:r>
        <w:rPr>
          <w:rStyle w:val="ezkurwreuab5ozgtqnkl"/>
          <w:i/>
          <w:sz w:val="20"/>
          <w:szCs w:val="20"/>
        </w:rPr>
        <w:t xml:space="preserve"> </w:t>
      </w:r>
      <w:r w:rsidRPr="00A144F1">
        <w:rPr>
          <w:rStyle w:val="ezkurwreuab5ozgtqnkl"/>
          <w:i/>
          <w:sz w:val="20"/>
          <w:szCs w:val="20"/>
        </w:rPr>
        <w:t>"</w:t>
      </w:r>
      <w:r w:rsidRPr="007E536D">
        <w:rPr>
          <w:rStyle w:val="ezkurwreuab5ozgtqnkl"/>
          <w:i/>
          <w:sz w:val="20"/>
          <w:szCs w:val="20"/>
        </w:rPr>
        <w:t>выдач</w:t>
      </w:r>
      <w:r>
        <w:rPr>
          <w:rStyle w:val="ezkurwreuab5ozgtqnkl"/>
          <w:i/>
          <w:sz w:val="20"/>
          <w:szCs w:val="20"/>
        </w:rPr>
        <w:t xml:space="preserve">и </w:t>
      </w:r>
      <w:r w:rsidRPr="007E536D">
        <w:rPr>
          <w:rStyle w:val="ezkurwreuab5ozgtqnkl"/>
          <w:i/>
          <w:sz w:val="20"/>
          <w:szCs w:val="20"/>
        </w:rPr>
        <w:t>платежного</w:t>
      </w:r>
      <w:r w:rsidRPr="007E536D">
        <w:rPr>
          <w:i/>
          <w:sz w:val="20"/>
          <w:szCs w:val="20"/>
        </w:rPr>
        <w:t xml:space="preserve"> </w:t>
      </w:r>
      <w:r w:rsidRPr="007E536D">
        <w:rPr>
          <w:rStyle w:val="ezkurwreuab5ozgtqnkl"/>
          <w:i/>
          <w:sz w:val="20"/>
          <w:szCs w:val="20"/>
        </w:rPr>
        <w:t>поручения</w:t>
      </w:r>
      <w:r w:rsidRPr="007E536D">
        <w:rPr>
          <w:i/>
          <w:sz w:val="20"/>
          <w:szCs w:val="20"/>
        </w:rPr>
        <w:t xml:space="preserve"> </w:t>
      </w:r>
      <w:r w:rsidRPr="007E536D">
        <w:rPr>
          <w:rStyle w:val="ezkurwreuab5ozgtqnkl"/>
          <w:i/>
          <w:sz w:val="20"/>
          <w:szCs w:val="20"/>
        </w:rPr>
        <w:t>банку</w:t>
      </w:r>
      <w:r w:rsidRPr="00A144F1">
        <w:rPr>
          <w:rStyle w:val="ezkurwreuab5ozgtqnkl"/>
          <w:i/>
          <w:sz w:val="20"/>
          <w:szCs w:val="20"/>
        </w:rPr>
        <w:t>"</w:t>
      </w:r>
      <w:ins w:id="16" w:author="Inesa Kocharyan" w:date="2025-02-19T10:34:00Z">
        <w:r>
          <w:rPr>
            <w:rFonts w:ascii="GHEA Grapalat" w:hAnsi="GHEA Grapalat"/>
          </w:rPr>
          <w:br w:type="page"/>
        </w:r>
      </w:ins>
    </w:p>
    <w:p w:rsidR="00071D1C" w:rsidRPr="0058169B" w:rsidRDefault="00BA249F" w:rsidP="00BD0785">
      <w:pPr>
        <w:widowControl w:val="0"/>
        <w:tabs>
          <w:tab w:val="left" w:pos="1276"/>
        </w:tabs>
        <w:spacing w:after="160"/>
        <w:jc w:val="both"/>
        <w:rPr>
          <w:rFonts w:ascii="GHEA Grapalat" w:hAnsi="GHEA Grapalat"/>
        </w:rPr>
      </w:pPr>
      <w:r w:rsidRPr="00DC2F9B">
        <w:rPr>
          <w:rFonts w:ascii="GHEA Grapalat" w:hAnsi="GHEA Grapalat"/>
        </w:rPr>
        <w:lastRenderedPageBreak/>
        <w:t>полном объеме результата поставки товара, установленного предыдущим соглашением</w:t>
      </w:r>
      <w:r>
        <w:rPr>
          <w:rFonts w:ascii="GHEA Grapalat" w:hAnsi="GHEA Grapalat"/>
        </w:rPr>
        <w:t>.</w:t>
      </w:r>
      <w:r w:rsidR="00071D1C" w:rsidRPr="00974EA8">
        <w:rPr>
          <w:rFonts w:ascii="GHEA Grapalat" w:hAnsi="GHEA Grapalat"/>
        </w:rPr>
        <w:t xml:space="preserve"> Если размер выделенных для исполнения договора финансовых средств превышает </w:t>
      </w:r>
      <w:r w:rsidR="003839FF" w:rsidRPr="00974EA8">
        <w:rPr>
          <w:rFonts w:ascii="GHEA Grapalat" w:hAnsi="GHEA Grapalat"/>
        </w:rPr>
        <w:t>двадцатипя</w:t>
      </w:r>
      <w:r w:rsidR="00071D1C" w:rsidRPr="00974EA8">
        <w:rPr>
          <w:rFonts w:ascii="GHEA Grapalat" w:hAnsi="GHEA Grapalat"/>
        </w:rPr>
        <w:t xml:space="preserve">тикратный размер базовой единицы закупок, то Покупателем будет заключенo соглашение в случае, если </w:t>
      </w:r>
      <w:r w:rsidR="009673B8" w:rsidRPr="00974EA8">
        <w:rPr>
          <w:rFonts w:ascii="GHEA Grapalat" w:hAnsi="GHEA Grapalat"/>
        </w:rPr>
        <w:t xml:space="preserve">представленные </w:t>
      </w:r>
      <w:r w:rsidR="00071D1C" w:rsidRPr="00974EA8">
        <w:rPr>
          <w:rFonts w:ascii="GHEA Grapalat" w:hAnsi="GHEA Grapalat"/>
        </w:rPr>
        <w:t xml:space="preserve">Продавцом в виде неустойки </w:t>
      </w:r>
      <w:r w:rsidR="009673B8" w:rsidRPr="00974EA8">
        <w:rPr>
          <w:rFonts w:ascii="GHEA Grapalat" w:hAnsi="GHEA Grapalat"/>
        </w:rPr>
        <w:t xml:space="preserve">обеспечения квалификации и </w:t>
      </w:r>
      <w:r w:rsidR="00071D1C" w:rsidRPr="00974EA8">
        <w:rPr>
          <w:rFonts w:ascii="GHEA Grapalat" w:hAnsi="GHEA Grapalat"/>
        </w:rPr>
        <w:t xml:space="preserve">договора </w:t>
      </w:r>
      <w:r w:rsidR="008707D8" w:rsidRPr="00974EA8">
        <w:rPr>
          <w:rFonts w:ascii="GHEA Grapalat" w:hAnsi="GHEA Grapalat"/>
        </w:rPr>
        <w:t>заменяю</w:t>
      </w:r>
      <w:r w:rsidR="00071D1C" w:rsidRPr="00974EA8">
        <w:rPr>
          <w:rFonts w:ascii="GHEA Grapalat" w:hAnsi="GHEA Grapalat"/>
        </w:rPr>
        <w:t xml:space="preserve">тся гарантией или наличными деньгами, с учетом требований </w:t>
      </w:r>
      <w:r w:rsidR="00351A3E" w:rsidRPr="00891020">
        <w:rPr>
          <w:rFonts w:ascii="GHEA Grapalat" w:hAnsi="GHEA Grapalat"/>
        </w:rPr>
        <w:t>абзац</w:t>
      </w:r>
      <w:r w:rsidR="00351A3E">
        <w:rPr>
          <w:rFonts w:ascii="GHEA Grapalat" w:hAnsi="GHEA Grapalat"/>
        </w:rPr>
        <w:t>а</w:t>
      </w:r>
      <w:r w:rsidR="00351A3E" w:rsidRPr="00891020">
        <w:rPr>
          <w:rFonts w:ascii="GHEA Grapalat" w:hAnsi="GHEA Grapalat"/>
        </w:rPr>
        <w:t xml:space="preserve"> "</w:t>
      </w:r>
      <w:r w:rsidR="00351A3E">
        <w:rPr>
          <w:rFonts w:ascii="GHEA Grapalat" w:hAnsi="GHEA Grapalat"/>
        </w:rPr>
        <w:t>в</w:t>
      </w:r>
      <w:r w:rsidR="00351A3E" w:rsidRPr="00891020">
        <w:rPr>
          <w:rFonts w:ascii="GHEA Grapalat" w:hAnsi="GHEA Grapalat"/>
        </w:rPr>
        <w:t>" подпункта 1</w:t>
      </w:r>
      <w:r w:rsidR="00351A3E">
        <w:rPr>
          <w:rFonts w:ascii="GHEA Grapalat" w:hAnsi="GHEA Grapalat"/>
        </w:rPr>
        <w:t xml:space="preserve"> и</w:t>
      </w:r>
      <w:r w:rsidR="00351A3E" w:rsidRPr="00891020">
        <w:rPr>
          <w:rFonts w:ascii="GHEA Grapalat" w:hAnsi="GHEA Grapalat"/>
        </w:rPr>
        <w:t xml:space="preserve"> </w:t>
      </w:r>
      <w:r w:rsidR="00071D1C" w:rsidRPr="00974EA8">
        <w:rPr>
          <w:rFonts w:ascii="GHEA Grapalat" w:hAnsi="GHEA Grapalat"/>
        </w:rPr>
        <w:t xml:space="preserve">абзаца "б" подпункта </w:t>
      </w:r>
      <w:r w:rsidR="000B33B2" w:rsidRPr="00974EA8">
        <w:rPr>
          <w:rFonts w:ascii="GHEA Grapalat" w:hAnsi="GHEA Grapalat"/>
        </w:rPr>
        <w:t xml:space="preserve">17 </w:t>
      </w:r>
      <w:r w:rsidR="00071D1C" w:rsidRPr="00974EA8">
        <w:rPr>
          <w:rFonts w:ascii="GHEA Grapalat" w:hAnsi="GHEA Grapalat"/>
        </w:rPr>
        <w:t xml:space="preserve">пункта 32 Приложения № </w:t>
      </w:r>
      <w:r w:rsidR="006E50E4" w:rsidRPr="00974EA8">
        <w:rPr>
          <w:rFonts w:ascii="GHEA Grapalat" w:hAnsi="GHEA Grapalat"/>
        </w:rPr>
        <w:t>1</w:t>
      </w:r>
      <w:r w:rsidR="006E50E4" w:rsidRPr="00974EA8">
        <w:rPr>
          <w:rFonts w:ascii="GHEA Grapalat" w:hAnsi="GHEA Grapalat"/>
          <w:lang w:val="hy-AM"/>
        </w:rPr>
        <w:t xml:space="preserve"> </w:t>
      </w:r>
      <w:r w:rsidR="00071D1C" w:rsidRPr="00974EA8">
        <w:rPr>
          <w:rFonts w:ascii="GHEA Grapalat" w:hAnsi="GHEA Grapalat"/>
        </w:rPr>
        <w:t xml:space="preserve">к Постановлению Правительства Республики Армения № 526-N от 4 мая 2017 года. При этом Продавец заключает соглашение, а при замене </w:t>
      </w:r>
      <w:r w:rsidR="00CD7A4F" w:rsidRPr="00974EA8">
        <w:rPr>
          <w:rFonts w:ascii="GHEA Grapalat" w:hAnsi="GHEA Grapalat"/>
        </w:rPr>
        <w:t xml:space="preserve">обеспечений квалификации и </w:t>
      </w:r>
      <w:r w:rsidR="00071D1C" w:rsidRPr="00974EA8">
        <w:rPr>
          <w:rFonts w:ascii="GHEA Grapalat" w:hAnsi="GHEA Grapalat"/>
        </w:rPr>
        <w:t xml:space="preserve">договора </w:t>
      </w:r>
      <w:r w:rsidR="00CD7A4F" w:rsidRPr="00974EA8">
        <w:rPr>
          <w:rFonts w:ascii="GHEA Grapalat" w:hAnsi="GHEA Grapalat"/>
        </w:rPr>
        <w:t xml:space="preserve">представленных </w:t>
      </w:r>
      <w:r w:rsidR="00071D1C" w:rsidRPr="00974EA8">
        <w:rPr>
          <w:rFonts w:ascii="GHEA Grapalat" w:hAnsi="GHEA Grapalat"/>
        </w:rPr>
        <w:t xml:space="preserve">в виде неустойки, также представляет Покупателю </w:t>
      </w:r>
      <w:r w:rsidR="00CD7A4F" w:rsidRPr="00974EA8">
        <w:rPr>
          <w:rFonts w:ascii="GHEA Grapalat" w:hAnsi="GHEA Grapalat"/>
        </w:rPr>
        <w:t xml:space="preserve">новые обеспечения </w:t>
      </w:r>
      <w:r w:rsidR="00071D1C" w:rsidRPr="00974EA8">
        <w:rPr>
          <w:rFonts w:ascii="GHEA Grapalat" w:hAnsi="GHEA Grapalat"/>
        </w:rPr>
        <w:t xml:space="preserve">в </w:t>
      </w:r>
      <w:proofErr w:type="gramStart"/>
      <w:r w:rsidR="00071D1C" w:rsidRPr="00974EA8">
        <w:rPr>
          <w:rFonts w:ascii="GHEA Grapalat" w:hAnsi="GHEA Grapalat"/>
        </w:rPr>
        <w:t xml:space="preserve">течение </w:t>
      </w:r>
      <w:r w:rsidR="00D3295F" w:rsidRPr="00B76CB5">
        <w:rPr>
          <w:rFonts w:ascii="GHEA Grapalat" w:hAnsi="GHEA Grapalat"/>
        </w:rPr>
        <w:t xml:space="preserve"> -------</w:t>
      </w:r>
      <w:proofErr w:type="gramEnd"/>
      <w:r w:rsidR="00D3295F" w:rsidRPr="00B76CB5">
        <w:rPr>
          <w:rFonts w:ascii="GHEA Grapalat" w:hAnsi="GHEA Grapalat"/>
        </w:rPr>
        <w:t xml:space="preserve"> </w:t>
      </w:r>
      <w:r w:rsidR="00071D1C" w:rsidRPr="00974EA8">
        <w:rPr>
          <w:rFonts w:ascii="GHEA Grapalat" w:hAnsi="GHEA Grapalat"/>
        </w:rPr>
        <w:t>рабочих дней со дня получения извещения о заключении соглашения. В противном случае договор расторгается Покупателем в одностороннем порядке.</w:t>
      </w:r>
      <w:r w:rsidR="00FB29E1" w:rsidRPr="0058169B">
        <w:rPr>
          <w:rStyle w:val="af6"/>
          <w:rFonts w:ascii="GHEA Grapalat" w:hAnsi="GHEA Grapalat"/>
        </w:rPr>
        <w:t>25</w:t>
      </w: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10. Адреса, банковские реквизиты и подписи Сторон</w:t>
      </w:r>
    </w:p>
    <w:tbl>
      <w:tblPr>
        <w:tblW w:w="9639" w:type="dxa"/>
        <w:tblInd w:w="409" w:type="dxa"/>
        <w:tblLayout w:type="fixed"/>
        <w:tblLook w:val="0000" w:firstRow="0" w:lastRow="0" w:firstColumn="0" w:lastColumn="0" w:noHBand="0" w:noVBand="0"/>
      </w:tblPr>
      <w:tblGrid>
        <w:gridCol w:w="4536"/>
        <w:gridCol w:w="760"/>
        <w:gridCol w:w="4343"/>
      </w:tblGrid>
      <w:tr w:rsidR="00B138F3" w:rsidRPr="00B138F3" w:rsidTr="0016519F">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3773FD" w:rsidRPr="009E5A71" w:rsidRDefault="003773FD" w:rsidP="003773FD">
            <w:pPr>
              <w:jc w:val="center"/>
              <w:rPr>
                <w:rFonts w:ascii="Sylfaen" w:hAnsi="Sylfaen"/>
                <w:sz w:val="20"/>
                <w:szCs w:val="20"/>
                <w:lang w:val="hy-AM"/>
              </w:rPr>
            </w:pPr>
            <w:r w:rsidRPr="009E5A71">
              <w:rPr>
                <w:rFonts w:ascii="Sylfaen" w:hAnsi="Sylfaen"/>
                <w:sz w:val="20"/>
                <w:szCs w:val="20"/>
                <w:lang w:val="hy-AM"/>
              </w:rPr>
              <w:t>Веду №2 НУХ ХАК</w:t>
            </w:r>
          </w:p>
          <w:p w:rsidR="003773FD" w:rsidRPr="003F6BAD" w:rsidRDefault="003773FD" w:rsidP="003773FD">
            <w:pPr>
              <w:jc w:val="center"/>
              <w:rPr>
                <w:rFonts w:ascii="Sylfaen" w:hAnsi="Sylfaen"/>
                <w:sz w:val="20"/>
                <w:szCs w:val="20"/>
                <w:lang w:val="hy-AM"/>
              </w:rPr>
            </w:pPr>
            <w:r w:rsidRPr="003F6BAD">
              <w:rPr>
                <w:rFonts w:ascii="Sylfaen" w:hAnsi="Sylfaen"/>
                <w:sz w:val="20"/>
                <w:szCs w:val="20"/>
                <w:lang w:val="hy-AM"/>
              </w:rPr>
              <w:t>К. Веди, Касьяна 26/17</w:t>
            </w:r>
          </w:p>
          <w:p w:rsidR="003773FD" w:rsidRPr="00753465" w:rsidRDefault="003773FD" w:rsidP="003773FD">
            <w:pPr>
              <w:jc w:val="center"/>
              <w:rPr>
                <w:rFonts w:ascii="Sylfaen" w:hAnsi="Sylfaen"/>
                <w:sz w:val="20"/>
                <w:szCs w:val="20"/>
                <w:lang w:val="hy-AM"/>
              </w:rPr>
            </w:pPr>
            <w:r w:rsidRPr="00753465">
              <w:rPr>
                <w:rFonts w:ascii="Sylfaen" w:hAnsi="Sylfaen"/>
                <w:sz w:val="20"/>
                <w:szCs w:val="20"/>
                <w:lang w:val="hy-AM"/>
              </w:rPr>
              <w:t xml:space="preserve">ЗАО «АКБА БАНК»   </w:t>
            </w:r>
          </w:p>
          <w:p w:rsidR="003773FD" w:rsidRPr="009E5A71" w:rsidRDefault="003773FD" w:rsidP="003773FD">
            <w:pPr>
              <w:jc w:val="center"/>
              <w:rPr>
                <w:rFonts w:ascii="Sylfaen" w:hAnsi="Sylfaen"/>
                <w:sz w:val="20"/>
                <w:szCs w:val="20"/>
                <w:lang w:val="hy-AM"/>
              </w:rPr>
            </w:pPr>
            <w:r w:rsidRPr="00753465">
              <w:rPr>
                <w:rFonts w:ascii="Sylfaen" w:hAnsi="Sylfaen"/>
                <w:sz w:val="20"/>
                <w:szCs w:val="20"/>
                <w:lang w:val="hy-AM"/>
              </w:rPr>
              <w:t>З/Р</w:t>
            </w:r>
            <w:r>
              <w:rPr>
                <w:rFonts w:ascii="Sylfaen" w:hAnsi="Sylfaen" w:cs="Arial"/>
                <w:color w:val="2C2D2E"/>
                <w:sz w:val="23"/>
                <w:szCs w:val="23"/>
                <w:shd w:val="clear" w:color="auto" w:fill="FFFFFF"/>
                <w:lang w:val="hy-AM"/>
              </w:rPr>
              <w:t>220123350039000</w:t>
            </w:r>
          </w:p>
          <w:p w:rsidR="003773FD" w:rsidRPr="009E5A71" w:rsidRDefault="003773FD" w:rsidP="003773FD">
            <w:pPr>
              <w:jc w:val="center"/>
              <w:rPr>
                <w:rFonts w:ascii="Sylfaen" w:hAnsi="Sylfaen"/>
                <w:sz w:val="20"/>
                <w:szCs w:val="20"/>
                <w:lang w:val="hy-AM"/>
              </w:rPr>
            </w:pPr>
            <w:r w:rsidRPr="00753465">
              <w:rPr>
                <w:rFonts w:ascii="Sylfaen" w:hAnsi="Sylfaen"/>
                <w:sz w:val="20"/>
                <w:szCs w:val="20"/>
                <w:lang w:val="hy-AM"/>
              </w:rPr>
              <w:t xml:space="preserve">АВК  </w:t>
            </w:r>
            <w:r w:rsidRPr="004C3AC4">
              <w:rPr>
                <w:rFonts w:ascii="Arial" w:hAnsi="Arial" w:cs="Arial"/>
                <w:color w:val="2C2D2E"/>
                <w:sz w:val="23"/>
                <w:szCs w:val="23"/>
                <w:shd w:val="clear" w:color="auto" w:fill="FFFFFF"/>
                <w:lang w:val="hy-AM"/>
              </w:rPr>
              <w:t>04104775</w:t>
            </w:r>
          </w:p>
          <w:p w:rsidR="00071D1C" w:rsidRPr="00B138F3" w:rsidRDefault="003773FD" w:rsidP="003773FD">
            <w:pPr>
              <w:widowControl w:val="0"/>
              <w:spacing w:after="160"/>
              <w:jc w:val="center"/>
              <w:rPr>
                <w:rFonts w:ascii="GHEA Grapalat" w:hAnsi="GHEA Grapalat"/>
              </w:rPr>
            </w:pPr>
            <w:r>
              <w:rPr>
                <w:rFonts w:ascii="Sylfaen" w:hAnsi="Sylfaen"/>
                <w:sz w:val="20"/>
                <w:szCs w:val="20"/>
                <w:lang w:val="hy-AM"/>
              </w:rPr>
              <w:t>Режиссер: Ж. Аветисян</w:t>
            </w:r>
            <w:r w:rsidRPr="00B138F3">
              <w:rPr>
                <w:rFonts w:ascii="GHEA Grapalat" w:hAnsi="GHEA Grapalat"/>
              </w:rPr>
              <w:t xml:space="preserve"> </w:t>
            </w: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F83E0A"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382B60" w:rsidRDefault="00382B60" w:rsidP="00B46D58">
      <w:pPr>
        <w:widowControl w:val="0"/>
        <w:spacing w:after="160"/>
        <w:ind w:firstLine="567"/>
        <w:jc w:val="both"/>
        <w:rPr>
          <w:rFonts w:ascii="GHEA Grapalat" w:hAnsi="GHEA Grapalat"/>
          <w:i/>
          <w:lang w:val="hy-AM"/>
        </w:rPr>
      </w:pPr>
    </w:p>
    <w:p w:rsidR="00071D1C" w:rsidRPr="00B138F3" w:rsidRDefault="00071D1C" w:rsidP="00B46D58">
      <w:pPr>
        <w:widowControl w:val="0"/>
        <w:spacing w:after="160"/>
        <w:ind w:firstLine="567"/>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DA240A" w:rsidP="00B46D58">
      <w:pPr>
        <w:widowControl w:val="0"/>
        <w:spacing w:after="160"/>
        <w:rPr>
          <w:rFonts w:ascii="GHEA Grapalat" w:hAnsi="GHEA Grapalat"/>
        </w:rPr>
      </w:pPr>
      <w:r>
        <w:rPr>
          <w:rFonts w:ascii="GHEA Grapalat" w:hAnsi="GHEA Grapalat"/>
        </w:rPr>
        <w:t>-----------------------</w:t>
      </w:r>
    </w:p>
    <w:p w:rsidR="00FB29E1" w:rsidRPr="008842CE" w:rsidRDefault="00FB29E1" w:rsidP="00FB29E1">
      <w:pPr>
        <w:pStyle w:val="af2"/>
        <w:widowControl w:val="0"/>
        <w:jc w:val="both"/>
        <w:rPr>
          <w:rFonts w:ascii="GHEA Grapalat" w:hAnsi="GHEA Grapalat"/>
          <w:lang w:val="hy-AM"/>
        </w:rPr>
      </w:pPr>
      <w:r w:rsidRPr="00DA240A">
        <w:rPr>
          <w:rFonts w:ascii="GHEA Grapalat" w:hAnsi="GHEA Grapalat"/>
          <w:i/>
          <w:vertAlign w:val="superscript"/>
        </w:rPr>
        <w:t xml:space="preserve">25 </w:t>
      </w:r>
      <w:r w:rsidRPr="008842CE">
        <w:rPr>
          <w:rFonts w:ascii="GHEA Grapalat" w:hAnsi="GHEA Grapalat"/>
          <w:i/>
        </w:rPr>
        <w:t>Если Договор заключается на основании части 6 статьи 15 закона Республики Армения "О</w:t>
      </w:r>
      <w:r w:rsidRPr="008842CE">
        <w:rPr>
          <w:rFonts w:ascii="Courier New" w:hAnsi="Courier New" w:cs="Courier New"/>
          <w:i/>
          <w:lang w:val="en-US"/>
        </w:rPr>
        <w:t> </w:t>
      </w:r>
      <w:r w:rsidRPr="008842CE">
        <w:rPr>
          <w:rFonts w:ascii="GHEA Grapalat" w:hAnsi="GHEA Grapalat"/>
          <w:i/>
        </w:rPr>
        <w:t xml:space="preserve">закупках", и цена Договора не </w:t>
      </w:r>
      <w:r w:rsidRPr="00726C0F">
        <w:rPr>
          <w:rFonts w:ascii="GHEA Grapalat" w:hAnsi="GHEA Grapalat"/>
          <w:i/>
        </w:rPr>
        <w:t xml:space="preserve">превышает двадцатипятикратный размер базовой единицы закупок, то настоящий пункт редактируется, удаляя из последнего </w:t>
      </w:r>
      <w:r>
        <w:rPr>
          <w:rFonts w:ascii="GHEA Grapalat" w:hAnsi="GHEA Grapalat"/>
          <w:i/>
        </w:rPr>
        <w:t>4-ое</w:t>
      </w:r>
      <w:r w:rsidRPr="00726C0F">
        <w:rPr>
          <w:rFonts w:ascii="GHEA Grapalat" w:hAnsi="GHEA Grapalat"/>
          <w:i/>
        </w:rPr>
        <w:t xml:space="preserve"> </w:t>
      </w:r>
      <w:r w:rsidRPr="008842CE">
        <w:rPr>
          <w:rFonts w:ascii="GHEA Grapalat" w:hAnsi="GHEA Grapalat"/>
          <w:i/>
        </w:rPr>
        <w:t xml:space="preserve">предложение, а </w:t>
      </w:r>
      <w:r>
        <w:rPr>
          <w:rFonts w:ascii="GHEA Grapalat" w:hAnsi="GHEA Grapalat"/>
          <w:i/>
        </w:rPr>
        <w:t>5-ое</w:t>
      </w:r>
      <w:r w:rsidRPr="008842CE">
        <w:rPr>
          <w:rFonts w:ascii="GHEA Grapalat" w:hAnsi="GHEA Grapalat"/>
          <w:i/>
        </w:rPr>
        <w:t xml:space="preserve"> предложение редактируется, заменив слова", а при замене </w:t>
      </w:r>
      <w:proofErr w:type="gramStart"/>
      <w:r w:rsidRPr="008842CE">
        <w:rPr>
          <w:rFonts w:ascii="GHEA Grapalat" w:hAnsi="GHEA Grapalat"/>
          <w:i/>
        </w:rPr>
        <w:t>обеспечени</w:t>
      </w:r>
      <w:r>
        <w:rPr>
          <w:rFonts w:ascii="GHEA Grapalat" w:hAnsi="GHEA Grapalat"/>
          <w:i/>
        </w:rPr>
        <w:t xml:space="preserve">й </w:t>
      </w:r>
      <w:r w:rsidRPr="008842CE">
        <w:rPr>
          <w:rFonts w:ascii="GHEA Grapalat" w:hAnsi="GHEA Grapalat"/>
          <w:i/>
        </w:rPr>
        <w:t xml:space="preserve"> </w:t>
      </w:r>
      <w:r>
        <w:rPr>
          <w:rFonts w:ascii="GHEA Grapalat" w:hAnsi="GHEA Grapalat"/>
          <w:i/>
        </w:rPr>
        <w:t>Квалификации</w:t>
      </w:r>
      <w:proofErr w:type="gramEnd"/>
      <w:r>
        <w:rPr>
          <w:rFonts w:ascii="GHEA Grapalat" w:hAnsi="GHEA Grapalat"/>
          <w:i/>
        </w:rPr>
        <w:t xml:space="preserve"> и </w:t>
      </w:r>
      <w:r w:rsidRPr="008842CE">
        <w:rPr>
          <w:rFonts w:ascii="GHEA Grapalat" w:hAnsi="GHEA Grapalat"/>
          <w:i/>
        </w:rPr>
        <w:t>Договора, представленн</w:t>
      </w:r>
      <w:r>
        <w:rPr>
          <w:rFonts w:ascii="GHEA Grapalat" w:hAnsi="GHEA Grapalat"/>
          <w:i/>
        </w:rPr>
        <w:t>ых</w:t>
      </w:r>
      <w:r w:rsidRPr="008842CE">
        <w:rPr>
          <w:rFonts w:ascii="GHEA Grapalat" w:hAnsi="GHEA Grapalat"/>
          <w:i/>
        </w:rPr>
        <w:t xml:space="preserve"> в виде неустойки, — также нов</w:t>
      </w:r>
      <w:r>
        <w:rPr>
          <w:rFonts w:ascii="GHEA Grapalat" w:hAnsi="GHEA Grapalat"/>
          <w:i/>
        </w:rPr>
        <w:t>ые</w:t>
      </w:r>
      <w:r w:rsidRPr="008842CE">
        <w:rPr>
          <w:rFonts w:ascii="GHEA Grapalat" w:hAnsi="GHEA Grapalat"/>
          <w:i/>
        </w:rPr>
        <w:t xml:space="preserve"> обеспечени</w:t>
      </w:r>
      <w:r>
        <w:rPr>
          <w:rFonts w:ascii="GHEA Grapalat" w:hAnsi="GHEA Grapalat"/>
          <w:i/>
        </w:rPr>
        <w:t>я</w:t>
      </w:r>
      <w:r w:rsidRPr="008842CE">
        <w:rPr>
          <w:rFonts w:ascii="GHEA Grapalat" w:hAnsi="GHEA Grapalat"/>
          <w:i/>
        </w:rPr>
        <w:t>" словом "и".</w:t>
      </w:r>
      <w:r w:rsidRPr="008842CE">
        <w:rPr>
          <w:rFonts w:ascii="GHEA Grapalat" w:hAnsi="GHEA Grapalat"/>
        </w:rPr>
        <w:t xml:space="preserve"> </w:t>
      </w:r>
    </w:p>
    <w:p w:rsidR="00B76CB5" w:rsidRDefault="00FB29E1" w:rsidP="00D3295F">
      <w:pPr>
        <w:pStyle w:val="af2"/>
        <w:widowControl w:val="0"/>
        <w:jc w:val="both"/>
        <w:rPr>
          <w:rFonts w:asciiTheme="minorHAnsi" w:hAnsiTheme="minorHAnsi"/>
        </w:rPr>
      </w:pPr>
      <w:r w:rsidRPr="008842CE">
        <w:rPr>
          <w:rFonts w:ascii="GHEA Grapalat" w:hAnsi="GHEA Grapalat"/>
          <w:i/>
        </w:rPr>
        <w:t>Настоящий пункт удаляется из Договора, если Договор не заключается на основании части 6 статьи 15 закона Республики Армения "О закупках".</w:t>
      </w:r>
    </w:p>
    <w:p w:rsidR="00D3295F" w:rsidRDefault="00B76CB5" w:rsidP="00D3295F">
      <w:pPr>
        <w:pStyle w:val="af2"/>
        <w:widowControl w:val="0"/>
        <w:jc w:val="both"/>
        <w:rPr>
          <w:rFonts w:ascii="GHEA Grapalat" w:hAnsi="GHEA Grapalat"/>
          <w:i/>
          <w:lang w:val="hy-AM" w:eastAsia="en-US"/>
        </w:rPr>
      </w:pPr>
      <w:r>
        <w:rPr>
          <w:rFonts w:asciiTheme="minorHAnsi" w:hAnsiTheme="minorHAnsi"/>
        </w:rPr>
        <w:t xml:space="preserve">   </w:t>
      </w:r>
      <w:r w:rsidR="00D3295F">
        <w:rPr>
          <w:rStyle w:val="ezkurwreuab5ozgtqnkl"/>
          <w:rFonts w:ascii="Cambria" w:hAnsi="Cambria" w:cs="Cambria"/>
          <w:i/>
        </w:rPr>
        <w:t>Срок</w:t>
      </w:r>
      <w:r w:rsidR="00D3295F">
        <w:rPr>
          <w:rStyle w:val="ezkurwreuab5ozgtqnkl"/>
          <w:i/>
        </w:rPr>
        <w:t xml:space="preserve">, </w:t>
      </w:r>
      <w:r w:rsidR="00D3295F">
        <w:rPr>
          <w:rStyle w:val="ezkurwreuab5ozgtqnkl"/>
          <w:rFonts w:ascii="Cambria" w:hAnsi="Cambria" w:cs="Cambria"/>
          <w:i/>
        </w:rPr>
        <w:t>установленный</w:t>
      </w:r>
      <w:r w:rsidR="00D3295F">
        <w:rPr>
          <w:i/>
        </w:rPr>
        <w:t xml:space="preserve"> </w:t>
      </w:r>
      <w:r w:rsidR="00D3295F">
        <w:rPr>
          <w:rFonts w:ascii="Cambria" w:hAnsi="Cambria"/>
          <w:i/>
        </w:rPr>
        <w:t xml:space="preserve">в </w:t>
      </w:r>
      <w:r w:rsidR="00D3295F">
        <w:rPr>
          <w:rStyle w:val="ezkurwreuab5ozgtqnkl"/>
          <w:i/>
        </w:rPr>
        <w:t>5</w:t>
      </w:r>
      <w:r w:rsidR="00D3295F">
        <w:rPr>
          <w:rStyle w:val="ezkurwreuab5ozgtqnkl"/>
          <w:rFonts w:asciiTheme="minorHAnsi" w:hAnsiTheme="minorHAnsi"/>
          <w:i/>
        </w:rPr>
        <w:t>-ом</w:t>
      </w:r>
      <w:r w:rsidR="00D3295F">
        <w:rPr>
          <w:i/>
        </w:rPr>
        <w:t xml:space="preserve"> </w:t>
      </w:r>
      <w:r w:rsidR="00D3295F">
        <w:rPr>
          <w:rStyle w:val="ezkurwreuab5ozgtqnkl"/>
          <w:rFonts w:ascii="Cambria" w:hAnsi="Cambria" w:cs="Cambria"/>
          <w:i/>
        </w:rPr>
        <w:t>предложении настоящего</w:t>
      </w:r>
      <w:r w:rsidR="00D3295F">
        <w:rPr>
          <w:i/>
        </w:rPr>
        <w:t xml:space="preserve"> </w:t>
      </w:r>
      <w:r w:rsidR="00D3295F">
        <w:rPr>
          <w:rStyle w:val="ezkurwreuab5ozgtqnkl"/>
          <w:rFonts w:ascii="Cambria" w:hAnsi="Cambria" w:cs="Cambria"/>
          <w:i/>
        </w:rPr>
        <w:t>пункта</w:t>
      </w:r>
      <w:r w:rsidR="00D3295F">
        <w:rPr>
          <w:i/>
        </w:rPr>
        <w:t xml:space="preserve">, </w:t>
      </w:r>
      <w:r w:rsidR="00D3295F">
        <w:rPr>
          <w:rStyle w:val="ezkurwreuab5ozgtqnkl"/>
          <w:rFonts w:ascii="Cambria" w:hAnsi="Cambria" w:cs="Cambria"/>
          <w:i/>
        </w:rPr>
        <w:t>не</w:t>
      </w:r>
      <w:r w:rsidR="00D3295F">
        <w:rPr>
          <w:i/>
        </w:rPr>
        <w:t xml:space="preserve"> </w:t>
      </w:r>
      <w:r w:rsidR="00D3295F">
        <w:rPr>
          <w:rStyle w:val="ezkurwreuab5ozgtqnkl"/>
          <w:rFonts w:ascii="Cambria" w:hAnsi="Cambria" w:cs="Cambria"/>
          <w:i/>
        </w:rPr>
        <w:t>может</w:t>
      </w:r>
      <w:r w:rsidR="00D3295F">
        <w:rPr>
          <w:rStyle w:val="ezkurwreuab5ozgtqnkl"/>
          <w:i/>
        </w:rPr>
        <w:t xml:space="preserve"> </w:t>
      </w:r>
      <w:r w:rsidR="00D3295F">
        <w:rPr>
          <w:rStyle w:val="ezkurwreuab5ozgtqnkl"/>
          <w:rFonts w:ascii="Cambria" w:hAnsi="Cambria" w:cs="Cambria"/>
          <w:i/>
        </w:rPr>
        <w:t>быть</w:t>
      </w:r>
      <w:r w:rsidR="00D3295F">
        <w:rPr>
          <w:rStyle w:val="ezkurwreuab5ozgtqnkl"/>
          <w:i/>
        </w:rPr>
        <w:t xml:space="preserve"> </w:t>
      </w:r>
      <w:r w:rsidR="00D3295F">
        <w:rPr>
          <w:rStyle w:val="ezkurwreuab5ozgtqnkl"/>
          <w:rFonts w:ascii="Cambria" w:hAnsi="Cambria" w:cs="Cambria"/>
          <w:i/>
        </w:rPr>
        <w:t>менее</w:t>
      </w:r>
      <w:r w:rsidR="00D3295F">
        <w:rPr>
          <w:i/>
        </w:rPr>
        <w:t xml:space="preserve"> </w:t>
      </w:r>
      <w:r w:rsidR="00D3295F">
        <w:rPr>
          <w:rStyle w:val="ezkurwreuab5ozgtqnkl"/>
          <w:i/>
        </w:rPr>
        <w:t>10</w:t>
      </w:r>
      <w:r w:rsidR="00D3295F">
        <w:rPr>
          <w:i/>
        </w:rPr>
        <w:t xml:space="preserve"> </w:t>
      </w:r>
      <w:r w:rsidR="00D3295F">
        <w:rPr>
          <w:rStyle w:val="ezkurwreuab5ozgtqnkl"/>
          <w:rFonts w:ascii="Cambria" w:hAnsi="Cambria" w:cs="Cambria"/>
          <w:i/>
        </w:rPr>
        <w:t>рабочих</w:t>
      </w:r>
      <w:r w:rsidR="00D3295F">
        <w:rPr>
          <w:i/>
        </w:rPr>
        <w:t xml:space="preserve"> </w:t>
      </w:r>
      <w:r w:rsidR="00D3295F">
        <w:rPr>
          <w:rStyle w:val="ezkurwreuab5ozgtqnkl"/>
          <w:rFonts w:ascii="Cambria" w:hAnsi="Cambria" w:cs="Cambria"/>
          <w:i/>
        </w:rPr>
        <w:t>дней</w:t>
      </w:r>
      <w:r w:rsidR="00D3295F">
        <w:rPr>
          <w:rStyle w:val="ezkurwreuab5ozgtqnkl"/>
          <w:rFonts w:ascii="Cambria" w:hAnsi="Cambria" w:cs="Cambria"/>
          <w:i/>
          <w:lang w:val="hy-AM"/>
        </w:rPr>
        <w:t>.</w:t>
      </w:r>
    </w:p>
    <w:p w:rsidR="00071D1C" w:rsidRPr="00FB29E1" w:rsidRDefault="00071D1C" w:rsidP="00B46D58">
      <w:pPr>
        <w:widowControl w:val="0"/>
        <w:spacing w:after="160"/>
        <w:jc w:val="right"/>
        <w:rPr>
          <w:rFonts w:ascii="GHEA Grapalat" w:hAnsi="GHEA Grapalat"/>
          <w:lang w:val="hy-AM"/>
          <w:rPrChange w:id="17" w:author="Inesa Kocharyan" w:date="2025-02-19T10:34:00Z">
            <w:rPr>
              <w:rFonts w:ascii="GHEA Grapalat" w:hAnsi="GHEA Grapalat"/>
            </w:rPr>
          </w:rPrChange>
        </w:rPr>
        <w:sectPr w:rsidR="00071D1C" w:rsidRPr="00FB29E1" w:rsidSect="000811C1">
          <w:footerReference w:type="default" r:id="rId13"/>
          <w:footnotePr>
            <w:pos w:val="beneathText"/>
          </w:footnotePr>
          <w:pgSz w:w="11906" w:h="16838" w:code="9"/>
          <w:pgMar w:top="993" w:right="1418" w:bottom="1418" w:left="1418"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3773FD" w:rsidRDefault="00071D1C" w:rsidP="00B46D58">
      <w:pPr>
        <w:widowControl w:val="0"/>
        <w:spacing w:after="160"/>
        <w:jc w:val="center"/>
        <w:rPr>
          <w:rFonts w:ascii="GHEA Grapalat" w:hAnsi="GHEA Grapalat"/>
          <w:color w:val="FF0000"/>
        </w:rPr>
      </w:pPr>
      <w:r w:rsidRPr="003773FD">
        <w:rPr>
          <w:rFonts w:ascii="GHEA Grapalat" w:hAnsi="GHEA Grapalat"/>
          <w:color w:val="FF0000"/>
        </w:rPr>
        <w:t>ТЕХНИЧЕСКА</w:t>
      </w:r>
      <w:r w:rsidR="001D0249" w:rsidRPr="003773FD">
        <w:rPr>
          <w:rFonts w:ascii="GHEA Grapalat" w:hAnsi="GHEA Grapalat"/>
          <w:color w:val="FF0000"/>
        </w:rPr>
        <w:t>Я ХАРАКТЕРИСТИКА-ГРАФИК ЗАКУПКИ</w:t>
      </w:r>
      <w:r w:rsidR="001D0249" w:rsidRPr="003773FD">
        <w:rPr>
          <w:rStyle w:val="af6"/>
          <w:rFonts w:ascii="GHEA Grapalat" w:hAnsi="GHEA Grapalat"/>
          <w:color w:val="FF0000"/>
        </w:rPr>
        <w:footnoteReference w:customMarkFollows="1" w:id="26"/>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p w:rsidR="00F954E8" w:rsidRDefault="00F954E8" w:rsidP="00B46D58">
      <w:pPr>
        <w:widowControl w:val="0"/>
        <w:jc w:val="both"/>
        <w:rPr>
          <w:rFonts w:ascii="GHEA Grapalat" w:hAnsi="GHEA Grapalat"/>
        </w:rPr>
      </w:pPr>
    </w:p>
    <w:tbl>
      <w:tblPr>
        <w:tblW w:w="160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1418"/>
        <w:gridCol w:w="1275"/>
        <w:gridCol w:w="993"/>
        <w:gridCol w:w="4961"/>
        <w:gridCol w:w="992"/>
        <w:gridCol w:w="709"/>
        <w:gridCol w:w="709"/>
        <w:gridCol w:w="850"/>
        <w:gridCol w:w="992"/>
        <w:gridCol w:w="709"/>
        <w:gridCol w:w="1701"/>
      </w:tblGrid>
      <w:tr w:rsidR="00665B43" w:rsidRPr="00602AF2" w:rsidTr="00F86125">
        <w:tc>
          <w:tcPr>
            <w:tcW w:w="16018" w:type="dxa"/>
            <w:gridSpan w:val="12"/>
            <w:vAlign w:val="center"/>
          </w:tcPr>
          <w:p w:rsidR="00665B43" w:rsidRDefault="00665B43" w:rsidP="00F86125">
            <w:r>
              <w:rPr>
                <w:noProof/>
              </w:rPr>
              <mc:AlternateContent>
                <mc:Choice Requires="wps">
                  <w:drawing>
                    <wp:anchor distT="0" distB="0" distL="114300" distR="114300" simplePos="0" relativeHeight="251663360" behindDoc="0" locked="0" layoutInCell="1" allowOverlap="1" wp14:anchorId="7576A45C" wp14:editId="638C536F">
                      <wp:simplePos x="0" y="0"/>
                      <wp:positionH relativeFrom="leftMargin">
                        <wp:align>left</wp:align>
                      </wp:positionH>
                      <wp:positionV relativeFrom="page">
                        <wp:posOffset>0</wp:posOffset>
                      </wp:positionV>
                      <wp:extent cx="7765200" cy="219600"/>
                      <wp:effectExtent l="0" t="0" r="0" b="9525"/>
                      <wp:wrapNone/>
                      <wp:docPr id="2"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665B43" w:rsidRDefault="00665B43" w:rsidP="00665B43">
                                  <w:pPr>
                                    <w:contextualSpacing/>
                                  </w:pPr>
                                  <w:r>
                                    <w:rPr>
                                      <w:noProof/>
                                      <w:position w:val="-6"/>
                                    </w:rPr>
                                    <w:drawing>
                                      <wp:inline distT="0" distB="0" distL="0" distR="0" wp14:anchorId="73EA29AF" wp14:editId="794E24EB">
                                        <wp:extent cx="316230" cy="179705"/>
                                        <wp:effectExtent l="0" t="0" r="0" b="0"/>
                                        <wp:docPr id="3"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4" w:tooltip="Doc Translator - www.onlinedoctranslator.com" w:history="1">
                                    <w:r>
                                      <w:rPr>
                                        <w:rFonts w:ascii="Roboto" w:hAnsi="Roboto"/>
                                        <w:color w:val="0F2B46"/>
                                        <w:sz w:val="18"/>
                                        <w:szCs w:val="18"/>
                                      </w:rPr>
                                      <w:t>П</w:t>
                                    </w:r>
                                    <w:r>
                                      <w:rPr>
                                        <w:rFonts w:ascii="Roboto" w:hAnsi="Roboto"/>
                                        <w:color w:val="0F2B46"/>
                                        <w:sz w:val="18"/>
                                        <w:szCs w:val="18"/>
                                        <w:u w:val="single"/>
                                      </w:rPr>
                                      <w:t>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w14:anchorId="7576A45C" id="_x0000_s1027" type="#_x0000_t202" style="position:absolute;margin-left:0;margin-top:0;width:611.45pt;height:17.3pt;z-index:251663360;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" fillcolor="#f2f2f2" stroked="f">
                      <v:textbox inset=",0,,0">
                        <w:txbxContent>
                          <w:p w:rsidR="00665B43" w:rsidRDefault="00665B43" w:rsidP="00665B43">
                            <w:pPr>
                              <w:contextualSpacing/>
                            </w:pPr>
                            <w:r>
                              <w:rPr>
                                <w:noProof/>
                                <w:position w:val="-6"/>
                              </w:rPr>
                              <w:drawing>
                                <wp:inline distT="0" distB="0" distL="0" distR="0" wp14:anchorId="73EA29AF" wp14:editId="794E24EB">
                                  <wp:extent cx="316230" cy="179705"/>
                                  <wp:effectExtent l="0" t="0" r="0" b="0"/>
                                  <wp:docPr id="3"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5" w:tooltip="Doc Translator - www.onlinedoctranslator.com" w:history="1">
                              <w:r>
                                <w:rPr>
                                  <w:rFonts w:ascii="Roboto" w:hAnsi="Roboto"/>
                                  <w:color w:val="0F2B46"/>
                                  <w:sz w:val="18"/>
                                  <w:szCs w:val="18"/>
                                </w:rPr>
                                <w:t>П</w:t>
                              </w:r>
                              <w:r>
                                <w:rPr>
                                  <w:rFonts w:ascii="Roboto" w:hAnsi="Roboto"/>
                                  <w:color w:val="0F2B46"/>
                                  <w:sz w:val="18"/>
                                  <w:szCs w:val="18"/>
                                  <w:u w:val="single"/>
                                </w:rPr>
                                <w:t>doctranslator.com</w:t>
                              </w:r>
                            </w:hyperlink>
                          </w:p>
                        </w:txbxContent>
                      </v:textbox>
                      <w10:wrap anchorx="margin" anchory="page"/>
                    </v:shape>
                  </w:pict>
                </mc:Fallback>
              </mc:AlternateContent>
            </w:r>
          </w:p>
          <w:p w:rsidR="00665B43" w:rsidRPr="00164A19" w:rsidRDefault="00665B43" w:rsidP="00F86125">
            <w:pPr>
              <w:jc w:val="center"/>
              <w:rPr>
                <w:rFonts w:ascii="GHEA Grapalat" w:hAnsi="GHEA Grapalat"/>
                <w:b/>
                <w:bCs/>
                <w:i/>
                <w:iCs/>
                <w:sz w:val="14"/>
                <w:szCs w:val="14"/>
                <w:lang w:val="af-ZA"/>
              </w:rPr>
            </w:pPr>
            <w:r w:rsidRPr="00164A19">
              <w:rPr>
                <w:rFonts w:ascii="GHEA Grapalat" w:hAnsi="GHEA Grapalat"/>
                <w:b/>
                <w:bCs/>
                <w:i/>
                <w:iCs/>
                <w:sz w:val="14"/>
                <w:szCs w:val="14"/>
                <w:lang w:val="af-ZA"/>
              </w:rPr>
              <w:t>Размеры</w:t>
            </w:r>
          </w:p>
        </w:tc>
      </w:tr>
      <w:tr w:rsidR="00665B43" w:rsidRPr="00602AF2" w:rsidTr="00665B43">
        <w:trPr>
          <w:trHeight w:val="219"/>
        </w:trPr>
        <w:tc>
          <w:tcPr>
            <w:tcW w:w="709" w:type="dxa"/>
            <w:vMerge w:val="restart"/>
            <w:vAlign w:val="center"/>
          </w:tcPr>
          <w:p w:rsidR="00665B43" w:rsidRPr="00164A19" w:rsidRDefault="00665B43" w:rsidP="00F86125">
            <w:pPr>
              <w:ind w:firstLine="540"/>
              <w:jc w:val="center"/>
              <w:rPr>
                <w:rFonts w:ascii="GHEA Grapalat" w:hAnsi="GHEA Grapalat"/>
                <w:b/>
                <w:bCs/>
                <w:i/>
                <w:iCs/>
                <w:sz w:val="14"/>
                <w:szCs w:val="14"/>
                <w:lang w:val="af-ZA"/>
              </w:rPr>
            </w:pPr>
            <w:r w:rsidRPr="00164A19">
              <w:rPr>
                <w:rFonts w:ascii="GHEA Grapalat" w:hAnsi="GHEA Grapalat"/>
                <w:b/>
                <w:bCs/>
                <w:i/>
                <w:iCs/>
                <w:sz w:val="14"/>
                <w:szCs w:val="14"/>
                <w:lang w:val="af-ZA"/>
              </w:rPr>
              <w:t>числа</w:t>
            </w:r>
          </w:p>
          <w:p w:rsidR="00665B43" w:rsidRPr="00164A19" w:rsidRDefault="00665B43" w:rsidP="00F86125">
            <w:pPr>
              <w:ind w:firstLine="540"/>
              <w:jc w:val="center"/>
              <w:rPr>
                <w:rFonts w:ascii="GHEA Grapalat" w:hAnsi="GHEA Grapalat"/>
                <w:b/>
                <w:bCs/>
                <w:i/>
                <w:iCs/>
                <w:sz w:val="14"/>
                <w:szCs w:val="14"/>
                <w:lang w:val="af-ZA"/>
              </w:rPr>
            </w:pPr>
          </w:p>
        </w:tc>
        <w:tc>
          <w:tcPr>
            <w:tcW w:w="1418" w:type="dxa"/>
            <w:vMerge w:val="restart"/>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Код транзита плана закупок в соответствии с классификацией CPV.</w:t>
            </w:r>
          </w:p>
        </w:tc>
        <w:tc>
          <w:tcPr>
            <w:tcW w:w="1275" w:type="dxa"/>
            <w:vMerge w:val="restart"/>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имя</w:t>
            </w:r>
          </w:p>
        </w:tc>
        <w:tc>
          <w:tcPr>
            <w:tcW w:w="993" w:type="dxa"/>
            <w:vMerge w:val="restart"/>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товарный знак, фирменное наименование, модель и наименование производителя **</w:t>
            </w:r>
          </w:p>
        </w:tc>
        <w:tc>
          <w:tcPr>
            <w:tcW w:w="4961" w:type="dxa"/>
            <w:vMerge w:val="restart"/>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технические характеристики</w:t>
            </w:r>
          </w:p>
        </w:tc>
        <w:tc>
          <w:tcPr>
            <w:tcW w:w="992" w:type="dxa"/>
            <w:vMerge w:val="restart"/>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единица измерения</w:t>
            </w:r>
          </w:p>
        </w:tc>
        <w:tc>
          <w:tcPr>
            <w:tcW w:w="709" w:type="dxa"/>
            <w:vMerge w:val="restart"/>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цена за единицу/AMD</w:t>
            </w:r>
          </w:p>
        </w:tc>
        <w:tc>
          <w:tcPr>
            <w:tcW w:w="709" w:type="dxa"/>
            <w:vMerge w:val="restart"/>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общая цена/AMD</w:t>
            </w:r>
          </w:p>
        </w:tc>
        <w:tc>
          <w:tcPr>
            <w:tcW w:w="850" w:type="dxa"/>
            <w:vMerge w:val="restart"/>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общее количество</w:t>
            </w:r>
          </w:p>
        </w:tc>
        <w:tc>
          <w:tcPr>
            <w:tcW w:w="3402" w:type="dxa"/>
            <w:gridSpan w:val="3"/>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поставлять</w:t>
            </w:r>
          </w:p>
        </w:tc>
      </w:tr>
      <w:tr w:rsidR="00665B43" w:rsidRPr="00602AF2" w:rsidTr="00665B43">
        <w:trPr>
          <w:trHeight w:val="445"/>
        </w:trPr>
        <w:tc>
          <w:tcPr>
            <w:tcW w:w="709" w:type="dxa"/>
            <w:vMerge/>
            <w:vAlign w:val="bottom"/>
          </w:tcPr>
          <w:p w:rsidR="00665B43" w:rsidRPr="00602AF2" w:rsidRDefault="00665B43" w:rsidP="00F86125">
            <w:pPr>
              <w:jc w:val="center"/>
              <w:rPr>
                <w:rFonts w:ascii="GHEA Grapalat" w:hAnsi="GHEA Grapalat"/>
                <w:sz w:val="20"/>
                <w:szCs w:val="20"/>
              </w:rPr>
            </w:pPr>
          </w:p>
        </w:tc>
        <w:tc>
          <w:tcPr>
            <w:tcW w:w="1418" w:type="dxa"/>
            <w:vMerge/>
            <w:vAlign w:val="center"/>
          </w:tcPr>
          <w:p w:rsidR="00665B43" w:rsidRPr="00602AF2" w:rsidRDefault="00665B43" w:rsidP="00F86125">
            <w:pPr>
              <w:jc w:val="center"/>
              <w:rPr>
                <w:rFonts w:ascii="GHEA Grapalat" w:hAnsi="GHEA Grapalat"/>
                <w:sz w:val="20"/>
                <w:szCs w:val="20"/>
              </w:rPr>
            </w:pPr>
          </w:p>
        </w:tc>
        <w:tc>
          <w:tcPr>
            <w:tcW w:w="1275" w:type="dxa"/>
            <w:vMerge/>
            <w:vAlign w:val="center"/>
          </w:tcPr>
          <w:p w:rsidR="00665B43" w:rsidRPr="00602AF2" w:rsidRDefault="00665B43" w:rsidP="00F86125">
            <w:pPr>
              <w:jc w:val="center"/>
              <w:rPr>
                <w:rFonts w:ascii="GHEA Grapalat" w:hAnsi="GHEA Grapalat"/>
                <w:sz w:val="20"/>
                <w:szCs w:val="20"/>
              </w:rPr>
            </w:pPr>
          </w:p>
        </w:tc>
        <w:tc>
          <w:tcPr>
            <w:tcW w:w="993" w:type="dxa"/>
            <w:vMerge/>
            <w:vAlign w:val="center"/>
          </w:tcPr>
          <w:p w:rsidR="00665B43" w:rsidRPr="00602AF2" w:rsidRDefault="00665B43" w:rsidP="00F86125">
            <w:pPr>
              <w:jc w:val="center"/>
              <w:rPr>
                <w:rFonts w:ascii="GHEA Grapalat" w:hAnsi="GHEA Grapalat"/>
                <w:sz w:val="20"/>
                <w:szCs w:val="20"/>
              </w:rPr>
            </w:pPr>
          </w:p>
        </w:tc>
        <w:tc>
          <w:tcPr>
            <w:tcW w:w="4961" w:type="dxa"/>
            <w:vMerge/>
            <w:vAlign w:val="center"/>
          </w:tcPr>
          <w:p w:rsidR="00665B43" w:rsidRPr="00602AF2" w:rsidRDefault="00665B43" w:rsidP="00F86125">
            <w:pPr>
              <w:jc w:val="center"/>
              <w:rPr>
                <w:rFonts w:ascii="GHEA Grapalat" w:hAnsi="GHEA Grapalat"/>
                <w:sz w:val="20"/>
                <w:szCs w:val="20"/>
              </w:rPr>
            </w:pPr>
          </w:p>
        </w:tc>
        <w:tc>
          <w:tcPr>
            <w:tcW w:w="992" w:type="dxa"/>
            <w:vMerge/>
            <w:vAlign w:val="center"/>
          </w:tcPr>
          <w:p w:rsidR="00665B43" w:rsidRPr="00602AF2" w:rsidRDefault="00665B43" w:rsidP="00F86125">
            <w:pPr>
              <w:jc w:val="center"/>
              <w:rPr>
                <w:rFonts w:ascii="GHEA Grapalat" w:hAnsi="GHEA Grapalat"/>
                <w:sz w:val="20"/>
                <w:szCs w:val="20"/>
              </w:rPr>
            </w:pPr>
          </w:p>
        </w:tc>
        <w:tc>
          <w:tcPr>
            <w:tcW w:w="709" w:type="dxa"/>
            <w:vMerge/>
            <w:vAlign w:val="center"/>
          </w:tcPr>
          <w:p w:rsidR="00665B43" w:rsidRPr="00602AF2" w:rsidRDefault="00665B43" w:rsidP="00F86125">
            <w:pPr>
              <w:jc w:val="center"/>
              <w:rPr>
                <w:rFonts w:ascii="GHEA Grapalat" w:hAnsi="GHEA Grapalat"/>
                <w:sz w:val="20"/>
                <w:szCs w:val="20"/>
              </w:rPr>
            </w:pPr>
          </w:p>
        </w:tc>
        <w:tc>
          <w:tcPr>
            <w:tcW w:w="709" w:type="dxa"/>
            <w:vMerge/>
            <w:vAlign w:val="center"/>
          </w:tcPr>
          <w:p w:rsidR="00665B43" w:rsidRPr="00602AF2" w:rsidRDefault="00665B43" w:rsidP="00F86125">
            <w:pPr>
              <w:jc w:val="center"/>
              <w:rPr>
                <w:rFonts w:ascii="GHEA Grapalat" w:hAnsi="GHEA Grapalat"/>
                <w:sz w:val="20"/>
                <w:szCs w:val="20"/>
              </w:rPr>
            </w:pPr>
          </w:p>
        </w:tc>
        <w:tc>
          <w:tcPr>
            <w:tcW w:w="850" w:type="dxa"/>
            <w:vMerge/>
            <w:vAlign w:val="center"/>
          </w:tcPr>
          <w:p w:rsidR="00665B43" w:rsidRPr="00602AF2" w:rsidRDefault="00665B43" w:rsidP="00F86125">
            <w:pPr>
              <w:jc w:val="center"/>
              <w:rPr>
                <w:rFonts w:ascii="GHEA Grapalat" w:hAnsi="GHEA Grapalat"/>
                <w:sz w:val="20"/>
                <w:szCs w:val="20"/>
              </w:rPr>
            </w:pPr>
          </w:p>
        </w:tc>
        <w:tc>
          <w:tcPr>
            <w:tcW w:w="992" w:type="dxa"/>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адрес</w:t>
            </w:r>
          </w:p>
        </w:tc>
        <w:tc>
          <w:tcPr>
            <w:tcW w:w="709" w:type="dxa"/>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количество предметов</w:t>
            </w:r>
          </w:p>
        </w:tc>
        <w:tc>
          <w:tcPr>
            <w:tcW w:w="1701" w:type="dxa"/>
            <w:vAlign w:val="center"/>
          </w:tcPr>
          <w:p w:rsidR="00665B43" w:rsidRPr="00602AF2" w:rsidRDefault="00665B43" w:rsidP="00F86125">
            <w:pPr>
              <w:jc w:val="center"/>
              <w:rPr>
                <w:rFonts w:ascii="GHEA Grapalat" w:hAnsi="GHEA Grapalat"/>
                <w:sz w:val="20"/>
                <w:szCs w:val="20"/>
              </w:rPr>
            </w:pPr>
            <w:r w:rsidRPr="00602AF2">
              <w:rPr>
                <w:rFonts w:ascii="GHEA Grapalat" w:hAnsi="GHEA Grapalat"/>
                <w:sz w:val="20"/>
                <w:szCs w:val="20"/>
              </w:rPr>
              <w:t>Крайний срок***</w:t>
            </w:r>
          </w:p>
          <w:p w:rsidR="00665B43" w:rsidRPr="00602AF2" w:rsidRDefault="00665B43" w:rsidP="00F86125">
            <w:pPr>
              <w:jc w:val="center"/>
              <w:rPr>
                <w:rFonts w:ascii="GHEA Grapalat" w:hAnsi="GHEA Grapalat"/>
                <w:sz w:val="20"/>
                <w:szCs w:val="20"/>
              </w:rPr>
            </w:pP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sz w:val="20"/>
                <w:szCs w:val="20"/>
              </w:rPr>
            </w:pPr>
            <w:r>
              <w:rPr>
                <w:rFonts w:ascii="Calibri" w:hAnsi="Calibri"/>
                <w:color w:val="000000"/>
              </w:rPr>
              <w:t>15811100</w:t>
            </w:r>
          </w:p>
        </w:tc>
        <w:tc>
          <w:tcPr>
            <w:tcW w:w="1275" w:type="dxa"/>
            <w:tcBorders>
              <w:top w:val="single" w:sz="4" w:space="0" w:color="auto"/>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sz w:val="20"/>
                <w:szCs w:val="20"/>
              </w:rPr>
            </w:pPr>
            <w:r>
              <w:rPr>
                <w:rFonts w:ascii="Sylfaen" w:hAnsi="Sylfaen"/>
                <w:color w:val="000000"/>
                <w:sz w:val="20"/>
                <w:szCs w:val="20"/>
              </w:rPr>
              <w:t>Хлеб</w:t>
            </w:r>
            <w:r>
              <w:rPr>
                <w:rFonts w:ascii="Calibri" w:hAnsi="Calibri"/>
                <w:color w:val="000000"/>
                <w:sz w:val="20"/>
                <w:szCs w:val="20"/>
              </w:rPr>
              <w:t xml:space="preserve"> </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83252B" w:rsidRDefault="00665B43" w:rsidP="00F86125">
            <w:pPr>
              <w:rPr>
                <w:rFonts w:ascii="GHEA Grapalat" w:hAnsi="GHEA Grapalat"/>
                <w:sz w:val="20"/>
                <w:szCs w:val="20"/>
              </w:rPr>
            </w:pPr>
            <w:r w:rsidRPr="00DD69AB">
              <w:rPr>
                <w:rFonts w:ascii="GHEA Grapalat" w:hAnsi="GHEA Grapalat" w:cs="Sylfaen"/>
                <w:sz w:val="14"/>
                <w:szCs w:val="14"/>
              </w:rPr>
              <w:t xml:space="preserve">Свежий хлеб, срок годности не более 9 часов. Изготовлен из высококачественной пшеничной муки АСТ 31-99. Соответствует требованиям гигиенических норм № 2-III-4.9-01-2010, Закона Республики Армения «О безопасности пищевых продуктов» и других действующих нормативно-правовых актов и положений. Остаточный срок годности – не менее 90%. Поставки осуществляются с использованием специально </w:t>
            </w:r>
            <w:r w:rsidRPr="00DD69AB">
              <w:rPr>
                <w:rFonts w:ascii="GHEA Grapalat" w:hAnsi="GHEA Grapalat" w:cs="Sylfaen"/>
                <w:sz w:val="14"/>
                <w:szCs w:val="14"/>
              </w:rPr>
              <w:lastRenderedPageBreak/>
              <w:t>разработанного оборудования и в соответствии с санитарно-гигиеническими требованиями.</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rsidR="00665B43" w:rsidRPr="003F1A5D" w:rsidRDefault="00665B43" w:rsidP="00F86125">
            <w:pPr>
              <w:jc w:val="center"/>
              <w:rPr>
                <w:rFonts w:ascii="GHEA Grapalat" w:hAnsi="GHEA Grapalat"/>
                <w:color w:val="FF0000"/>
                <w:sz w:val="20"/>
                <w:szCs w:val="20"/>
              </w:rPr>
            </w:pPr>
            <w:r>
              <w:rPr>
                <w:rFonts w:ascii="Sylfaen" w:hAnsi="Sylfaen"/>
                <w:color w:val="000000"/>
                <w:sz w:val="20"/>
                <w:szCs w:val="20"/>
              </w:rPr>
              <w:lastRenderedPageBreak/>
              <w:t>кг</w:t>
            </w:r>
          </w:p>
        </w:tc>
        <w:tc>
          <w:tcPr>
            <w:tcW w:w="709" w:type="dxa"/>
          </w:tcPr>
          <w:p w:rsidR="00665B43" w:rsidRPr="003F1A5D" w:rsidRDefault="00665B43" w:rsidP="00F86125">
            <w:pPr>
              <w:jc w:val="center"/>
              <w:rPr>
                <w:rFonts w:ascii="GHEA Grapalat" w:hAnsi="GHEA Grapalat"/>
                <w:color w:val="FF0000"/>
                <w:sz w:val="20"/>
                <w:szCs w:val="20"/>
              </w:rPr>
            </w:pPr>
          </w:p>
        </w:tc>
        <w:tc>
          <w:tcPr>
            <w:tcW w:w="709" w:type="dxa"/>
          </w:tcPr>
          <w:p w:rsidR="00665B43" w:rsidRPr="003F1A5D" w:rsidRDefault="00665B43" w:rsidP="00F86125">
            <w:pPr>
              <w:jc w:val="center"/>
              <w:rPr>
                <w:rFonts w:ascii="GHEA Grapalat" w:hAnsi="GHEA Grapalat"/>
                <w:color w:val="FF0000"/>
                <w:sz w:val="20"/>
                <w:szCs w:val="20"/>
              </w:rPr>
            </w:pP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rsidR="00665B43" w:rsidRPr="003F1A5D" w:rsidRDefault="00665B43" w:rsidP="00F86125">
            <w:pPr>
              <w:jc w:val="center"/>
              <w:rPr>
                <w:rFonts w:ascii="GHEA Grapalat" w:hAnsi="GHEA Grapalat"/>
                <w:color w:val="FF0000"/>
                <w:sz w:val="20"/>
                <w:szCs w:val="20"/>
              </w:rPr>
            </w:pPr>
            <w:r>
              <w:rPr>
                <w:rFonts w:ascii="Calibri" w:hAnsi="Calibri"/>
                <w:color w:val="000000"/>
                <w:sz w:val="20"/>
                <w:szCs w:val="20"/>
              </w:rPr>
              <w:t>3150</w:t>
            </w:r>
          </w:p>
        </w:tc>
        <w:tc>
          <w:tcPr>
            <w:tcW w:w="992" w:type="dxa"/>
          </w:tcPr>
          <w:p w:rsidR="00665B43" w:rsidRPr="003F1A5D" w:rsidRDefault="00665B43" w:rsidP="00F86125">
            <w:pPr>
              <w:jc w:val="center"/>
              <w:rPr>
                <w:rFonts w:ascii="GHEA Grapalat" w:hAnsi="GHEA Grapalat"/>
                <w:color w:val="FF0000"/>
                <w:sz w:val="20"/>
                <w:szCs w:val="20"/>
              </w:rPr>
            </w:pPr>
            <w:r w:rsidRPr="00611E1D">
              <w:rPr>
                <w:rFonts w:ascii="Sylfaen" w:hAnsi="Sylfaen"/>
                <w:sz w:val="20"/>
                <w:szCs w:val="20"/>
                <w:lang w:val="hy-AM"/>
              </w:rPr>
              <w:t>Город Веди, Касьян 26/17</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5B43" w:rsidRPr="003F1A5D" w:rsidRDefault="00665B43" w:rsidP="00F86125">
            <w:pPr>
              <w:jc w:val="center"/>
              <w:rPr>
                <w:rFonts w:ascii="GHEA Grapalat" w:hAnsi="GHEA Grapalat"/>
                <w:color w:val="FF0000"/>
                <w:sz w:val="20"/>
                <w:szCs w:val="20"/>
              </w:rPr>
            </w:pPr>
            <w:r>
              <w:rPr>
                <w:rFonts w:ascii="Calibri" w:hAnsi="Calibri"/>
                <w:color w:val="000000"/>
                <w:sz w:val="20"/>
                <w:szCs w:val="20"/>
              </w:rPr>
              <w:t>3150</w:t>
            </w:r>
          </w:p>
        </w:tc>
        <w:tc>
          <w:tcPr>
            <w:tcW w:w="1701" w:type="dxa"/>
          </w:tcPr>
          <w:p w:rsidR="00665B43" w:rsidRPr="00602AF2" w:rsidRDefault="00665B43" w:rsidP="00F86125">
            <w:pPr>
              <w:jc w:val="center"/>
              <w:rPr>
                <w:rFonts w:ascii="GHEA Grapalat" w:hAnsi="GHEA Grapalat"/>
                <w:color w:val="FF0000"/>
                <w:sz w:val="16"/>
                <w:szCs w:val="16"/>
              </w:rPr>
            </w:pPr>
            <w:r w:rsidRPr="000612A8">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w:t>
            </w:r>
            <w:r w:rsidRPr="000612A8">
              <w:rPr>
                <w:rFonts w:ascii="GHEA Grapalat" w:hAnsi="GHEA Grapalat" w:cs="Sylfaen"/>
                <w:sz w:val="16"/>
                <w:szCs w:val="16"/>
                <w:lang w:val="hy-AM"/>
              </w:rPr>
              <w:lastRenderedPageBreak/>
              <w:t>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sz w:val="20"/>
                <w:szCs w:val="20"/>
                <w:lang w:val="af-ZA"/>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Sylfaen" w:hAnsi="Sylfaen"/>
                <w:color w:val="000000"/>
                <w:sz w:val="20"/>
                <w:szCs w:val="20"/>
              </w:rPr>
              <w:t>15820000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Овсяный блин</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001C49" w:rsidRDefault="00665B43" w:rsidP="00F86125">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665B43" w:rsidRPr="0060474D" w:rsidRDefault="00665B43" w:rsidP="00F86125">
            <w:pP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1B30F3" w:rsidRDefault="00665B43" w:rsidP="00F86125">
            <w:pPr>
              <w:jc w:val="center"/>
              <w:rPr>
                <w:rFonts w:ascii="GHEA Grapalat" w:hAnsi="GHEA Grapalat"/>
                <w:sz w:val="20"/>
                <w:szCs w:val="20"/>
                <w:lang w:val="hy-AM"/>
              </w:rPr>
            </w:pPr>
          </w:p>
        </w:tc>
        <w:tc>
          <w:tcPr>
            <w:tcW w:w="709" w:type="dxa"/>
          </w:tcPr>
          <w:p w:rsidR="00665B43" w:rsidRPr="001B30F3" w:rsidRDefault="00665B43" w:rsidP="00F86125">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95</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95</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014418"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sz w:val="20"/>
                <w:szCs w:val="20"/>
                <w:lang w:val="af-ZA"/>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15851100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Паста</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Default="00665B43" w:rsidP="00F86125">
            <w:pPr>
              <w:rPr>
                <w:rFonts w:ascii="GHEA Grapalat" w:hAnsi="GHEA Grapalat" w:cs="Sylfaen"/>
                <w:color w:val="000000"/>
                <w:sz w:val="20"/>
                <w:szCs w:val="20"/>
                <w:lang w:val="hy-AM"/>
              </w:rPr>
            </w:pPr>
            <w:r w:rsidRPr="00DD69AB">
              <w:rPr>
                <w:rFonts w:ascii="GHEA Grapalat" w:hAnsi="GHEA Grapalat" w:cs="Sylfaen"/>
                <w:sz w:val="14"/>
                <w:szCs w:val="14"/>
              </w:rPr>
              <w:t>Обычный или по заказу клиента. Макароны из пресного теста, в зависимости от вида и качества муки: А (мука из твердых сортов пшеницы), В (мука из мягких сортов пшеницы), В (хлебопекарная мука), без разделения по весу, в заводской упаковке.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p>
          <w:p w:rsidR="00665B43" w:rsidRPr="0083252B" w:rsidRDefault="00665B43" w:rsidP="00F86125">
            <w:pP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lang w:val="hy-AM"/>
              </w:rPr>
            </w:pPr>
          </w:p>
        </w:tc>
        <w:tc>
          <w:tcPr>
            <w:tcW w:w="709" w:type="dxa"/>
          </w:tcPr>
          <w:p w:rsidR="00665B43" w:rsidRPr="00602AF2" w:rsidRDefault="00665B43" w:rsidP="00F86125">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80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80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014418"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rPr>
              <w:t>15831000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Сахар</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lang w:val="hy-AM"/>
              </w:rPr>
            </w:pPr>
          </w:p>
        </w:tc>
        <w:tc>
          <w:tcPr>
            <w:tcW w:w="709" w:type="dxa"/>
          </w:tcPr>
          <w:p w:rsidR="00665B43" w:rsidRPr="00602AF2" w:rsidRDefault="00665B43" w:rsidP="00F86125">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210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210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sz w:val="20"/>
                <w:szCs w:val="20"/>
                <w:lang w:val="af-ZA"/>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rPr>
              <w:t>15531100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Масло</w:t>
            </w:r>
            <w:r>
              <w:rPr>
                <w:rFonts w:ascii="Calibri" w:hAnsi="Calibri"/>
                <w:color w:val="000000"/>
                <w:sz w:val="20"/>
                <w:szCs w:val="20"/>
              </w:rPr>
              <w:t xml:space="preserve"> </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Упаковка сливочного крема:</w:t>
            </w:r>
            <w:r w:rsidRPr="00602AF2">
              <w:rPr>
                <w:rFonts w:ascii="GHEA Grapalat" w:hAnsi="GHEA Grapalat" w:cs="Sylfaen"/>
                <w:b/>
                <w:color w:val="000000" w:themeColor="text1"/>
                <w:sz w:val="20"/>
                <w:szCs w:val="20"/>
                <w:lang w:val="hy-AM"/>
              </w:rPr>
              <w:t>до 25 кг</w:t>
            </w:r>
            <w:r w:rsidRPr="00602AF2">
              <w:rPr>
                <w:rFonts w:ascii="GHEA Grapalat" w:hAnsi="GHEA Grapalat" w:cs="Sylfaen"/>
                <w:color w:val="000000" w:themeColor="text1"/>
                <w:sz w:val="20"/>
                <w:szCs w:val="20"/>
                <w:lang w:val="hy-AM"/>
              </w:rPr>
              <w:t xml:space="preserve"> </w:t>
            </w:r>
            <w:r w:rsidRPr="00602AF2">
              <w:rPr>
                <w:rFonts w:ascii="GHEA Grapalat" w:hAnsi="GHEA Grapalat" w:cs="Sylfaen"/>
                <w:color w:val="000000"/>
                <w:sz w:val="20"/>
                <w:szCs w:val="20"/>
                <w:lang w:val="hy-AM"/>
              </w:rPr>
              <w:t>в картонных коробках, по указанию заказчика;</w:t>
            </w:r>
            <w:r w:rsidRPr="00DD69AB">
              <w:rPr>
                <w:rFonts w:ascii="GHEA Grapalat" w:hAnsi="GHEA Grapalat" w:cs="Sylfaen"/>
                <w:sz w:val="14"/>
                <w:szCs w:val="14"/>
              </w:rPr>
              <w:t>Из чистого коровьего молока, без содержания растительных масел, сливочное, дезодорированное фильтрацией, высокого качества, свежее, в заводской упаковке, несоленое. Торговая марка: Zelandakan, производитель: ООО «Унифуд», содержание жира 82,9% или Anchor, производитель: ООО «Фронтерра», содержание жира 82,9% или Valio, производитель: ООО «Валио», содержание жира 82% или Katnarat, производитель: ООО «Миллкат», содержание жира 82,5% или Yeremyan, производитель: ООО «Айр ев ордри Еремяннер», содержание жира 82,5%.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положений. Срок годности не менее 4 месяцев.</w:t>
            </w:r>
            <w:r w:rsidRPr="00602AF2">
              <w:rPr>
                <w:rFonts w:ascii="GHEA Grapalat" w:hAnsi="GHEA Grapalat" w:cs="Sylfaen"/>
                <w:color w:val="000000"/>
                <w:sz w:val="20"/>
                <w:szCs w:val="20"/>
                <w:lang w:val="hy-AM"/>
              </w:rPr>
              <w:t>Маркировка: разборчивая. В случае поставки товара, техническая информация.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665B43" w:rsidRPr="001C1B19" w:rsidRDefault="00665B43" w:rsidP="00F86125">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lang w:val="hy-AM"/>
              </w:rPr>
            </w:pPr>
          </w:p>
        </w:tc>
        <w:tc>
          <w:tcPr>
            <w:tcW w:w="709" w:type="dxa"/>
          </w:tcPr>
          <w:p w:rsidR="00665B43" w:rsidRPr="00602AF2" w:rsidRDefault="00665B43" w:rsidP="00F86125">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141</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141</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sz w:val="20"/>
                <w:szCs w:val="20"/>
                <w:lang w:val="af-ZA"/>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15331153</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Чечевица</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Default="00665B43" w:rsidP="00F86125">
            <w:pPr>
              <w:jc w:val="center"/>
              <w:rPr>
                <w:rFonts w:ascii="GHEA Grapalat" w:hAnsi="GHEA Grapalat" w:cs="Sylfaen"/>
                <w:color w:val="000000"/>
                <w:sz w:val="20"/>
                <w:szCs w:val="20"/>
                <w:lang w:val="hy-AM"/>
              </w:rPr>
            </w:pPr>
          </w:p>
          <w:p w:rsidR="00665B43" w:rsidRPr="00602AF2" w:rsidRDefault="00665B43" w:rsidP="00F86125">
            <w:pPr>
              <w:jc w:val="center"/>
              <w:rPr>
                <w:rFonts w:ascii="GHEA Grapalat" w:hAnsi="GHEA Grapalat" w:cs="Sylfaen"/>
                <w:color w:val="000000"/>
                <w:sz w:val="20"/>
                <w:szCs w:val="20"/>
                <w:lang w:val="hy-AM"/>
              </w:rPr>
            </w:pPr>
            <w:r w:rsidRPr="00CF383A">
              <w:rPr>
                <w:rFonts w:ascii="GHEA Grapalat" w:hAnsi="GHEA Grapalat" w:cs="Sylfaen"/>
                <w:sz w:val="14"/>
                <w:szCs w:val="14"/>
                <w:lang w:val="hy-AM"/>
              </w:rPr>
              <w:t>Яйца первого сорта, отсортированные по весу одного яйца, срок годности: не менее 20 дней, в условиях хранения в холодильнике: не менее 30 дней.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lang w:val="hy-AM"/>
              </w:rPr>
            </w:pPr>
          </w:p>
        </w:tc>
        <w:tc>
          <w:tcPr>
            <w:tcW w:w="709" w:type="dxa"/>
          </w:tcPr>
          <w:p w:rsidR="00665B43" w:rsidRPr="00602AF2" w:rsidRDefault="00665B43" w:rsidP="00F86125">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126</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126</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bottom"/>
          </w:tcPr>
          <w:p w:rsidR="00665B43" w:rsidRPr="00602AF2" w:rsidRDefault="00665B43" w:rsidP="00F86125">
            <w:pPr>
              <w:jc w:val="center"/>
              <w:rPr>
                <w:rFonts w:ascii="GHEA Grapalat" w:hAnsi="GHEA Grapalat"/>
                <w:color w:val="000000"/>
                <w:sz w:val="20"/>
                <w:szCs w:val="20"/>
              </w:rPr>
            </w:pPr>
            <w:r>
              <w:rPr>
                <w:rFonts w:ascii="Sylfaen" w:hAnsi="Sylfaen"/>
                <w:sz w:val="20"/>
                <w:szCs w:val="20"/>
              </w:rPr>
              <w:t>15331154</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Горох</w:t>
            </w:r>
            <w:r>
              <w:rPr>
                <w:rFonts w:ascii="Calibri" w:hAnsi="Calibri"/>
                <w:color w:val="000000"/>
                <w:sz w:val="20"/>
                <w:szCs w:val="20"/>
              </w:rPr>
              <w:t xml:space="preserve"> </w:t>
            </w:r>
            <w:r>
              <w:rPr>
                <w:rFonts w:ascii="Sylfaen" w:hAnsi="Sylfaen"/>
                <w:color w:val="000000"/>
                <w:sz w:val="20"/>
                <w:szCs w:val="20"/>
              </w:rPr>
              <w:t>полный</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lang w:val="hy-AM"/>
              </w:rPr>
            </w:pPr>
            <w:r w:rsidRPr="00DD69AB">
              <w:rPr>
                <w:rFonts w:ascii="GHEA Grapalat" w:hAnsi="GHEA Grapalat" w:cs="Sylfaen"/>
                <w:sz w:val="14"/>
                <w:szCs w:val="14"/>
              </w:rPr>
              <w:t>Высушенный, очищенный, желтого цвета, чистый, без посторонних примесей, с маркировкой.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Без посторонних примесей.</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lang w:val="hy-AM"/>
              </w:rPr>
            </w:pPr>
            <w:r>
              <w:rPr>
                <w:rFonts w:ascii="Sylfaen" w:hAnsi="Sylfaen"/>
                <w:color w:val="000000"/>
                <w:sz w:val="20"/>
                <w:szCs w:val="20"/>
              </w:rPr>
              <w:lastRenderedPageBreak/>
              <w:t>кг</w:t>
            </w:r>
          </w:p>
        </w:tc>
        <w:tc>
          <w:tcPr>
            <w:tcW w:w="709" w:type="dxa"/>
          </w:tcPr>
          <w:p w:rsidR="00665B43" w:rsidRPr="00602AF2" w:rsidRDefault="00665B43" w:rsidP="00F86125">
            <w:pPr>
              <w:jc w:val="center"/>
              <w:rPr>
                <w:rFonts w:ascii="GHEA Grapalat" w:hAnsi="GHEA Grapalat"/>
                <w:sz w:val="20"/>
                <w:szCs w:val="20"/>
                <w:lang w:val="hy-AM"/>
              </w:rPr>
            </w:pPr>
          </w:p>
        </w:tc>
        <w:tc>
          <w:tcPr>
            <w:tcW w:w="709" w:type="dxa"/>
          </w:tcPr>
          <w:p w:rsidR="00665B43" w:rsidRPr="00602AF2" w:rsidRDefault="00665B43" w:rsidP="00F86125">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53</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53</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детском саду будет работать и </w:t>
            </w:r>
            <w:r>
              <w:rPr>
                <w:rFonts w:ascii="GHEA Grapalat" w:hAnsi="GHEA Grapalat" w:cs="Sylfaen"/>
                <w:sz w:val="16"/>
                <w:szCs w:val="16"/>
                <w:lang w:val="hy-AM"/>
              </w:rPr>
              <w:lastRenderedPageBreak/>
              <w:t>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03221113</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Зернистая</w:t>
            </w:r>
            <w:r>
              <w:rPr>
                <w:rFonts w:ascii="Calibri" w:hAnsi="Calibri"/>
                <w:color w:val="000000"/>
                <w:sz w:val="20"/>
                <w:szCs w:val="20"/>
              </w:rPr>
              <w:t xml:space="preserve"> </w:t>
            </w:r>
            <w:r>
              <w:rPr>
                <w:rFonts w:ascii="Sylfaen" w:hAnsi="Sylfaen"/>
                <w:color w:val="000000"/>
                <w:sz w:val="20"/>
                <w:szCs w:val="20"/>
              </w:rPr>
              <w:t>бобы</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lang w:val="hy-AM"/>
              </w:rPr>
            </w:pPr>
          </w:p>
        </w:tc>
        <w:tc>
          <w:tcPr>
            <w:tcW w:w="709" w:type="dxa"/>
          </w:tcPr>
          <w:p w:rsidR="00665B43" w:rsidRPr="00602AF2" w:rsidRDefault="00665B43" w:rsidP="00F86125">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45</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45</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03142510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Яйца: 1 шт.</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lang w:val="hy-AM"/>
              </w:rPr>
            </w:pPr>
            <w:r w:rsidRPr="00DD69AB">
              <w:rPr>
                <w:rFonts w:ascii="GHEA Grapalat" w:hAnsi="GHEA Grapalat" w:cs="Sylfaen"/>
                <w:sz w:val="14"/>
                <w:szCs w:val="14"/>
              </w:rPr>
              <w:t>Яйца первого сорта, отсортированные по весу одного яйца, срок годности: не менее 20 дней, в условиях хранения в холодильнике: не менее 30 дней.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lang w:val="hy-AM"/>
              </w:rPr>
            </w:pPr>
            <w:r>
              <w:rPr>
                <w:rFonts w:ascii="Sylfaen" w:hAnsi="Sylfaen"/>
                <w:color w:val="000000"/>
                <w:sz w:val="20"/>
                <w:szCs w:val="20"/>
              </w:rPr>
              <w:t>кусок</w:t>
            </w:r>
          </w:p>
        </w:tc>
        <w:tc>
          <w:tcPr>
            <w:tcW w:w="709" w:type="dxa"/>
          </w:tcPr>
          <w:p w:rsidR="00665B43" w:rsidRPr="00602AF2" w:rsidRDefault="00665B43" w:rsidP="00F86125">
            <w:pPr>
              <w:jc w:val="center"/>
              <w:rPr>
                <w:rFonts w:ascii="GHEA Grapalat" w:hAnsi="GHEA Grapalat"/>
                <w:sz w:val="20"/>
                <w:szCs w:val="20"/>
                <w:lang w:val="hy-AM"/>
              </w:rPr>
            </w:pPr>
          </w:p>
        </w:tc>
        <w:tc>
          <w:tcPr>
            <w:tcW w:w="709" w:type="dxa"/>
          </w:tcPr>
          <w:p w:rsidR="00665B43" w:rsidRPr="00602AF2" w:rsidRDefault="00665B43" w:rsidP="00F86125">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15390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15390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15111120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Говядина</w:t>
            </w:r>
            <w:r>
              <w:rPr>
                <w:rFonts w:ascii="Calibri" w:hAnsi="Calibri"/>
                <w:color w:val="000000"/>
                <w:sz w:val="20"/>
                <w:szCs w:val="20"/>
              </w:rPr>
              <w:t xml:space="preserve"> </w:t>
            </w:r>
            <w:r>
              <w:rPr>
                <w:rFonts w:ascii="Sylfaen" w:hAnsi="Sylfaen"/>
                <w:color w:val="000000"/>
                <w:sz w:val="20"/>
                <w:szCs w:val="20"/>
              </w:rPr>
              <w:t>мясо</w:t>
            </w:r>
            <w:r>
              <w:rPr>
                <w:rFonts w:ascii="Calibri" w:hAnsi="Calibri"/>
                <w:color w:val="000000"/>
                <w:sz w:val="20"/>
                <w:szCs w:val="20"/>
              </w:rPr>
              <w:t xml:space="preserve"> </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152F27" w:rsidRDefault="00665B43" w:rsidP="00F86125">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говядина</w:t>
            </w:r>
            <w:r w:rsidRPr="00602AF2">
              <w:rPr>
                <w:rFonts w:ascii="GHEA Grapalat" w:hAnsi="GHEA Grapalat"/>
                <w:color w:val="000000"/>
                <w:sz w:val="20"/>
                <w:szCs w:val="20"/>
                <w:lang w:val="hy-AM"/>
              </w:rPr>
              <w:t>, /bull eryng /</w:t>
            </w:r>
            <w:r w:rsidRPr="00602AF2">
              <w:rPr>
                <w:rFonts w:ascii="GHEA Grapalat" w:hAnsi="GHEA Grapalat" w:cs="Sylfaen"/>
                <w:color w:val="000000"/>
                <w:sz w:val="20"/>
                <w:szCs w:val="20"/>
                <w:lang w:val="hy-AM"/>
              </w:rPr>
              <w:t>скотобойня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источник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местный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охлажденный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жирный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часть: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до</w:t>
            </w:r>
            <w:r w:rsidRPr="00602AF2">
              <w:rPr>
                <w:rFonts w:ascii="GHEA Grapalat" w:hAnsi="GHEA Grapalat"/>
                <w:color w:val="000000"/>
                <w:sz w:val="20"/>
                <w:szCs w:val="20"/>
                <w:lang w:val="hy-AM"/>
              </w:rPr>
              <w:t>20%,</w:t>
            </w:r>
            <w:r w:rsidRPr="00602AF2">
              <w:rPr>
                <w:rFonts w:ascii="GHEA Grapalat" w:hAnsi="GHEA Grapalat" w:cs="Sylfaen"/>
                <w:color w:val="000000"/>
                <w:sz w:val="20"/>
                <w:szCs w:val="20"/>
                <w:lang w:val="hy-AM"/>
              </w:rPr>
              <w:t>хороший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развитый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мышцами</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упакованный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соответствующий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тканью</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 предвзятостью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марлей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 коробках</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полиэтилен</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поставок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после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может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заморозить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соответствии 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правила</w:t>
            </w:r>
            <w:r>
              <w:rPr>
                <w:rFonts w:ascii="GHEA Grapalat" w:hAnsi="GHEA Grapalat"/>
                <w:color w:val="000000"/>
                <w:sz w:val="20"/>
                <w:szCs w:val="20"/>
                <w:lang w:val="hy-AM"/>
              </w:rPr>
              <w:t>:</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440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440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15112160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Курица</w:t>
            </w:r>
            <w:r>
              <w:rPr>
                <w:rFonts w:ascii="Calibri" w:hAnsi="Calibri"/>
                <w:color w:val="000000"/>
                <w:sz w:val="20"/>
                <w:szCs w:val="20"/>
              </w:rPr>
              <w:t xml:space="preserve"> </w:t>
            </w:r>
            <w:r>
              <w:rPr>
                <w:rFonts w:ascii="Sylfaen" w:hAnsi="Sylfaen"/>
                <w:color w:val="000000"/>
                <w:sz w:val="20"/>
                <w:szCs w:val="20"/>
              </w:rPr>
              <w:t>грудное мясо</w:t>
            </w:r>
            <w:r>
              <w:rPr>
                <w:rFonts w:ascii="Calibri" w:hAnsi="Calibri"/>
                <w:color w:val="000000"/>
                <w:sz w:val="20"/>
                <w:szCs w:val="20"/>
              </w:rPr>
              <w:t xml:space="preserve"> </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sz w:val="20"/>
                <w:szCs w:val="20"/>
              </w:rPr>
            </w:pPr>
            <w:r w:rsidRPr="00602AF2">
              <w:rPr>
                <w:rFonts w:ascii="GHEA Grapalat" w:hAnsi="GHEA Grapalat" w:cs="Sylfaen"/>
                <w:color w:val="000000"/>
                <w:sz w:val="20"/>
                <w:szCs w:val="20"/>
                <w:lang w:val="hy-AM"/>
              </w:rPr>
              <w:t>Курица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грудное мясо</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анемичный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запахов</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мягкий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мясо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кость</w:t>
            </w:r>
            <w:r w:rsidRPr="00602AF2">
              <w:rPr>
                <w:rFonts w:ascii="GHEA Grapalat" w:hAnsi="GHEA Grapalat"/>
                <w:color w:val="000000"/>
                <w:sz w:val="20"/>
                <w:szCs w:val="20"/>
                <w:lang w:val="hy-AM"/>
              </w:rPr>
              <w:t>,</w:t>
            </w:r>
            <w:r>
              <w:rPr>
                <w:rFonts w:ascii="GHEA Grapalat" w:hAnsi="GHEA Grapalat" w:cs="Sylfaen"/>
                <w:color w:val="000000"/>
                <w:sz w:val="20"/>
                <w:szCs w:val="20"/>
                <w:lang w:val="hy-AM"/>
              </w:rPr>
              <w:t>Заводская упаковка.</w:t>
            </w: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665B43" w:rsidRPr="00602AF2" w:rsidRDefault="00665B43" w:rsidP="00F86125">
            <w:pPr>
              <w:jc w:val="center"/>
              <w:rPr>
                <w:rFonts w:ascii="GHEA Grapalat" w:hAnsi="GHEA Grapalat" w:cs="Sylfaen"/>
                <w:color w:val="000000"/>
                <w:sz w:val="20"/>
                <w:szCs w:val="20"/>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1064</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1064</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15541200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Сыр</w:t>
            </w:r>
            <w:r>
              <w:rPr>
                <w:rFonts w:ascii="Calibri" w:hAnsi="Calibri"/>
                <w:color w:val="000000"/>
                <w:sz w:val="20"/>
                <w:szCs w:val="20"/>
              </w:rPr>
              <w:t xml:space="preserve"> </w:t>
            </w:r>
            <w:r>
              <w:rPr>
                <w:rFonts w:ascii="Sylfaen" w:hAnsi="Sylfaen"/>
                <w:color w:val="000000"/>
                <w:sz w:val="20"/>
                <w:szCs w:val="20"/>
              </w:rPr>
              <w:t>бедный</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Default="00665B43" w:rsidP="00F86125">
            <w:pPr>
              <w:rPr>
                <w:rFonts w:ascii="GHEA Grapalat" w:hAnsi="GHEA Grapalat" w:cs="Sylfaen"/>
                <w:color w:val="000000"/>
                <w:sz w:val="20"/>
                <w:szCs w:val="20"/>
                <w:lang w:val="hy-AM"/>
              </w:rPr>
            </w:pPr>
            <w:r w:rsidRPr="00602AF2">
              <w:rPr>
                <w:rFonts w:ascii="GHEA Grapalat" w:hAnsi="GHEA Grapalat" w:cs="Sylfaen"/>
                <w:b/>
                <w:color w:val="FF0000"/>
                <w:sz w:val="20"/>
                <w:szCs w:val="20"/>
                <w:lang w:val="hy-AM"/>
              </w:rPr>
              <w:t>Чанах</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2-6</w:t>
            </w:r>
            <w:r w:rsidRPr="00602AF2">
              <w:rPr>
                <w:rFonts w:ascii="GHEA Grapalat" w:hAnsi="GHEA Grapalat" w:cs="Sylfaen"/>
                <w:b/>
                <w:color w:val="FF0000"/>
                <w:sz w:val="20"/>
                <w:szCs w:val="20"/>
                <w:lang w:val="hy-AM"/>
              </w:rPr>
              <w:t>кг</w:t>
            </w:r>
            <w:r w:rsidRPr="00602AF2">
              <w:rPr>
                <w:rFonts w:ascii="GHEA Grapalat" w:hAnsi="GHEA Grapalat"/>
                <w:b/>
                <w:color w:val="FF0000"/>
                <w:sz w:val="20"/>
                <w:szCs w:val="20"/>
                <w:lang w:val="hy-AM"/>
              </w:rPr>
              <w:t>/;</w:t>
            </w:r>
            <w:r w:rsidRPr="00602AF2">
              <w:rPr>
                <w:rFonts w:ascii="GHEA Grapalat" w:hAnsi="GHEA Grapalat"/>
                <w:color w:val="FF0000"/>
                <w:sz w:val="20"/>
                <w:szCs w:val="20"/>
                <w:lang w:val="hy-AM"/>
              </w:rPr>
              <w:t xml:space="preserve"> </w:t>
            </w:r>
            <w:r w:rsidRPr="00602AF2">
              <w:rPr>
                <w:rFonts w:ascii="GHEA Grapalat" w:hAnsi="GHEA Grapalat" w:cs="Sylfaen"/>
                <w:color w:val="000000"/>
                <w:sz w:val="20"/>
                <w:szCs w:val="20"/>
                <w:lang w:val="hy-AM"/>
              </w:rPr>
              <w:t>Белый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соленая вода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сыр</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36-40%</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фабрика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упаковке.</w:t>
            </w:r>
            <w:r w:rsidRPr="00602AF2">
              <w:rPr>
                <w:rFonts w:ascii="GHEA Grapalat" w:hAnsi="GHEA Grapalat"/>
                <w:color w:val="000000"/>
                <w:sz w:val="20"/>
                <w:szCs w:val="20"/>
                <w:lang w:val="hy-AM"/>
              </w:rPr>
              <w:t xml:space="preserve"> </w:t>
            </w:r>
          </w:p>
          <w:p w:rsidR="00665B43" w:rsidRPr="00B10FEB" w:rsidRDefault="00665B43" w:rsidP="00F86125">
            <w:pPr>
              <w:jc w:val="center"/>
              <w:rPr>
                <w:rFonts w:ascii="GHEA Grapalat" w:hAnsi="GHEA Grapalat"/>
                <w:sz w:val="20"/>
                <w:szCs w:val="20"/>
                <w:lang w:val="hy-AM"/>
              </w:rPr>
            </w:pPr>
            <w:r w:rsidRPr="00B10FEB">
              <w:rPr>
                <w:rFonts w:ascii="GHEA Grapalat" w:hAnsi="GHEA Grapalat" w:cs="Sylfaen"/>
                <w:sz w:val="20"/>
                <w:szCs w:val="20"/>
                <w:lang w:val="hy-AM"/>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665B43" w:rsidRPr="00152F27" w:rsidRDefault="00665B43" w:rsidP="00F86125">
            <w:pPr>
              <w:jc w:val="center"/>
              <w:rPr>
                <w:rFonts w:ascii="GHEA Grapalat" w:hAnsi="GHEA Grapalat" w:cs="Sylfaen"/>
                <w:color w:val="000000"/>
                <w:sz w:val="20"/>
                <w:szCs w:val="20"/>
                <w:lang w:val="hy-AM"/>
              </w:rPr>
            </w:pP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265</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265</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15511100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Молоко</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B10FEB" w:rsidRDefault="00665B43" w:rsidP="00F86125">
            <w:pPr>
              <w:jc w:val="center"/>
              <w:rPr>
                <w:rFonts w:ascii="GHEA Grapalat" w:hAnsi="GHEA Grapalat"/>
                <w:sz w:val="20"/>
                <w:szCs w:val="20"/>
                <w:lang w:val="hy-AM"/>
              </w:rPr>
            </w:pPr>
            <w:r w:rsidRPr="00602AF2">
              <w:rPr>
                <w:rFonts w:ascii="GHEA Grapalat" w:hAnsi="GHEA Grapalat" w:cs="Sylfaen"/>
                <w:color w:val="000000"/>
                <w:sz w:val="20"/>
                <w:szCs w:val="20"/>
                <w:lang w:val="hy-AM"/>
              </w:rPr>
              <w:t>Пастеризованный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молоко</w:t>
            </w:r>
            <w:r w:rsidRPr="00602AF2">
              <w:rPr>
                <w:rFonts w:ascii="GHEA Grapalat" w:hAnsi="GHEA Grapalat"/>
                <w:color w:val="000000"/>
                <w:sz w:val="20"/>
                <w:szCs w:val="20"/>
                <w:lang w:val="hy-AM"/>
              </w:rPr>
              <w:t>3,2 %</w:t>
            </w:r>
            <w:r w:rsidRPr="00602AF2">
              <w:rPr>
                <w:rFonts w:ascii="GHEA Grapalat" w:hAnsi="GHEA Grapalat" w:cs="Sylfaen"/>
                <w:color w:val="000000"/>
                <w:sz w:val="20"/>
                <w:szCs w:val="20"/>
                <w:lang w:val="hy-AM"/>
              </w:rPr>
              <w:t>с жиром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16-210T-</w:t>
            </w:r>
            <w:r w:rsidRPr="00602AF2">
              <w:rPr>
                <w:rFonts w:ascii="GHEA Grapalat" w:hAnsi="GHEA Grapalat" w:cs="Sylfaen"/>
                <w:color w:val="000000"/>
                <w:sz w:val="20"/>
                <w:szCs w:val="20"/>
                <w:lang w:val="hy-AM"/>
              </w:rPr>
              <w:t>от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пригодность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остаточный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данный момент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меньше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чем</w:t>
            </w:r>
            <w:r w:rsidRPr="00602AF2">
              <w:rPr>
                <w:rFonts w:ascii="GHEA Grapalat" w:hAnsi="GHEA Grapalat"/>
                <w:color w:val="000000"/>
                <w:sz w:val="20"/>
                <w:szCs w:val="20"/>
                <w:lang w:val="hy-AM"/>
              </w:rPr>
              <w:t xml:space="preserve">90%:  </w:t>
            </w:r>
            <w:r w:rsidRPr="00602AF2">
              <w:rPr>
                <w:rFonts w:ascii="GHEA Grapalat" w:hAnsi="GHEA Grapalat" w:cs="Sylfaen"/>
                <w:color w:val="000000"/>
                <w:sz w:val="20"/>
                <w:szCs w:val="20"/>
                <w:lang w:val="hy-AM"/>
              </w:rPr>
              <w:t>Безопасность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b/>
                <w:color w:val="FF0000"/>
                <w:sz w:val="20"/>
                <w:szCs w:val="20"/>
                <w:lang w:val="hy-AM"/>
              </w:rPr>
              <w:t>и</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картон</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 или стеклянный контейнер с пластиковым контейнером для еды</w:t>
            </w:r>
            <w:r w:rsidRPr="00602AF2">
              <w:rPr>
                <w:rFonts w:ascii="GHEA Grapalat" w:hAnsi="GHEA Grapalat"/>
                <w:b/>
                <w:color w:val="FF0000"/>
                <w:sz w:val="20"/>
                <w:szCs w:val="20"/>
                <w:lang w:val="hy-AM"/>
              </w:rPr>
              <w:t>, 0,5-1</w:t>
            </w:r>
            <w:r w:rsidRPr="00602AF2">
              <w:rPr>
                <w:rFonts w:ascii="GHEA Grapalat" w:hAnsi="GHEA Grapalat" w:cs="Sylfaen"/>
                <w:b/>
                <w:color w:val="FF0000"/>
                <w:sz w:val="20"/>
                <w:szCs w:val="20"/>
                <w:lang w:val="hy-AM"/>
              </w:rPr>
              <w:t>литр</w:t>
            </w:r>
            <w:r w:rsidRPr="00602AF2">
              <w:rPr>
                <w:rFonts w:ascii="GHEA Grapalat" w:hAnsi="GHEA Grapalat"/>
                <w:color w:val="FF0000"/>
                <w:sz w:val="20"/>
                <w:szCs w:val="20"/>
                <w:lang w:val="hy-AM"/>
              </w:rPr>
              <w:t xml:space="preserve"> </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контейнер</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масса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посчитать.</w:t>
            </w:r>
            <w:r w:rsidRPr="00602AF2">
              <w:rPr>
                <w:rFonts w:ascii="GHEA Grapalat" w:hAnsi="GHEA Grapalat"/>
                <w:color w:val="000000"/>
                <w:sz w:val="20"/>
                <w:szCs w:val="20"/>
                <w:lang w:val="hy-AM"/>
              </w:rPr>
              <w:t xml:space="preserve">  </w:t>
            </w:r>
            <w:r w:rsidRPr="00B10FEB">
              <w:rPr>
                <w:rFonts w:ascii="GHEA Grapalat" w:hAnsi="GHEA Grapalat" w:cs="Sylfaen"/>
                <w:sz w:val="20"/>
                <w:szCs w:val="20"/>
                <w:lang w:val="hy-AM"/>
              </w:rPr>
              <w:t xml:space="preserve">Безопасность в </w:t>
            </w:r>
            <w:r w:rsidRPr="00B10FEB">
              <w:rPr>
                <w:rFonts w:ascii="GHEA Grapalat" w:hAnsi="GHEA Grapalat" w:cs="Sylfaen"/>
                <w:sz w:val="20"/>
                <w:szCs w:val="20"/>
                <w:lang w:val="hy-AM"/>
              </w:rPr>
              <w:lastRenderedPageBreak/>
              <w:t>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665B43" w:rsidRPr="00152F27" w:rsidRDefault="00665B43" w:rsidP="00F86125">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 меньшей мере</w:t>
            </w:r>
            <w:r w:rsidRPr="00602AF2">
              <w:rPr>
                <w:rFonts w:ascii="GHEA Grapalat" w:hAnsi="GHEA Grapalat"/>
                <w:color w:val="000000"/>
                <w:sz w:val="20"/>
                <w:szCs w:val="20"/>
                <w:lang w:val="hy-AM"/>
              </w:rPr>
              <w:t>50</w:t>
            </w:r>
            <w:r w:rsidRPr="00602AF2">
              <w:rPr>
                <w:rFonts w:ascii="GHEA Grapalat" w:hAnsi="GHEA Grapalat" w:cs="Sylfaen"/>
                <w:color w:val="000000"/>
                <w:sz w:val="20"/>
                <w:szCs w:val="20"/>
                <w:lang w:val="hy-AM"/>
              </w:rPr>
              <w:t>минута</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lastRenderedPageBreak/>
              <w:t>литр</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2250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2250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детском саду будет работать и </w:t>
            </w:r>
            <w:r>
              <w:rPr>
                <w:rFonts w:ascii="GHEA Grapalat" w:hAnsi="GHEA Grapalat" w:cs="Sylfaen"/>
                <w:sz w:val="16"/>
                <w:szCs w:val="16"/>
                <w:lang w:val="hy-AM"/>
              </w:rPr>
              <w:lastRenderedPageBreak/>
              <w:t>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15551600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Йогурт</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sz w:val="20"/>
                <w:szCs w:val="20"/>
                <w:lang w:val="hy-AM"/>
              </w:rPr>
              <w:t>Из свежего коровьего молока, содержание жира не менее 3,2%.</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Непорочный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готовый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свежий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полученный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плотный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соус</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чистый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молочная кислота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запахом</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без</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сторона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вкус</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запах</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цвет</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молочно-белый</w:t>
            </w:r>
            <w:r w:rsidRPr="00602AF2">
              <w:rPr>
                <w:rFonts w:ascii="GHEA Grapalat" w:hAnsi="GHEA Grapalat"/>
                <w:color w:val="000000"/>
                <w:sz w:val="20"/>
                <w:szCs w:val="20"/>
                <w:lang w:val="hy-AM"/>
              </w:rPr>
              <w:t>, ,</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завод 920 г-</w:t>
            </w:r>
            <w:r w:rsidRPr="00602AF2">
              <w:rPr>
                <w:rFonts w:ascii="GHEA Grapalat" w:hAnsi="GHEA Grapalat"/>
                <w:b/>
                <w:color w:val="FF0000"/>
                <w:sz w:val="20"/>
                <w:szCs w:val="20"/>
                <w:lang w:val="hy-AM"/>
              </w:rPr>
              <w:t>1000</w:t>
            </w:r>
            <w:r w:rsidRPr="00602AF2">
              <w:rPr>
                <w:rFonts w:ascii="GHEA Grapalat" w:hAnsi="GHEA Grapalat" w:cs="Sylfaen"/>
                <w:b/>
                <w:color w:val="FF0000"/>
                <w:sz w:val="20"/>
                <w:szCs w:val="20"/>
                <w:lang w:val="hy-AM"/>
              </w:rPr>
              <w:t>с</w:t>
            </w:r>
            <w:r w:rsidRPr="00602AF2">
              <w:rPr>
                <w:rFonts w:ascii="GHEA Grapalat" w:hAnsi="GHEA Grapalat"/>
                <w:b/>
                <w:color w:val="FF0000"/>
                <w:sz w:val="20"/>
                <w:szCs w:val="20"/>
                <w:lang w:val="hy-AM"/>
              </w:rPr>
              <w:t>, /</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герметичный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закрыто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крышкой</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Примечание: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2300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2300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15512000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Любитель воды</w:t>
            </w:r>
            <w:r>
              <w:rPr>
                <w:rFonts w:ascii="Calibri" w:hAnsi="Calibri"/>
                <w:color w:val="000000"/>
                <w:sz w:val="20"/>
                <w:szCs w:val="20"/>
              </w:rPr>
              <w:t xml:space="preserve"> </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содержание жира</w:t>
            </w:r>
            <w:r w:rsidRPr="00602AF2">
              <w:rPr>
                <w:rFonts w:ascii="GHEA Grapalat" w:hAnsi="GHEA Grapalat"/>
                <w:color w:val="000000"/>
                <w:sz w:val="20"/>
                <w:szCs w:val="20"/>
                <w:lang w:val="hy-AM"/>
              </w:rPr>
              <w:t>` 18 %</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olor w:val="FF0000"/>
                <w:sz w:val="20"/>
                <w:szCs w:val="20"/>
                <w:lang w:val="hy-AM"/>
              </w:rPr>
              <w:t xml:space="preserve"> </w:t>
            </w:r>
            <w:r w:rsidRPr="00602AF2">
              <w:rPr>
                <w:rFonts w:ascii="GHEA Grapalat" w:hAnsi="GHEA Grapalat" w:cs="Sylfaen"/>
                <w:color w:val="FF0000"/>
                <w:sz w:val="20"/>
                <w:szCs w:val="20"/>
                <w:lang w:val="hy-AM"/>
              </w:rPr>
              <w:t>высокий</w:t>
            </w:r>
            <w:r w:rsidRPr="00602AF2">
              <w:rPr>
                <w:rFonts w:ascii="GHEA Grapalat" w:hAnsi="GHEA Grapalat"/>
                <w:color w:val="FF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65-100 0T</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упаковка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фабрика:</w:t>
            </w:r>
            <w:r w:rsidRPr="00602AF2">
              <w:rPr>
                <w:rFonts w:ascii="GHEA Grapalat" w:hAnsi="GHEA Grapalat"/>
                <w:b/>
                <w:color w:val="FF0000"/>
                <w:sz w:val="20"/>
                <w:szCs w:val="20"/>
                <w:lang w:val="hy-AM"/>
              </w:rPr>
              <w:t xml:space="preserve">  400-1</w:t>
            </w:r>
            <w:r w:rsidRPr="00602AF2">
              <w:rPr>
                <w:rFonts w:ascii="GHEA Grapalat" w:hAnsi="GHEA Grapalat" w:cs="Sylfaen"/>
                <w:b/>
                <w:color w:val="FF0000"/>
                <w:sz w:val="20"/>
                <w:szCs w:val="20"/>
                <w:lang w:val="hy-AM"/>
              </w:rPr>
              <w:t>000 г</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герметичный</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закрыто</w:t>
            </w:r>
            <w:r w:rsidRPr="00602AF2">
              <w:rPr>
                <w:rFonts w:ascii="GHEA Grapalat" w:hAnsi="GHEA Grapalat"/>
                <w:b/>
                <w:color w:val="FF0000"/>
                <w:sz w:val="20"/>
                <w:szCs w:val="20"/>
                <w:lang w:val="hy-AM"/>
              </w:rPr>
              <w:t>/</w:t>
            </w:r>
            <w:r w:rsidRPr="00602AF2">
              <w:rPr>
                <w:rFonts w:ascii="GHEA Grapalat" w:hAnsi="GHEA Grapalat" w:cs="Sylfaen"/>
                <w:b/>
                <w:color w:val="FF0000"/>
                <w:sz w:val="20"/>
                <w:szCs w:val="20"/>
                <w:lang w:val="hy-AM"/>
              </w:rPr>
              <w:t>без</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контейнер</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масса</w:t>
            </w:r>
            <w:r w:rsidRPr="00602AF2">
              <w:rPr>
                <w:rFonts w:ascii="GHEA Grapalat" w:hAnsi="GHEA Grapalat"/>
                <w:b/>
                <w:color w:val="FF0000"/>
                <w:sz w:val="20"/>
                <w:szCs w:val="20"/>
                <w:lang w:val="hy-AM"/>
              </w:rPr>
              <w:t xml:space="preserve"> </w:t>
            </w:r>
            <w:r w:rsidRPr="00602AF2">
              <w:rPr>
                <w:rFonts w:ascii="GHEA Grapalat" w:hAnsi="GHEA Grapalat" w:cs="Sylfaen"/>
                <w:b/>
                <w:color w:val="FF0000"/>
                <w:sz w:val="20"/>
                <w:szCs w:val="20"/>
                <w:lang w:val="hy-AM"/>
              </w:rPr>
              <w:t>считать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Валидность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производство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 того дня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7</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50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50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детском саду будет </w:t>
            </w:r>
            <w:r>
              <w:rPr>
                <w:rFonts w:ascii="GHEA Grapalat" w:hAnsi="GHEA Grapalat" w:cs="Sylfaen"/>
                <w:sz w:val="16"/>
                <w:szCs w:val="16"/>
                <w:lang w:val="hy-AM"/>
              </w:rPr>
              <w:lastRenderedPageBreak/>
              <w:t>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15542100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Творог</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Творог</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корова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безупречный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из молока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масло</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содержание</w:t>
            </w:r>
            <w:r w:rsidRPr="00602AF2">
              <w:rPr>
                <w:rFonts w:ascii="GHEA Grapalat" w:hAnsi="GHEA Grapalat"/>
                <w:color w:val="000000"/>
                <w:sz w:val="20"/>
                <w:szCs w:val="20"/>
                <w:lang w:val="hy-AM"/>
              </w:rPr>
              <w:t xml:space="preserve">  9%</w:t>
            </w:r>
            <w:r w:rsidRPr="00602AF2">
              <w:rPr>
                <w:rFonts w:ascii="GHEA Grapalat" w:hAnsi="GHEA Grapalat" w:cs="Sylfaen"/>
                <w:color w:val="000000"/>
                <w:sz w:val="20"/>
                <w:szCs w:val="20"/>
                <w:lang w:val="hy-AM"/>
              </w:rPr>
              <w:t>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более</w:t>
            </w:r>
            <w:r w:rsidRPr="00602AF2">
              <w:rPr>
                <w:rFonts w:ascii="GHEA Grapalat" w:hAnsi="GHEA Grapalat"/>
                <w:color w:val="000000"/>
                <w:sz w:val="20"/>
                <w:szCs w:val="20"/>
                <w:lang w:val="hy-AM"/>
              </w:rPr>
              <w:t>,</w:t>
            </w:r>
            <w:r w:rsidRPr="00602AF2">
              <w:rPr>
                <w:rFonts w:ascii="GHEA Grapalat" w:hAnsi="GHEA Grapalat" w:cs="Sylfaen"/>
                <w:color w:val="000000"/>
                <w:sz w:val="20"/>
                <w:szCs w:val="20"/>
                <w:lang w:val="hy-AM"/>
              </w:rPr>
              <w:t>кислотность</w:t>
            </w:r>
            <w:r w:rsidRPr="00602AF2">
              <w:rPr>
                <w:rFonts w:ascii="GHEA Grapalat" w:hAnsi="GHEA Grapalat"/>
                <w:color w:val="000000"/>
                <w:sz w:val="20"/>
                <w:szCs w:val="20"/>
                <w:lang w:val="hy-AM"/>
              </w:rPr>
              <w:t>` 210-240</w:t>
            </w:r>
            <w:r w:rsidRPr="00602AF2">
              <w:rPr>
                <w:rFonts w:ascii="GHEA Grapalat" w:hAnsi="GHEA Grapalat" w:cs="Arial AM"/>
                <w:color w:val="000000"/>
                <w:sz w:val="20"/>
                <w:szCs w:val="20"/>
                <w:lang w:val="hy-AM"/>
              </w:rPr>
              <w:t>°</w:t>
            </w:r>
            <w:r w:rsidRPr="00602AF2">
              <w:rPr>
                <w:rFonts w:ascii="GHEA Grapalat" w:hAnsi="GHEA Grapalat"/>
                <w:color w:val="000000"/>
                <w:sz w:val="20"/>
                <w:szCs w:val="20"/>
                <w:lang w:val="hy-AM"/>
              </w:rPr>
              <w:t>Т,</w:t>
            </w:r>
            <w:r w:rsidRPr="00602AF2">
              <w:rPr>
                <w:rFonts w:ascii="GHEA Grapalat" w:hAnsi="GHEA Grapalat" w:cs="Sylfaen"/>
                <w:b/>
                <w:color w:val="000000" w:themeColor="text1"/>
                <w:sz w:val="20"/>
                <w:szCs w:val="20"/>
                <w:lang w:val="hy-AM"/>
              </w:rPr>
              <w:t>упаковка</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фабрика</w:t>
            </w:r>
            <w:r w:rsidRPr="00602AF2">
              <w:rPr>
                <w:rFonts w:ascii="GHEA Grapalat" w:hAnsi="GHEA Grapalat"/>
                <w:b/>
                <w:color w:val="000000" w:themeColor="text1"/>
                <w:sz w:val="20"/>
                <w:szCs w:val="20"/>
                <w:lang w:val="hy-AM"/>
              </w:rPr>
              <w:t>,</w:t>
            </w:r>
            <w:r w:rsidRPr="00602AF2">
              <w:rPr>
                <w:rFonts w:ascii="GHEA Grapalat" w:hAnsi="GHEA Grapalat" w:cs="Sylfaen"/>
                <w:b/>
                <w:color w:val="000000" w:themeColor="text1"/>
                <w:sz w:val="20"/>
                <w:szCs w:val="20"/>
                <w:lang w:val="hy-AM"/>
              </w:rPr>
              <w:t>От 180 г до 400 г</w:t>
            </w:r>
            <w:r w:rsidRPr="00602AF2">
              <w:rPr>
                <w:rFonts w:ascii="GHEA Grapalat" w:hAnsi="GHEA Grapalat"/>
                <w:color w:val="000000" w:themeColor="text1"/>
                <w:sz w:val="20"/>
                <w:szCs w:val="20"/>
                <w:lang w:val="hy-AM"/>
              </w:rPr>
              <w:t>г или 1000 г,</w:t>
            </w:r>
            <w:r w:rsidRPr="00602AF2">
              <w:rPr>
                <w:rFonts w:ascii="GHEA Grapalat" w:hAnsi="GHEA Grapalat" w:cs="Sylfaen"/>
                <w:b/>
                <w:color w:val="000000" w:themeColor="text1"/>
                <w:sz w:val="20"/>
                <w:szCs w:val="20"/>
                <w:lang w:val="hy-AM"/>
              </w:rPr>
              <w:t>герметичный</w:t>
            </w:r>
            <w:r w:rsidRPr="00602AF2">
              <w:rPr>
                <w:rFonts w:ascii="GHEA Grapalat" w:hAnsi="GHEA Grapalat"/>
                <w:b/>
                <w:color w:val="000000" w:themeColor="text1"/>
                <w:sz w:val="20"/>
                <w:szCs w:val="20"/>
                <w:lang w:val="hy-AM"/>
              </w:rPr>
              <w:t xml:space="preserve"> </w:t>
            </w:r>
            <w:r w:rsidRPr="00602AF2">
              <w:rPr>
                <w:rFonts w:ascii="GHEA Grapalat" w:hAnsi="GHEA Grapalat" w:cs="Sylfaen"/>
                <w:b/>
                <w:color w:val="000000" w:themeColor="text1"/>
                <w:sz w:val="20"/>
                <w:szCs w:val="20"/>
                <w:lang w:val="hy-AM"/>
              </w:rPr>
              <w:t>упакованный</w:t>
            </w:r>
            <w:r w:rsidRPr="00602AF2">
              <w:rPr>
                <w:rFonts w:ascii="GHEA Grapalat" w:hAnsi="GHEA Grapalat"/>
                <w:color w:val="000000" w:themeColor="text1"/>
                <w:sz w:val="20"/>
                <w:szCs w:val="20"/>
                <w:lang w:val="hy-AM"/>
              </w:rPr>
              <w:t>:</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474D"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341FAB" w:rsidRDefault="00665B43" w:rsidP="00F86125">
            <w:pPr>
              <w:jc w:val="center"/>
              <w:rPr>
                <w:rFonts w:ascii="GHEA Grapalat" w:hAnsi="GHEA Grapalat"/>
                <w:color w:val="000000" w:themeColor="text1"/>
                <w:sz w:val="20"/>
                <w:szCs w:val="20"/>
              </w:rPr>
            </w:pPr>
            <w:r>
              <w:rPr>
                <w:rFonts w:ascii="Calibri" w:hAnsi="Calibri"/>
                <w:color w:val="000000"/>
                <w:sz w:val="20"/>
                <w:szCs w:val="20"/>
              </w:rPr>
              <w:t>155</w:t>
            </w:r>
          </w:p>
        </w:tc>
        <w:tc>
          <w:tcPr>
            <w:tcW w:w="992" w:type="dxa"/>
          </w:tcPr>
          <w:p w:rsidR="00665B43" w:rsidRPr="00341FAB" w:rsidRDefault="00665B43" w:rsidP="00F86125">
            <w:pPr>
              <w:jc w:val="center"/>
              <w:rPr>
                <w:rFonts w:ascii="GHEA Grapalat" w:hAnsi="GHEA Grapalat" w:cs="Sylfaen"/>
                <w:color w:val="000000" w:themeColor="text1"/>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341FAB" w:rsidRDefault="00665B43" w:rsidP="00F86125">
            <w:pPr>
              <w:jc w:val="center"/>
              <w:rPr>
                <w:rFonts w:ascii="GHEA Grapalat" w:hAnsi="GHEA Grapalat"/>
                <w:color w:val="000000" w:themeColor="text1"/>
                <w:sz w:val="20"/>
                <w:szCs w:val="20"/>
              </w:rPr>
            </w:pPr>
            <w:r>
              <w:rPr>
                <w:rFonts w:ascii="Calibri" w:hAnsi="Calibri"/>
                <w:color w:val="000000"/>
                <w:sz w:val="20"/>
                <w:szCs w:val="20"/>
              </w:rPr>
              <w:t>155</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15872400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Соль</w:t>
            </w:r>
            <w:r>
              <w:rPr>
                <w:rFonts w:ascii="Calibri" w:hAnsi="Calibri"/>
                <w:color w:val="000000"/>
                <w:sz w:val="20"/>
                <w:szCs w:val="20"/>
              </w:rPr>
              <w:t xml:space="preserve"> </w:t>
            </w:r>
            <w:r>
              <w:rPr>
                <w:rFonts w:ascii="Sylfaen" w:hAnsi="Sylfaen"/>
                <w:color w:val="000000"/>
                <w:sz w:val="20"/>
                <w:szCs w:val="20"/>
              </w:rPr>
              <w:t>еда</w:t>
            </w:r>
            <w:r>
              <w:rPr>
                <w:rFonts w:ascii="Calibri" w:hAnsi="Calibri"/>
                <w:color w:val="000000"/>
                <w:sz w:val="20"/>
                <w:szCs w:val="20"/>
              </w:rPr>
              <w:t xml:space="preserve"> </w:t>
            </w:r>
            <w:r>
              <w:rPr>
                <w:rFonts w:ascii="Sylfaen" w:hAnsi="Sylfaen"/>
                <w:color w:val="000000"/>
                <w:sz w:val="20"/>
                <w:szCs w:val="20"/>
              </w:rPr>
              <w:t>маленький</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DD69AB">
              <w:rPr>
                <w:rFonts w:ascii="GHEA Grapalat" w:hAnsi="GHEA Grapalat" w:cs="Sylfaen"/>
                <w:sz w:val="14"/>
                <w:szCs w:val="14"/>
              </w:rPr>
              <w:t>Пищевая соль Экстра, йодированная, белая, кристаллическая, сыпучий материал, не допускается наличие посторонних механических примесей, массовая доля влаги не более 0,1%, упаковка: заводская, вес: 1 килограмм.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6 месяцев.</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90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90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15898000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Дрожжи</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DD69AB">
              <w:rPr>
                <w:rFonts w:ascii="GHEA Grapalat" w:hAnsi="GHEA Grapalat" w:cs="Sylfaen"/>
                <w:sz w:val="14"/>
                <w:szCs w:val="14"/>
              </w:rPr>
              <w:t>Сухой, в заводской упаковке, дозированный, влажность не более 8%.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 месяцев.</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s="Sylfaen"/>
                <w:color w:val="000000"/>
                <w:sz w:val="20"/>
                <w:szCs w:val="20"/>
              </w:rPr>
              <w:t>грамм</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425</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425</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15872600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Газировка</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Pr>
                <w:rFonts w:ascii="GHEA Grapalat" w:hAnsi="GHEA Grapalat" w:cs="Sylfaen"/>
                <w:color w:val="000000"/>
                <w:sz w:val="20"/>
                <w:szCs w:val="20"/>
              </w:rPr>
              <w:t xml:space="preserve"> </w:t>
            </w:r>
            <w:r w:rsidRPr="00DD69AB">
              <w:rPr>
                <w:rFonts w:ascii="GHEA Grapalat" w:hAnsi="GHEA Grapalat" w:cs="Sylfaen"/>
                <w:sz w:val="14"/>
                <w:szCs w:val="14"/>
              </w:rPr>
              <w:t>Мелкозернистый, с содержанием влаги не более 3%, белый, рассыпной, для пищевого использования. В заводской упаковке (0,5 кг).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 Срок годности: не менее 30 дней.</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25</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25</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15841100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Какао</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4</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4</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164A19"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15331180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Зеленый</w:t>
            </w:r>
            <w:r>
              <w:rPr>
                <w:rFonts w:ascii="Calibri" w:hAnsi="Calibri"/>
                <w:color w:val="000000"/>
                <w:sz w:val="20"/>
                <w:szCs w:val="20"/>
              </w:rPr>
              <w:t xml:space="preserve"> </w:t>
            </w:r>
            <w:r>
              <w:rPr>
                <w:rFonts w:ascii="Sylfaen" w:hAnsi="Sylfaen"/>
                <w:color w:val="000000"/>
                <w:sz w:val="20"/>
                <w:szCs w:val="20"/>
              </w:rPr>
              <w:t>горох</w:t>
            </w:r>
            <w:r>
              <w:rPr>
                <w:rFonts w:ascii="Calibri" w:hAnsi="Calibri"/>
                <w:color w:val="000000"/>
                <w:sz w:val="20"/>
                <w:szCs w:val="20"/>
              </w:rPr>
              <w:t xml:space="preserve"> </w:t>
            </w:r>
            <w:r>
              <w:rPr>
                <w:rFonts w:ascii="Sylfaen" w:hAnsi="Sylfaen"/>
                <w:color w:val="000000"/>
                <w:sz w:val="20"/>
                <w:szCs w:val="20"/>
              </w:rPr>
              <w:t>консервированная банка/420 г</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lang w:val="hy-AM"/>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lang w:val="hy-AM"/>
              </w:rPr>
            </w:pPr>
          </w:p>
        </w:tc>
        <w:tc>
          <w:tcPr>
            <w:tcW w:w="709" w:type="dxa"/>
          </w:tcPr>
          <w:p w:rsidR="00665B43" w:rsidRPr="00602AF2" w:rsidRDefault="00665B43" w:rsidP="00F86125">
            <w:pPr>
              <w:jc w:val="center"/>
              <w:rPr>
                <w:rFonts w:ascii="GHEA Grapalat" w:hAnsi="GHEA Grapalat"/>
                <w:sz w:val="20"/>
                <w:szCs w:val="20"/>
                <w:lang w:val="hy-AM"/>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110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sz w:val="20"/>
                <w:szCs w:val="20"/>
              </w:rPr>
              <w:t>110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lang w:val="hy-AM"/>
              </w:rPr>
            </w:pPr>
            <w:r>
              <w:rPr>
                <w:rFonts w:ascii="Calibri" w:hAnsi="Calibri"/>
                <w:color w:val="000000"/>
              </w:rPr>
              <w:t>15331178</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Кукуруза</w:t>
            </w:r>
            <w:r>
              <w:rPr>
                <w:rFonts w:ascii="Calibri" w:hAnsi="Calibri"/>
                <w:color w:val="000000"/>
                <w:sz w:val="20"/>
                <w:szCs w:val="20"/>
              </w:rPr>
              <w:t xml:space="preserve"> </w:t>
            </w:r>
            <w:r>
              <w:rPr>
                <w:rFonts w:ascii="Sylfaen" w:hAnsi="Sylfaen"/>
                <w:color w:val="000000"/>
                <w:sz w:val="20"/>
                <w:szCs w:val="20"/>
              </w:rPr>
              <w:t>консервированная банка/340 г</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97</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97</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последнего рабочего дня декабря 2026 года включительно, в детском саду будет </w:t>
            </w:r>
            <w:r>
              <w:rPr>
                <w:rFonts w:ascii="GHEA Grapalat" w:hAnsi="GHEA Grapalat" w:cs="Sylfaen"/>
                <w:sz w:val="16"/>
                <w:szCs w:val="16"/>
                <w:lang w:val="hy-AM"/>
              </w:rPr>
              <w:lastRenderedPageBreak/>
              <w:t>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15871256</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Пряность/красный и черный</w:t>
            </w:r>
            <w:r>
              <w:rPr>
                <w:rFonts w:ascii="Calibri" w:hAnsi="Calibri"/>
                <w:color w:val="000000"/>
                <w:sz w:val="20"/>
                <w:szCs w:val="20"/>
              </w:rPr>
              <w:t xml:space="preserve"> </w:t>
            </w:r>
            <w:r>
              <w:rPr>
                <w:rFonts w:ascii="Sylfaen" w:hAnsi="Sylfaen"/>
                <w:color w:val="000000"/>
                <w:sz w:val="20"/>
                <w:szCs w:val="20"/>
              </w:rPr>
              <w:t>перец</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543081" w:rsidRDefault="00665B43" w:rsidP="00F86125">
            <w:pPr>
              <w:jc w:val="center"/>
              <w:rPr>
                <w:rFonts w:ascii="GHEA Grapalat" w:hAnsi="GHEA Grapalat" w:cs="Sylfaen"/>
                <w:color w:val="000000"/>
                <w:sz w:val="20"/>
                <w:szCs w:val="20"/>
              </w:rPr>
            </w:pPr>
            <w:r w:rsidRPr="00DD69AB">
              <w:rPr>
                <w:rFonts w:ascii="GHEA Grapalat" w:hAnsi="GHEA Grapalat" w:cs="Sylfaen"/>
                <w:sz w:val="14"/>
                <w:szCs w:val="14"/>
              </w:rPr>
              <w:t>Сушеный молотый перец, сладкий, отборный или обычный, без посторонних примесей, в заводской герметичной упаковке, без разделения по весу. Безопасность и маркировка соответствуют требованиям гигиенических норм № 2-III-4.9-01-2010,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proofErr w:type="gramStart"/>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proofErr w:type="gramEnd"/>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9</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9</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15872310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лавровый лист</w:t>
            </w:r>
            <w:r>
              <w:rPr>
                <w:rFonts w:ascii="Arial" w:hAnsi="Arial" w:cs="Arial"/>
                <w:color w:val="000000"/>
                <w:sz w:val="20"/>
                <w:szCs w:val="20"/>
              </w:rPr>
              <w:t xml:space="preserve"> </w:t>
            </w:r>
            <w:r>
              <w:rPr>
                <w:rFonts w:ascii="Sylfaen" w:hAnsi="Sylfaen"/>
                <w:color w:val="000000"/>
                <w:sz w:val="20"/>
                <w:szCs w:val="20"/>
              </w:rPr>
              <w:t>сушеный</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8813B2" w:rsidRDefault="00665B43" w:rsidP="00F86125">
            <w:pPr>
              <w:jc w:val="center"/>
              <w:rPr>
                <w:rFonts w:ascii="GHEA Grapalat" w:hAnsi="GHEA Grapalat" w:cs="Sylfaen"/>
                <w:color w:val="000000"/>
                <w:sz w:val="20"/>
                <w:szCs w:val="20"/>
                <w:lang w:val="hy-AM"/>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грамм</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245</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245</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665B43"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03221410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Капуста</w:t>
            </w:r>
            <w:r>
              <w:rPr>
                <w:rFonts w:ascii="Calibri" w:hAnsi="Calibri"/>
                <w:color w:val="000000"/>
                <w:sz w:val="20"/>
                <w:szCs w:val="20"/>
              </w:rPr>
              <w:t xml:space="preserve"> </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Свежая, целая капуста, ранняя, среднеспелая или позднеспелая, в зависимости от сезонности, отборных сортов.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700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700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15333100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Помидор</w:t>
            </w:r>
            <w:r>
              <w:rPr>
                <w:rFonts w:ascii="Calibri" w:hAnsi="Calibri"/>
                <w:color w:val="000000"/>
                <w:sz w:val="20"/>
                <w:szCs w:val="20"/>
              </w:rPr>
              <w:t xml:space="preserve"> </w:t>
            </w:r>
            <w:r>
              <w:rPr>
                <w:rFonts w:ascii="Sylfaen" w:hAnsi="Sylfaen"/>
                <w:color w:val="000000"/>
                <w:sz w:val="20"/>
                <w:szCs w:val="20"/>
              </w:rPr>
              <w:t>вставить</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50</w:t>
            </w:r>
          </w:p>
        </w:tc>
        <w:tc>
          <w:tcPr>
            <w:tcW w:w="992" w:type="dxa"/>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 xml:space="preserve">Город Веди, </w:t>
            </w:r>
            <w:r w:rsidRPr="00611E1D">
              <w:rPr>
                <w:rFonts w:ascii="Sylfaen" w:hAnsi="Sylfaen"/>
                <w:sz w:val="20"/>
                <w:szCs w:val="20"/>
                <w:lang w:val="hy-AM"/>
              </w:rPr>
              <w:lastRenderedPageBreak/>
              <w:t>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lastRenderedPageBreak/>
              <w:t>50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 xml:space="preserve">После вступления контракта в силу, вплоть до </w:t>
            </w:r>
            <w:r>
              <w:rPr>
                <w:rFonts w:ascii="GHEA Grapalat" w:hAnsi="GHEA Grapalat" w:cs="Sylfaen"/>
                <w:sz w:val="16"/>
                <w:szCs w:val="16"/>
                <w:lang w:val="hy-AM"/>
              </w:rPr>
              <w:lastRenderedPageBreak/>
              <w:t>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15311100</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Картофель</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474D"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1020</w:t>
            </w:r>
          </w:p>
        </w:tc>
        <w:tc>
          <w:tcPr>
            <w:tcW w:w="992" w:type="dxa"/>
            <w:tcBorders>
              <w:bottom w:val="single" w:sz="4" w:space="0" w:color="auto"/>
            </w:tcBorders>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1020</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rPr>
              <w:t>15331167</w:t>
            </w:r>
          </w:p>
        </w:tc>
        <w:tc>
          <w:tcPr>
            <w:tcW w:w="1275" w:type="dxa"/>
            <w:tcBorders>
              <w:top w:val="nil"/>
              <w:left w:val="nil"/>
              <w:bottom w:val="single" w:sz="4" w:space="0" w:color="auto"/>
              <w:right w:val="single" w:sz="4" w:space="0" w:color="auto"/>
            </w:tcBorders>
            <w:shd w:val="clear" w:color="auto" w:fill="auto"/>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Зеленый</w:t>
            </w:r>
            <w:r>
              <w:rPr>
                <w:rFonts w:ascii="Calibri" w:hAnsi="Calibri"/>
                <w:color w:val="000000"/>
                <w:sz w:val="20"/>
                <w:szCs w:val="20"/>
              </w:rPr>
              <w:t xml:space="preserve"> </w:t>
            </w:r>
            <w:r>
              <w:rPr>
                <w:rFonts w:ascii="Sylfaen" w:hAnsi="Sylfaen"/>
                <w:color w:val="000000"/>
                <w:sz w:val="20"/>
                <w:szCs w:val="20"/>
              </w:rPr>
              <w:t>смешанный</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связь</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132</w:t>
            </w:r>
          </w:p>
        </w:tc>
        <w:tc>
          <w:tcPr>
            <w:tcW w:w="992" w:type="dxa"/>
            <w:tcBorders>
              <w:top w:val="single" w:sz="4" w:space="0" w:color="auto"/>
              <w:bottom w:val="single" w:sz="4" w:space="0" w:color="auto"/>
            </w:tcBorders>
          </w:tcPr>
          <w:p w:rsidR="00665B43" w:rsidRPr="00602AF2" w:rsidRDefault="00665B43" w:rsidP="00F86125">
            <w:pPr>
              <w:jc w:val="center"/>
              <w:rPr>
                <w:rFonts w:ascii="GHEA Grapalat" w:hAnsi="GHEA Grapalat" w:cs="Sylfaen"/>
                <w:sz w:val="20"/>
                <w:szCs w:val="20"/>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Pr="00602AF2" w:rsidRDefault="00665B43" w:rsidP="00F86125">
            <w:pPr>
              <w:jc w:val="center"/>
              <w:rPr>
                <w:rFonts w:ascii="GHEA Grapalat" w:hAnsi="GHEA Grapalat"/>
                <w:color w:val="000000"/>
                <w:sz w:val="20"/>
                <w:szCs w:val="20"/>
              </w:rPr>
            </w:pPr>
            <w:r>
              <w:rPr>
                <w:rFonts w:ascii="Calibri" w:hAnsi="Calibri"/>
                <w:color w:val="000000"/>
                <w:sz w:val="20"/>
                <w:szCs w:val="20"/>
              </w:rPr>
              <w:t>132</w:t>
            </w:r>
          </w:p>
        </w:tc>
        <w:tc>
          <w:tcPr>
            <w:tcW w:w="1701" w:type="dxa"/>
          </w:tcPr>
          <w:p w:rsidR="00665B43" w:rsidRPr="00602AF2" w:rsidRDefault="00665B43" w:rsidP="00F86125">
            <w:pPr>
              <w:jc w:val="center"/>
              <w:rPr>
                <w:rFonts w:ascii="GHEA Grapalat" w:hAnsi="GHEA Grapalat" w:cs="Sylfaen"/>
                <w:sz w:val="16"/>
                <w:szCs w:val="16"/>
                <w:lang w:val="hy-AM"/>
              </w:rPr>
            </w:pPr>
            <w:r>
              <w:rPr>
                <w:rFonts w:ascii="GHEA Grapalat" w:hAnsi="GHEA Grapalat" w:cs="Sylfaen"/>
                <w:sz w:val="16"/>
                <w:szCs w:val="16"/>
                <w:lang w:val="hy-AM"/>
              </w:rPr>
              <w:t>После вступления контракта в силу, вплоть до последнего рабочего дня декабря 2026 года включительно, в детском саду будет работать и оставаться там до конца рабочего дня.</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03221420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Цветная капуста</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Default="00665B43" w:rsidP="00F86125">
            <w:pPr>
              <w:jc w:val="center"/>
              <w:rPr>
                <w:rFonts w:ascii="GHEA Grapalat" w:hAnsi="GHEA Grapalat" w:cs="Sylfaen"/>
                <w:sz w:val="20"/>
                <w:szCs w:val="20"/>
              </w:rPr>
            </w:pPr>
            <w:r w:rsidRPr="00602AF2">
              <w:rPr>
                <w:rFonts w:ascii="GHEA Grapalat" w:hAnsi="GHEA Grapalat" w:cs="Sylfaen"/>
                <w:sz w:val="20"/>
                <w:szCs w:val="20"/>
              </w:rPr>
              <w:t>Цветная капуста</w:t>
            </w:r>
            <w:r w:rsidRPr="00602AF2">
              <w:rPr>
                <w:rFonts w:ascii="GHEA Grapalat" w:hAnsi="GHEA Grapalat"/>
                <w:sz w:val="20"/>
                <w:szCs w:val="20"/>
              </w:rPr>
              <w:t xml:space="preserve"> </w:t>
            </w:r>
            <w:r w:rsidRPr="00602AF2">
              <w:rPr>
                <w:rFonts w:ascii="GHEA Grapalat" w:hAnsi="GHEA Grapalat" w:cs="Sylfaen"/>
                <w:sz w:val="20"/>
                <w:szCs w:val="20"/>
              </w:rPr>
              <w:t>головы</w:t>
            </w:r>
            <w:r w:rsidRPr="00602AF2">
              <w:rPr>
                <w:rFonts w:ascii="GHEA Grapalat" w:hAnsi="GHEA Grapalat"/>
                <w:sz w:val="20"/>
                <w:szCs w:val="20"/>
              </w:rPr>
              <w:t xml:space="preserve"> </w:t>
            </w:r>
            <w:proofErr w:type="gramStart"/>
            <w:r w:rsidRPr="00602AF2">
              <w:rPr>
                <w:rFonts w:ascii="GHEA Grapalat" w:hAnsi="GHEA Grapalat" w:cs="Sylfaen"/>
                <w:sz w:val="20"/>
                <w:szCs w:val="20"/>
              </w:rPr>
              <w:t>свежий</w:t>
            </w:r>
            <w:r w:rsidRPr="00602AF2">
              <w:rPr>
                <w:rFonts w:ascii="GHEA Grapalat" w:hAnsi="GHEA Grapalat"/>
                <w:sz w:val="20"/>
                <w:szCs w:val="20"/>
              </w:rPr>
              <w:t>,</w:t>
            </w:r>
            <w:r w:rsidRPr="00602AF2">
              <w:rPr>
                <w:rFonts w:ascii="GHEA Grapalat" w:hAnsi="GHEA Grapalat" w:cs="Sylfaen"/>
                <w:sz w:val="20"/>
                <w:szCs w:val="20"/>
              </w:rPr>
              <w:t>чистый</w:t>
            </w:r>
            <w:proofErr w:type="gramEnd"/>
            <w:r w:rsidRPr="00602AF2">
              <w:rPr>
                <w:rFonts w:ascii="GHEA Grapalat" w:hAnsi="GHEA Grapalat"/>
                <w:sz w:val="20"/>
                <w:szCs w:val="20"/>
              </w:rPr>
              <w:t>,</w:t>
            </w:r>
            <w:r w:rsidRPr="00602AF2">
              <w:rPr>
                <w:rFonts w:ascii="GHEA Grapalat" w:hAnsi="GHEA Grapalat" w:cs="Sylfaen"/>
                <w:sz w:val="20"/>
                <w:szCs w:val="20"/>
              </w:rPr>
              <w:t>полный</w:t>
            </w:r>
            <w:r w:rsidRPr="00602AF2">
              <w:rPr>
                <w:rFonts w:ascii="GHEA Grapalat" w:hAnsi="GHEA Grapalat"/>
                <w:sz w:val="20"/>
                <w:szCs w:val="20"/>
              </w:rPr>
              <w:t>,</w:t>
            </w:r>
            <w:r w:rsidRPr="00602AF2">
              <w:rPr>
                <w:rFonts w:ascii="GHEA Grapalat" w:hAnsi="GHEA Grapalat" w:cs="Sylfaen"/>
                <w:sz w:val="20"/>
                <w:szCs w:val="20"/>
              </w:rPr>
              <w:t>белый</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рана</w:t>
            </w:r>
            <w:r w:rsidRPr="00602AF2">
              <w:rPr>
                <w:rFonts w:ascii="GHEA Grapalat" w:hAnsi="GHEA Grapalat"/>
                <w:sz w:val="20"/>
                <w:szCs w:val="20"/>
              </w:rPr>
              <w:t>,</w:t>
            </w:r>
            <w:r w:rsidRPr="00602AF2">
              <w:rPr>
                <w:rFonts w:ascii="GHEA Grapalat" w:hAnsi="GHEA Grapalat" w:cs="Sylfaen"/>
                <w:sz w:val="20"/>
                <w:szCs w:val="20"/>
              </w:rPr>
              <w:t>без</w:t>
            </w:r>
            <w:r w:rsidRPr="00602AF2">
              <w:rPr>
                <w:rFonts w:ascii="GHEA Grapalat" w:hAnsi="GHEA Grapalat"/>
                <w:sz w:val="20"/>
                <w:szCs w:val="20"/>
              </w:rPr>
              <w:t xml:space="preserve"> </w:t>
            </w:r>
            <w:r w:rsidRPr="00602AF2">
              <w:rPr>
                <w:rFonts w:ascii="GHEA Grapalat" w:hAnsi="GHEA Grapalat" w:cs="Sylfaen"/>
                <w:sz w:val="20"/>
                <w:szCs w:val="20"/>
              </w:rPr>
              <w:t>сторона</w:t>
            </w:r>
            <w:r w:rsidRPr="00602AF2">
              <w:rPr>
                <w:rFonts w:ascii="GHEA Grapalat" w:hAnsi="GHEA Grapalat"/>
                <w:sz w:val="20"/>
                <w:szCs w:val="20"/>
              </w:rPr>
              <w:t xml:space="preserve"> </w:t>
            </w:r>
            <w:r w:rsidRPr="00602AF2">
              <w:rPr>
                <w:rFonts w:ascii="GHEA Grapalat" w:hAnsi="GHEA Grapalat" w:cs="Sylfaen"/>
                <w:sz w:val="20"/>
                <w:szCs w:val="20"/>
              </w:rPr>
              <w:t>запахов</w:t>
            </w:r>
            <w:r w:rsidRPr="00602AF2">
              <w:rPr>
                <w:rFonts w:ascii="GHEA Grapalat" w:hAnsi="GHEA Grapalat"/>
                <w:sz w:val="20"/>
                <w:szCs w:val="20"/>
              </w:rPr>
              <w:t>,:</w:t>
            </w:r>
          </w:p>
          <w:p w:rsidR="00665B43" w:rsidRPr="00152F27" w:rsidRDefault="00665B43" w:rsidP="00F86125">
            <w:pPr>
              <w:jc w:val="center"/>
              <w:rPr>
                <w:rFonts w:ascii="GHEA Grapalat" w:hAnsi="GHEA Grapalat" w:cs="Sylfaen"/>
                <w:color w:val="000000"/>
                <w:sz w:val="20"/>
                <w:szCs w:val="20"/>
                <w:lang w:val="hy-AM"/>
              </w:rPr>
            </w:pPr>
            <w:r w:rsidRPr="00602AF2">
              <w:rPr>
                <w:rFonts w:ascii="GHEA Grapalat" w:hAnsi="GHEA Grapalat" w:cs="Sylfaen"/>
                <w:sz w:val="20"/>
                <w:szCs w:val="20"/>
              </w:rPr>
              <w:t xml:space="preserve">Безопасность в соответствии с требованиями Закона Республики Армения «О безопасности пищевых продуктов» и других нормативно-правовых актов и </w:t>
            </w:r>
            <w:proofErr w:type="gramStart"/>
            <w:r w:rsidRPr="00602AF2">
              <w:rPr>
                <w:rFonts w:ascii="GHEA Grapalat" w:hAnsi="GHEA Grapalat" w:cs="Sylfaen"/>
                <w:sz w:val="20"/>
                <w:szCs w:val="20"/>
              </w:rPr>
              <w:t>правил.</w:t>
            </w:r>
            <w:r w:rsidRPr="00602AF2">
              <w:rPr>
                <w:rFonts w:ascii="GHEA Grapalat" w:hAnsi="GHEA Grapalat" w:cs="Tahoma"/>
                <w:sz w:val="20"/>
                <w:szCs w:val="20"/>
              </w:rPr>
              <w:t>.</w:t>
            </w:r>
            <w:proofErr w:type="gramEnd"/>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140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140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03221110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Морковь</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Свежий, высочайшего качества,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900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900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03221111</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proofErr w:type="gramStart"/>
            <w:r>
              <w:rPr>
                <w:rFonts w:ascii="Sylfaen" w:hAnsi="Sylfaen"/>
                <w:color w:val="000000"/>
                <w:sz w:val="20"/>
                <w:szCs w:val="20"/>
              </w:rPr>
              <w:t>Лук</w:t>
            </w:r>
            <w:r>
              <w:rPr>
                <w:rFonts w:ascii="Calibri" w:hAnsi="Calibri"/>
                <w:color w:val="000000"/>
                <w:sz w:val="20"/>
                <w:szCs w:val="20"/>
              </w:rPr>
              <w:t>,</w:t>
            </w:r>
            <w:r>
              <w:rPr>
                <w:rFonts w:ascii="Sylfaen" w:hAnsi="Sylfaen"/>
                <w:color w:val="000000"/>
                <w:sz w:val="20"/>
                <w:szCs w:val="20"/>
              </w:rPr>
              <w:t>голова</w:t>
            </w:r>
            <w:proofErr w:type="gramEnd"/>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Отборный сорт, свежий, полуострый или сладкий, диаметр узкой части не менее 3 см.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130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130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03221124</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Огурец (сезонный)</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 xml:space="preserve">Свежие,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 По </w:t>
            </w:r>
            <w:proofErr w:type="gramStart"/>
            <w:r w:rsidRPr="00602AF2">
              <w:rPr>
                <w:rFonts w:ascii="GHEA Grapalat" w:hAnsi="GHEA Grapalat" w:cs="Sylfaen"/>
                <w:sz w:val="20"/>
                <w:szCs w:val="20"/>
              </w:rPr>
              <w:t>сезонам:</w:t>
            </w:r>
            <w:r w:rsidRPr="00602AF2">
              <w:rPr>
                <w:rFonts w:ascii="GHEA Grapalat" w:hAnsi="GHEA Grapalat" w:cs="Sylfaen"/>
                <w:color w:val="FF0000"/>
                <w:sz w:val="20"/>
                <w:szCs w:val="20"/>
              </w:rPr>
              <w:t>Апрель</w:t>
            </w:r>
            <w:proofErr w:type="gramEnd"/>
            <w:r w:rsidRPr="00602AF2">
              <w:rPr>
                <w:rFonts w:ascii="GHEA Grapalat" w:hAnsi="GHEA Grapalat" w:cs="Sylfaen"/>
                <w:color w:val="FF0000"/>
                <w:sz w:val="20"/>
                <w:szCs w:val="20"/>
              </w:rPr>
              <w:t>-ноябрь.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210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210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03221121</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Помидоры (сезонные)</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 xml:space="preserve">Свежие, безвредные и полезные. Безопасность в соответствии с требованиями Закона Республики Армения «О безопасности пищевых продуктов» и </w:t>
            </w:r>
            <w:r w:rsidRPr="00602AF2">
              <w:rPr>
                <w:rFonts w:ascii="GHEA Grapalat" w:hAnsi="GHEA Grapalat" w:cs="Sylfaen"/>
                <w:sz w:val="20"/>
                <w:szCs w:val="20"/>
              </w:rPr>
              <w:lastRenderedPageBreak/>
              <w:t xml:space="preserve">других нормативно-правовых актов и правил. По </w:t>
            </w:r>
            <w:proofErr w:type="gramStart"/>
            <w:r w:rsidRPr="00602AF2">
              <w:rPr>
                <w:rFonts w:ascii="GHEA Grapalat" w:hAnsi="GHEA Grapalat" w:cs="Sylfaen"/>
                <w:sz w:val="20"/>
                <w:szCs w:val="20"/>
              </w:rPr>
              <w:t>сезонам:</w:t>
            </w:r>
            <w:r w:rsidRPr="00602AF2">
              <w:rPr>
                <w:rFonts w:ascii="GHEA Grapalat" w:hAnsi="GHEA Grapalat" w:cs="Sylfaen"/>
                <w:color w:val="FF0000"/>
                <w:sz w:val="20"/>
                <w:szCs w:val="20"/>
              </w:rPr>
              <w:t>Июль</w:t>
            </w:r>
            <w:proofErr w:type="gramEnd"/>
            <w:r w:rsidRPr="00602AF2">
              <w:rPr>
                <w:rFonts w:ascii="GHEA Grapalat" w:hAnsi="GHEA Grapalat" w:cs="Sylfaen"/>
                <w:color w:val="FF0000"/>
                <w:sz w:val="20"/>
                <w:szCs w:val="20"/>
              </w:rPr>
              <w:t>-ноябрь.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245</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 xml:space="preserve">Город Веди, </w:t>
            </w:r>
            <w:r w:rsidRPr="00611E1D">
              <w:rPr>
                <w:rFonts w:ascii="Sylfaen" w:hAnsi="Sylfaen"/>
                <w:sz w:val="20"/>
                <w:szCs w:val="20"/>
                <w:lang w:val="hy-AM"/>
              </w:rPr>
              <w:lastRenderedPageBreak/>
              <w:t>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lastRenderedPageBreak/>
              <w:t>245</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с момента вступления в силу до последнего рабочего дня </w:t>
            </w:r>
            <w:r w:rsidRPr="008415A3">
              <w:rPr>
                <w:rFonts w:ascii="GHEA Grapalat" w:hAnsi="GHEA Grapalat" w:cs="Sylfaen"/>
                <w:sz w:val="16"/>
                <w:szCs w:val="16"/>
                <w:lang w:val="hy-AM"/>
              </w:rPr>
              <w:lastRenderedPageBreak/>
              <w:t>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03221127</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Тысяча</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Свежие, пучки. Соответствуют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связь</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90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90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03221120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Специи (сезонные)</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130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130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03221100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Рука</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Свежий, нормальный, без повреждений.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250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250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03221430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Брокколи</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152F27" w:rsidRDefault="00665B43" w:rsidP="00F86125">
            <w:pPr>
              <w:jc w:val="center"/>
              <w:rPr>
                <w:rFonts w:ascii="GHEA Grapalat" w:hAnsi="GHEA Grapalat"/>
                <w:sz w:val="20"/>
                <w:szCs w:val="20"/>
              </w:rPr>
            </w:pPr>
            <w:r w:rsidRPr="00152F27">
              <w:rPr>
                <w:rFonts w:ascii="GHEA Grapalat" w:hAnsi="GHEA Grapalat" w:cs="Sylfaen"/>
              </w:rPr>
              <w:t>Брокколи</w:t>
            </w:r>
            <w:r w:rsidRPr="00152F27">
              <w:rPr>
                <w:rFonts w:ascii="GHEA Grapalat" w:hAnsi="GHEA Grapalat"/>
                <w:sz w:val="20"/>
                <w:szCs w:val="20"/>
              </w:rPr>
              <w:t xml:space="preserve"> </w:t>
            </w:r>
            <w:r w:rsidRPr="00152F27">
              <w:rPr>
                <w:rFonts w:ascii="GHEA Grapalat" w:hAnsi="GHEA Grapalat" w:cs="Sylfaen"/>
                <w:sz w:val="20"/>
                <w:szCs w:val="20"/>
              </w:rPr>
              <w:t>головы</w:t>
            </w:r>
            <w:r w:rsidRPr="00152F27">
              <w:rPr>
                <w:rFonts w:ascii="GHEA Grapalat" w:hAnsi="GHEA Grapalat"/>
                <w:sz w:val="20"/>
                <w:szCs w:val="20"/>
              </w:rPr>
              <w:t xml:space="preserve"> </w:t>
            </w:r>
            <w:proofErr w:type="gramStart"/>
            <w:r w:rsidRPr="00152F27">
              <w:rPr>
                <w:rFonts w:ascii="GHEA Grapalat" w:hAnsi="GHEA Grapalat" w:cs="Sylfaen"/>
                <w:sz w:val="20"/>
                <w:szCs w:val="20"/>
              </w:rPr>
              <w:t>свежий</w:t>
            </w:r>
            <w:r w:rsidRPr="00152F27">
              <w:rPr>
                <w:rFonts w:ascii="GHEA Grapalat" w:hAnsi="GHEA Grapalat"/>
                <w:sz w:val="20"/>
                <w:szCs w:val="20"/>
              </w:rPr>
              <w:t>,</w:t>
            </w:r>
            <w:r w:rsidRPr="00152F27">
              <w:rPr>
                <w:rFonts w:ascii="GHEA Grapalat" w:hAnsi="GHEA Grapalat" w:cs="Sylfaen"/>
                <w:sz w:val="20"/>
                <w:szCs w:val="20"/>
              </w:rPr>
              <w:t>чистый</w:t>
            </w:r>
            <w:proofErr w:type="gramEnd"/>
            <w:r w:rsidRPr="00152F27">
              <w:rPr>
                <w:rFonts w:ascii="GHEA Grapalat" w:hAnsi="GHEA Grapalat"/>
                <w:sz w:val="20"/>
                <w:szCs w:val="20"/>
              </w:rPr>
              <w:t>,</w:t>
            </w:r>
            <w:r w:rsidRPr="00152F27">
              <w:rPr>
                <w:rFonts w:ascii="GHEA Grapalat" w:hAnsi="GHEA Grapalat" w:cs="Sylfaen"/>
                <w:sz w:val="20"/>
                <w:szCs w:val="20"/>
              </w:rPr>
              <w:t>полный</w:t>
            </w:r>
            <w:r w:rsidRPr="00152F27">
              <w:rPr>
                <w:rFonts w:ascii="GHEA Grapalat" w:hAnsi="GHEA Grapalat"/>
                <w:sz w:val="20"/>
                <w:szCs w:val="20"/>
              </w:rPr>
              <w:t>,</w:t>
            </w:r>
            <w:r w:rsidRPr="00152F27">
              <w:rPr>
                <w:rFonts w:ascii="GHEA Grapalat" w:hAnsi="GHEA Grapalat" w:cs="Sylfaen"/>
                <w:sz w:val="20"/>
                <w:szCs w:val="20"/>
              </w:rPr>
              <w:t>зеленый</w:t>
            </w:r>
            <w:r w:rsidRPr="00152F27">
              <w:rPr>
                <w:rFonts w:ascii="GHEA Grapalat" w:hAnsi="GHEA Grapalat"/>
                <w:sz w:val="20"/>
                <w:szCs w:val="20"/>
              </w:rPr>
              <w:t>,</w:t>
            </w:r>
            <w:r w:rsidRPr="00152F27">
              <w:rPr>
                <w:rFonts w:ascii="GHEA Grapalat" w:hAnsi="GHEA Grapalat" w:cs="Sylfaen"/>
                <w:sz w:val="20"/>
                <w:szCs w:val="20"/>
              </w:rPr>
              <w:t>без</w:t>
            </w:r>
            <w:r w:rsidRPr="00152F27">
              <w:rPr>
                <w:rFonts w:ascii="GHEA Grapalat" w:hAnsi="GHEA Grapalat"/>
                <w:sz w:val="20"/>
                <w:szCs w:val="20"/>
              </w:rPr>
              <w:t xml:space="preserve"> </w:t>
            </w:r>
            <w:r w:rsidRPr="00152F27">
              <w:rPr>
                <w:rFonts w:ascii="GHEA Grapalat" w:hAnsi="GHEA Grapalat" w:cs="Sylfaen"/>
                <w:sz w:val="20"/>
                <w:szCs w:val="20"/>
              </w:rPr>
              <w:t>рана</w:t>
            </w:r>
            <w:r w:rsidRPr="00152F27">
              <w:rPr>
                <w:rFonts w:ascii="GHEA Grapalat" w:hAnsi="GHEA Grapalat"/>
                <w:sz w:val="20"/>
                <w:szCs w:val="20"/>
              </w:rPr>
              <w:t>,</w:t>
            </w:r>
            <w:r w:rsidRPr="00152F27">
              <w:rPr>
                <w:rFonts w:ascii="GHEA Grapalat" w:hAnsi="GHEA Grapalat" w:cs="Sylfaen"/>
                <w:sz w:val="20"/>
                <w:szCs w:val="20"/>
              </w:rPr>
              <w:t>без</w:t>
            </w:r>
            <w:r w:rsidRPr="00152F27">
              <w:rPr>
                <w:rFonts w:ascii="GHEA Grapalat" w:hAnsi="GHEA Grapalat"/>
                <w:sz w:val="20"/>
                <w:szCs w:val="20"/>
              </w:rPr>
              <w:t xml:space="preserve"> </w:t>
            </w:r>
            <w:r w:rsidRPr="00152F27">
              <w:rPr>
                <w:rFonts w:ascii="GHEA Grapalat" w:hAnsi="GHEA Grapalat" w:cs="Sylfaen"/>
                <w:sz w:val="20"/>
                <w:szCs w:val="20"/>
              </w:rPr>
              <w:t>сторона</w:t>
            </w:r>
            <w:r w:rsidRPr="00152F27">
              <w:rPr>
                <w:rFonts w:ascii="GHEA Grapalat" w:hAnsi="GHEA Grapalat"/>
                <w:sz w:val="20"/>
                <w:szCs w:val="20"/>
              </w:rPr>
              <w:t xml:space="preserve"> </w:t>
            </w:r>
            <w:r w:rsidRPr="00152F27">
              <w:rPr>
                <w:rFonts w:ascii="GHEA Grapalat" w:hAnsi="GHEA Grapalat" w:cs="Sylfaen"/>
                <w:sz w:val="20"/>
                <w:szCs w:val="20"/>
              </w:rPr>
              <w:t>запахов</w:t>
            </w:r>
            <w:r w:rsidRPr="00152F27">
              <w:rPr>
                <w:rFonts w:ascii="GHEA Grapalat" w:hAnsi="GHEA Grapalat"/>
                <w:sz w:val="20"/>
                <w:szCs w:val="20"/>
              </w:rPr>
              <w:t>:</w:t>
            </w:r>
          </w:p>
          <w:p w:rsidR="00665B43" w:rsidRPr="00602AF2" w:rsidRDefault="00665B43" w:rsidP="00F86125">
            <w:pPr>
              <w:jc w:val="center"/>
              <w:rPr>
                <w:rFonts w:ascii="GHEA Grapalat" w:hAnsi="GHEA Grapalat" w:cs="Sylfaen"/>
                <w:color w:val="000000"/>
                <w:sz w:val="20"/>
                <w:szCs w:val="20"/>
              </w:rPr>
            </w:pPr>
            <w:r w:rsidRPr="00152F27">
              <w:rPr>
                <w:rFonts w:ascii="GHEA Grapalat" w:hAnsi="GHEA Grapalat" w:cs="Sylfaen"/>
                <w:sz w:val="20"/>
                <w:szCs w:val="20"/>
              </w:rPr>
              <w:lastRenderedPageBreak/>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200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200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с момента вступления в силу до последнего рабочего дня декабря 2026 года </w:t>
            </w:r>
            <w:r w:rsidRPr="008415A3">
              <w:rPr>
                <w:rFonts w:ascii="GHEA Grapalat" w:hAnsi="GHEA Grapalat" w:cs="Sylfaen"/>
                <w:sz w:val="16"/>
                <w:szCs w:val="16"/>
                <w:lang w:val="hy-AM"/>
              </w:rPr>
              <w:lastRenderedPageBreak/>
              <w:t>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F86125">
            <w:pPr>
              <w:jc w:val="center"/>
              <w:rPr>
                <w:rFonts w:ascii="Calibri" w:hAnsi="Calibri"/>
                <w:color w:val="000000"/>
                <w:sz w:val="18"/>
                <w:szCs w:val="18"/>
              </w:rPr>
            </w:pPr>
            <w:r>
              <w:rPr>
                <w:rFonts w:ascii="Sylfaen" w:hAnsi="Sylfaen"/>
                <w:color w:val="000000"/>
                <w:sz w:val="20"/>
                <w:szCs w:val="20"/>
              </w:rPr>
              <w:t>03221130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Тыква</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Pr>
                <w:rFonts w:ascii="Sylfaen" w:hAnsi="Sylfaen"/>
                <w:color w:val="000000"/>
                <w:sz w:val="20"/>
                <w:szCs w:val="20"/>
              </w:rPr>
              <w:t>Тыква</w:t>
            </w:r>
            <w:r w:rsidRPr="00602AF2">
              <w:rPr>
                <w:rFonts w:ascii="GHEA Grapalat" w:hAnsi="GHEA Grapalat" w:cs="Sylfaen"/>
                <w:sz w:val="20"/>
                <w:szCs w:val="20"/>
              </w:rPr>
              <w:t>Свежие, цельные, безвредные и полезные. Безопасность в соответствии с требованиями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45</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45</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03221122</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Тыква</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Свежая, целая, безвредная и полезная тыква.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65</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65</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03222128</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Яблоко</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sz w:val="20"/>
                <w:szCs w:val="20"/>
                <w:lang w:val="hy-AM"/>
              </w:rPr>
              <w:t xml:space="preserve">Свежие яблоки, фруктовая группа I, различные сорта Армении, узкий диаметр не менее 5 см, безопасность и маркировка в соответствии с «Техническим регламентом по свежим фруктам и овощам», утвержденным Постановлением Правительства РА № 1913-Н от 21 декабря 2006 г. </w:t>
            </w:r>
            <w:r w:rsidRPr="00602AF2">
              <w:rPr>
                <w:rFonts w:ascii="GHEA Grapalat" w:hAnsi="GHEA Grapalat"/>
                <w:sz w:val="20"/>
                <w:szCs w:val="20"/>
                <w:lang w:val="hy-AM"/>
              </w:rPr>
              <w:lastRenderedPageBreak/>
              <w:t>и статьей 9 Закона РА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1700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1700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03222100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Банан</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152F27" w:rsidRDefault="00665B43" w:rsidP="00F86125">
            <w:pPr>
              <w:jc w:val="center"/>
              <w:rPr>
                <w:rFonts w:ascii="GHEA Grapalat" w:hAnsi="GHEA Grapalat" w:cs="Sylfaen"/>
                <w:color w:val="000000"/>
                <w:sz w:val="20"/>
                <w:szCs w:val="20"/>
                <w:lang w:val="hy-AM"/>
              </w:rPr>
            </w:pPr>
            <w:r w:rsidRPr="00602AF2">
              <w:rPr>
                <w:rFonts w:ascii="GHEA Grapalat" w:hAnsi="GHEA Grapalat"/>
                <w:sz w:val="20"/>
                <w:szCs w:val="20"/>
                <w:lang w:val="hy-AM"/>
              </w:rPr>
              <w:t>Свежие бананы, фруктовая группа II. Безопасность и маркировка в соответствии с «Техническим регламентом по свежим фруктам и овощам», утвержденным Постановлением Правительства Республики Армения № 1913-Н от 21 декабря 2006 г., и статьей 9 Закона Республики Армения «О безопасности пищевых продуктов».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320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320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03222125</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Клубника (сезонная)</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sz w:val="20"/>
                <w:szCs w:val="20"/>
              </w:rPr>
            </w:pPr>
            <w:r w:rsidRPr="00602AF2">
              <w:rPr>
                <w:rFonts w:ascii="GHEA Grapalat" w:hAnsi="GHEA Grapalat" w:cs="Sylfaen"/>
                <w:sz w:val="20"/>
                <w:szCs w:val="20"/>
              </w:rPr>
              <w:t>Клубника</w:t>
            </w:r>
            <w:r w:rsidRPr="00602AF2">
              <w:rPr>
                <w:rFonts w:ascii="GHEA Grapalat" w:hAnsi="GHEA Grapalat"/>
                <w:sz w:val="20"/>
                <w:szCs w:val="20"/>
              </w:rPr>
              <w:t xml:space="preserve"> </w:t>
            </w:r>
            <w:proofErr w:type="gramStart"/>
            <w:r w:rsidRPr="00602AF2">
              <w:rPr>
                <w:rFonts w:ascii="GHEA Grapalat" w:hAnsi="GHEA Grapalat" w:cs="Sylfaen"/>
                <w:sz w:val="20"/>
                <w:szCs w:val="20"/>
              </w:rPr>
              <w:t>свежий</w:t>
            </w:r>
            <w:r w:rsidRPr="00602AF2">
              <w:rPr>
                <w:rFonts w:ascii="GHEA Grapalat" w:hAnsi="GHEA Grapalat"/>
                <w:sz w:val="20"/>
                <w:szCs w:val="20"/>
              </w:rPr>
              <w:t>,</w:t>
            </w:r>
            <w:r w:rsidRPr="00602AF2">
              <w:rPr>
                <w:rFonts w:ascii="GHEA Grapalat" w:hAnsi="GHEA Grapalat" w:cs="Sylfaen"/>
                <w:sz w:val="20"/>
                <w:szCs w:val="20"/>
              </w:rPr>
              <w:t>полный</w:t>
            </w:r>
            <w:proofErr w:type="gramEnd"/>
            <w:r w:rsidRPr="00602AF2">
              <w:rPr>
                <w:rFonts w:ascii="GHEA Grapalat" w:hAnsi="GHEA Grapalat"/>
                <w:sz w:val="20"/>
                <w:szCs w:val="20"/>
              </w:rPr>
              <w:t>,</w:t>
            </w:r>
            <w:r w:rsidRPr="00602AF2">
              <w:rPr>
                <w:rFonts w:ascii="GHEA Grapalat" w:hAnsi="GHEA Grapalat" w:cs="Sylfaen"/>
                <w:sz w:val="20"/>
                <w:szCs w:val="20"/>
              </w:rPr>
              <w:t>спелый</w:t>
            </w:r>
            <w:r w:rsidRPr="00602AF2">
              <w:rPr>
                <w:rFonts w:ascii="GHEA Grapalat" w:hAnsi="GHEA Grapalat"/>
                <w:sz w:val="20"/>
                <w:szCs w:val="20"/>
              </w:rPr>
              <w:t>,</w:t>
            </w:r>
            <w:r w:rsidRPr="00602AF2">
              <w:rPr>
                <w:rFonts w:ascii="GHEA Grapalat" w:hAnsi="GHEA Grapalat" w:cs="Sylfaen"/>
                <w:sz w:val="20"/>
                <w:szCs w:val="20"/>
              </w:rPr>
              <w:t>здоровый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невредим.</w:t>
            </w:r>
          </w:p>
          <w:p w:rsidR="00665B43" w:rsidRDefault="00665B43" w:rsidP="00F86125">
            <w:pPr>
              <w:jc w:val="center"/>
              <w:rPr>
                <w:rFonts w:ascii="GHEA Grapalat" w:hAnsi="GHEA Grapalat"/>
                <w:sz w:val="20"/>
                <w:szCs w:val="20"/>
                <w:lang w:val="hy-AM"/>
              </w:rPr>
            </w:pPr>
            <w:r w:rsidRPr="00602AF2">
              <w:rPr>
                <w:rFonts w:ascii="GHEA Grapalat" w:hAnsi="GHEA Grapalat"/>
                <w:sz w:val="20"/>
                <w:szCs w:val="20"/>
                <w:lang w:val="hy-AM"/>
              </w:rPr>
              <w:t>Безопасность и маркировка в соответствии с «Техническими регламентами по свежим фруктам и овощам», утвержденными Постановлением Правительства Республики Армения № 1913-Н от 21 декабря 2006 г., и статьей 9 Закона Республики Армения «О безопасности пищевых продуктов».</w:t>
            </w:r>
          </w:p>
          <w:p w:rsidR="00665B43" w:rsidRPr="00602AF2" w:rsidRDefault="00665B43" w:rsidP="00F86125">
            <w:pPr>
              <w:jc w:val="center"/>
              <w:rPr>
                <w:rFonts w:ascii="GHEA Grapalat" w:hAnsi="GHEA Grapalat"/>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sz w:val="20"/>
                <w:szCs w:val="20"/>
              </w:rPr>
              <w:t>Май - октябрь</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30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30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03222126</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Малина (сезонный сорт)</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Default="00665B43" w:rsidP="00F86125">
            <w:pPr>
              <w:jc w:val="center"/>
              <w:rPr>
                <w:rFonts w:ascii="GHEA Grapalat" w:hAnsi="GHEA Grapalat" w:cs="Sylfaen"/>
                <w:sz w:val="20"/>
                <w:szCs w:val="20"/>
              </w:rPr>
            </w:pPr>
            <w:r w:rsidRPr="00602AF2">
              <w:rPr>
                <w:rFonts w:ascii="GHEA Grapalat" w:hAnsi="GHEA Grapalat" w:cs="Sylfaen"/>
                <w:sz w:val="20"/>
                <w:szCs w:val="20"/>
              </w:rPr>
              <w:t>Малина</w:t>
            </w:r>
            <w:r w:rsidRPr="00602AF2">
              <w:rPr>
                <w:rFonts w:ascii="GHEA Grapalat" w:hAnsi="GHEA Grapalat"/>
                <w:sz w:val="20"/>
                <w:szCs w:val="20"/>
              </w:rPr>
              <w:t xml:space="preserve"> </w:t>
            </w:r>
            <w:proofErr w:type="gramStart"/>
            <w:r w:rsidRPr="00602AF2">
              <w:rPr>
                <w:rFonts w:ascii="GHEA Grapalat" w:hAnsi="GHEA Grapalat" w:cs="Sylfaen"/>
                <w:sz w:val="20"/>
                <w:szCs w:val="20"/>
              </w:rPr>
              <w:t>свежий</w:t>
            </w:r>
            <w:r w:rsidRPr="00602AF2">
              <w:rPr>
                <w:rFonts w:ascii="GHEA Grapalat" w:hAnsi="GHEA Grapalat"/>
                <w:sz w:val="20"/>
                <w:szCs w:val="20"/>
              </w:rPr>
              <w:t>,</w:t>
            </w:r>
            <w:r w:rsidRPr="00602AF2">
              <w:rPr>
                <w:rFonts w:ascii="GHEA Grapalat" w:hAnsi="GHEA Grapalat" w:cs="Sylfaen"/>
                <w:sz w:val="20"/>
                <w:szCs w:val="20"/>
              </w:rPr>
              <w:t>полный</w:t>
            </w:r>
            <w:proofErr w:type="gramEnd"/>
            <w:r w:rsidRPr="00602AF2">
              <w:rPr>
                <w:rFonts w:ascii="GHEA Grapalat" w:hAnsi="GHEA Grapalat"/>
                <w:sz w:val="20"/>
                <w:szCs w:val="20"/>
              </w:rPr>
              <w:t>,</w:t>
            </w:r>
            <w:r w:rsidRPr="00602AF2">
              <w:rPr>
                <w:rFonts w:ascii="GHEA Grapalat" w:hAnsi="GHEA Grapalat" w:cs="Sylfaen"/>
                <w:sz w:val="20"/>
                <w:szCs w:val="20"/>
              </w:rPr>
              <w:t>спелый</w:t>
            </w:r>
            <w:r w:rsidRPr="00602AF2">
              <w:rPr>
                <w:rFonts w:ascii="GHEA Grapalat" w:hAnsi="GHEA Grapalat"/>
                <w:sz w:val="20"/>
                <w:szCs w:val="20"/>
              </w:rPr>
              <w:t>,</w:t>
            </w:r>
            <w:r w:rsidRPr="00602AF2">
              <w:rPr>
                <w:rFonts w:ascii="GHEA Grapalat" w:hAnsi="GHEA Grapalat" w:cs="Sylfaen"/>
                <w:sz w:val="20"/>
                <w:szCs w:val="20"/>
              </w:rPr>
              <w:t>здоровый</w:t>
            </w:r>
            <w:r w:rsidRPr="00602AF2">
              <w:rPr>
                <w:rFonts w:ascii="GHEA Grapalat" w:hAnsi="GHEA Grapalat"/>
                <w:sz w:val="20"/>
                <w:szCs w:val="20"/>
              </w:rPr>
              <w:t>,</w:t>
            </w:r>
            <w:r w:rsidRPr="00602AF2">
              <w:rPr>
                <w:rFonts w:ascii="GHEA Grapalat" w:hAnsi="GHEA Grapalat" w:cs="Sylfaen"/>
                <w:sz w:val="20"/>
                <w:szCs w:val="20"/>
              </w:rPr>
              <w:t>чистый</w:t>
            </w:r>
            <w:r w:rsidRPr="00602AF2">
              <w:rPr>
                <w:rFonts w:ascii="GHEA Grapalat" w:hAnsi="GHEA Grapalat"/>
                <w:sz w:val="20"/>
                <w:szCs w:val="20"/>
              </w:rPr>
              <w:t>,</w:t>
            </w:r>
            <w:r w:rsidRPr="00602AF2">
              <w:rPr>
                <w:rFonts w:ascii="GHEA Grapalat" w:hAnsi="GHEA Grapalat" w:cs="Sylfaen"/>
                <w:sz w:val="20"/>
                <w:szCs w:val="20"/>
              </w:rPr>
              <w:t>невредим.</w:t>
            </w:r>
          </w:p>
          <w:p w:rsidR="00665B43" w:rsidRPr="00602AF2" w:rsidRDefault="00665B43" w:rsidP="00F86125">
            <w:pPr>
              <w:jc w:val="center"/>
              <w:rPr>
                <w:rFonts w:ascii="GHEA Grapalat" w:hAnsi="GHEA Grapalat"/>
                <w:sz w:val="20"/>
                <w:szCs w:val="20"/>
              </w:rPr>
            </w:pPr>
            <w:r w:rsidRPr="00602AF2">
              <w:rPr>
                <w:rFonts w:ascii="GHEA Grapalat" w:hAnsi="GHEA Grapalat" w:cs="Sylfaen"/>
                <w:sz w:val="20"/>
                <w:szCs w:val="20"/>
              </w:rPr>
              <w:t>Безопасность в соответствии с требованиями Закона Республики Армения «О безопасности пищевых продуктов» и других нормативно-правовых актов и нормативных актов.</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sz w:val="20"/>
                <w:szCs w:val="20"/>
              </w:rPr>
              <w:t>Июнь-октябрь</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30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30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03222131</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Абрикос</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Default="00665B43" w:rsidP="00F86125">
            <w:pPr>
              <w:jc w:val="center"/>
              <w:rPr>
                <w:rFonts w:ascii="GHEA Grapalat" w:hAnsi="GHEA Grapalat" w:cs="Sylfaen"/>
                <w:sz w:val="20"/>
                <w:szCs w:val="20"/>
              </w:rPr>
            </w:pPr>
            <w:r w:rsidRPr="00602AF2">
              <w:rPr>
                <w:rFonts w:ascii="GHEA Grapalat" w:hAnsi="GHEA Grapalat" w:cs="Sylfaen"/>
                <w:sz w:val="20"/>
                <w:szCs w:val="20"/>
              </w:rPr>
              <w:t>Абрикосы свежие, относятся к группе фруктов I, безвредны и полезны. Безопасность соответствует требованиям Закона Республики Армения «О безопасности пищевых продуктов» и других нормативно-правовых актов и правил.</w:t>
            </w:r>
          </w:p>
          <w:p w:rsidR="00665B43" w:rsidRDefault="00665B43" w:rsidP="00F86125">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 xml:space="preserve">По </w:t>
            </w:r>
            <w:proofErr w:type="gramStart"/>
            <w:r w:rsidRPr="00602AF2">
              <w:rPr>
                <w:rFonts w:ascii="GHEA Grapalat" w:hAnsi="GHEA Grapalat" w:cs="Sylfaen"/>
                <w:sz w:val="20"/>
                <w:szCs w:val="20"/>
              </w:rPr>
              <w:t xml:space="preserve">сезонам:  </w:t>
            </w:r>
            <w:r w:rsidRPr="00602AF2">
              <w:rPr>
                <w:rFonts w:ascii="GHEA Grapalat" w:hAnsi="GHEA Grapalat" w:cs="Sylfaen"/>
                <w:color w:val="FF0000"/>
                <w:sz w:val="20"/>
                <w:szCs w:val="20"/>
              </w:rPr>
              <w:t>Июль</w:t>
            </w:r>
            <w:proofErr w:type="gramEnd"/>
            <w:r w:rsidRPr="00602AF2">
              <w:rPr>
                <w:rFonts w:ascii="GHEA Grapalat" w:hAnsi="GHEA Grapalat" w:cs="Sylfaen"/>
                <w:color w:val="FF0000"/>
                <w:sz w:val="20"/>
                <w:szCs w:val="20"/>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40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40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15332412</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Изюм</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15</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15</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03222121</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Мандарин</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 xml:space="preserve">Свежие мандарины, группа плодов II, без повреждений. Соответствуют требованиям Закона Республики Армения «О безопасности пищевых продуктов» и других нормативно-правовых актов и </w:t>
            </w:r>
            <w:r w:rsidRPr="00602AF2">
              <w:rPr>
                <w:rFonts w:ascii="GHEA Grapalat" w:hAnsi="GHEA Grapalat" w:cs="Sylfaen"/>
                <w:sz w:val="20"/>
                <w:szCs w:val="20"/>
              </w:rPr>
              <w:lastRenderedPageBreak/>
              <w:t>положений. Сезонность: с октября по февраль.</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150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150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 xml:space="preserve">с момента вступления в силу до последнего рабочего дня декабря 2026 года </w:t>
            </w:r>
            <w:r w:rsidRPr="008415A3">
              <w:rPr>
                <w:rFonts w:ascii="GHEA Grapalat" w:hAnsi="GHEA Grapalat" w:cs="Sylfaen"/>
                <w:sz w:val="16"/>
                <w:szCs w:val="16"/>
                <w:lang w:val="hy-AM"/>
              </w:rPr>
              <w:lastRenderedPageBreak/>
              <w:t>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03222119</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Апельсин</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Default="00665B43" w:rsidP="00F86125">
            <w:pPr>
              <w:jc w:val="center"/>
              <w:rPr>
                <w:rFonts w:ascii="GHEA Grapalat" w:hAnsi="GHEA Grapalat" w:cs="Sylfaen"/>
                <w:sz w:val="20"/>
                <w:szCs w:val="20"/>
              </w:rPr>
            </w:pPr>
            <w:r w:rsidRPr="00602AF2">
              <w:rPr>
                <w:rFonts w:ascii="GHEA Grapalat" w:hAnsi="GHEA Grapalat" w:cs="Sylfaen"/>
                <w:sz w:val="20"/>
                <w:szCs w:val="20"/>
              </w:rPr>
              <w:t>Свежие апельсины, группа фруктов II, без повреждений, сочные, с тонкой кожурой. Соответствуют требованиям Закона Республики Армения «О безопасности пищевых продуктов» и других нормативно-правовых актов и правил.</w:t>
            </w:r>
          </w:p>
          <w:p w:rsidR="00665B43" w:rsidRDefault="00665B43" w:rsidP="00F86125">
            <w:pPr>
              <w:jc w:val="center"/>
              <w:rPr>
                <w:rFonts w:ascii="GHEA Grapalat" w:hAnsi="GHEA Grapalat"/>
                <w:color w:val="000000"/>
                <w:sz w:val="20"/>
                <w:szCs w:val="20"/>
                <w:lang w:val="hy-AM"/>
              </w:rPr>
            </w:pP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Сезонный: октябрь-февраль</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80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80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03222118</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Лимон</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Лимон – свежий, сочный фрукт II группы, с тонкой кожурой, безвредный и полезный. Безопасность соответствует требованиям Закона Республики Армения «О безопасности пищевых продуктов» и другим нормативно-правовым актам и правилам.</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100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100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03222134</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слива</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Default="00665B43" w:rsidP="00F86125">
            <w:pPr>
              <w:jc w:val="center"/>
              <w:rPr>
                <w:rFonts w:ascii="GHEA Grapalat" w:hAnsi="GHEA Grapalat" w:cs="Sylfaen"/>
                <w:sz w:val="20"/>
                <w:szCs w:val="20"/>
              </w:rPr>
            </w:pPr>
            <w:r w:rsidRPr="00602AF2">
              <w:rPr>
                <w:rFonts w:ascii="GHEA Grapalat" w:hAnsi="GHEA Grapalat" w:cs="Sylfaen"/>
                <w:sz w:val="20"/>
                <w:szCs w:val="20"/>
              </w:rPr>
              <w:t>Сливы свежие, безвредные, полезные и сочные, относятся к группе фруктов I. Безопасность соответствует требованиям Закона Республики Армения «О безопасности пищевых продуктов» и других нормативно-правовых актов и правил.</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lastRenderedPageBreak/>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sz w:val="20"/>
                <w:szCs w:val="20"/>
              </w:rPr>
              <w:t>По сезонам</w:t>
            </w:r>
            <w:r w:rsidRPr="00602AF2">
              <w:rPr>
                <w:rFonts w:ascii="GHEA Grapalat" w:hAnsi="GHEA Grapalat" w:cs="Sylfaen"/>
                <w:color w:val="FF0000"/>
                <w:sz w:val="20"/>
                <w:szCs w:val="20"/>
              </w:rPr>
              <w:t>с июля по октябрь</w:t>
            </w:r>
            <w:r w:rsidRPr="00602AF2">
              <w:rPr>
                <w:rFonts w:ascii="GHEA Grapalat" w:hAnsi="GHEA Grapalat" w:cs="Sylfaen"/>
                <w:sz w:val="20"/>
                <w:szCs w:val="20"/>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lastRenderedPageBreak/>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100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100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Sylfaen" w:hAnsi="Sylfaen"/>
                <w:color w:val="000000"/>
                <w:sz w:val="20"/>
                <w:szCs w:val="20"/>
              </w:rPr>
              <w:t>15331152</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Горох</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150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150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Sylfaen" w:hAnsi="Sylfaen"/>
                <w:color w:val="000000"/>
                <w:sz w:val="20"/>
                <w:szCs w:val="20"/>
              </w:rPr>
              <w:t>15331168</w:t>
            </w:r>
          </w:p>
        </w:tc>
        <w:tc>
          <w:tcPr>
            <w:tcW w:w="1275" w:type="dxa"/>
            <w:tcBorders>
              <w:top w:val="nil"/>
              <w:left w:val="nil"/>
              <w:bottom w:val="single" w:sz="4" w:space="0" w:color="auto"/>
              <w:right w:val="single" w:sz="4" w:space="0" w:color="auto"/>
            </w:tcBorders>
            <w:shd w:val="clear" w:color="000000" w:fill="FFFFFF"/>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Баклажан</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90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90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15821400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Паксимат</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2</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2</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15820000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Лаваш</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Кг</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80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80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bottom"/>
          </w:tcPr>
          <w:p w:rsidR="00665B43" w:rsidRPr="00164A19" w:rsidRDefault="00665B43" w:rsidP="00665B43">
            <w:pPr>
              <w:numPr>
                <w:ilvl w:val="0"/>
                <w:numId w:val="47"/>
              </w:numPr>
              <w:jc w:val="center"/>
              <w:rPr>
                <w:rFonts w:ascii="GHEA Grapalat" w:hAnsi="GHEA Grapalat"/>
                <w:color w:val="000000"/>
                <w:sz w:val="20"/>
                <w:szCs w:val="20"/>
              </w:rPr>
            </w:pP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15871257</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Ваниль</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грамм</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61</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61</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r w:rsidR="00665B43" w:rsidRPr="00602AF2" w:rsidTr="00665B43">
        <w:trPr>
          <w:trHeight w:val="246"/>
        </w:trPr>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rsidR="00665B43" w:rsidRDefault="00665B43" w:rsidP="00F86125">
            <w:r>
              <w:rPr>
                <w:noProof/>
              </w:rPr>
              <w:lastRenderedPageBreak/>
              <mc:AlternateContent>
                <mc:Choice Requires="wps">
                  <w:drawing>
                    <wp:anchor distT="0" distB="0" distL="114300" distR="114300" simplePos="0" relativeHeight="251664384" behindDoc="0" locked="0" layoutInCell="1" allowOverlap="1" wp14:anchorId="1969A676" wp14:editId="0523CE3E">
                      <wp:simplePos x="0" y="0"/>
                      <wp:positionH relativeFrom="leftMargin">
                        <wp:align>left</wp:align>
                      </wp:positionH>
                      <wp:positionV relativeFrom="page">
                        <wp:posOffset>0</wp:posOffset>
                      </wp:positionV>
                      <wp:extent cx="7765200" cy="219600"/>
                      <wp:effectExtent l="0" t="0" r="0" b="9525"/>
                      <wp:wrapNone/>
                      <wp:docPr id="4" name="ODT_ATTR_LBL_SHAP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65200" cy="219600"/>
                              </a:xfrm>
                              <a:prstGeom prst="rect">
                                <a:avLst/>
                              </a:prstGeom>
                              <a:solidFill>
                                <a:srgbClr val="F2F2F2"/>
                              </a:solidFill>
                              <a:ln w="9525">
                                <a:noFill/>
                                <a:miter lim="800000"/>
                                <a:headEnd/>
                                <a:tailEnd/>
                              </a:ln>
                            </wps:spPr>
                            <wps:txbx>
                              <w:txbxContent>
                                <w:p w:rsidR="00665B43" w:rsidRDefault="00665B43" w:rsidP="00665B43">
                                  <w:pPr>
                                    <w:contextualSpacing/>
                                  </w:pPr>
                                  <w:r>
                                    <w:rPr>
                                      <w:noProof/>
                                      <w:position w:val="-6"/>
                                    </w:rPr>
                                    <w:drawing>
                                      <wp:inline distT="0" distB="0" distL="0" distR="0" wp14:anchorId="6B7F47DF" wp14:editId="0CF53684">
                                        <wp:extent cx="316230" cy="179705"/>
                                        <wp:effectExtent l="0" t="0" r="0" b="0"/>
                                        <wp:docPr id="7"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6" w:tooltip="Doc Translator - www.onlinedoctranslator.com" w:history="1">
                                    <w:r>
                                      <w:rPr>
                                        <w:rFonts w:ascii="Roboto" w:hAnsi="Roboto"/>
                                        <w:color w:val="0F2B46"/>
                                        <w:sz w:val="18"/>
                                        <w:szCs w:val="18"/>
                                      </w:rPr>
                                      <w:t>П</w:t>
                                    </w:r>
                                    <w:r>
                                      <w:rPr>
                                        <w:rFonts w:ascii="Roboto" w:hAnsi="Roboto"/>
                                        <w:color w:val="0F2B46"/>
                                        <w:sz w:val="18"/>
                                        <w:szCs w:val="18"/>
                                        <w:u w:val="single"/>
                                      </w:rPr>
                                      <w:t>doctranslator.com</w:t>
                                    </w:r>
                                  </w:hyperlink>
                                </w:p>
                              </w:txbxContent>
                            </wps:txbx>
                            <wps:bodyPr rot="0" vert="horz" wrap="square" lIns="91440" tIns="0" rIns="91440" bIns="0" anchor="t" anchorCtr="0">
                              <a:noAutofit/>
                            </wps:bodyPr>
                          </wps:wsp>
                        </a:graphicData>
                      </a:graphic>
                      <wp14:sizeRelH relativeFrom="page">
                        <wp14:pctWidth>100000</wp14:pctWidth>
                      </wp14:sizeRelH>
                      <wp14:sizeRelV relativeFrom="margin">
                        <wp14:pctHeight>0</wp14:pctHeight>
                      </wp14:sizeRelV>
                    </wp:anchor>
                  </w:drawing>
                </mc:Choice>
                <mc:Fallback>
                  <w:pict>
                    <v:shape w14:anchorId="1969A676" id="_x0000_s1028" type="#_x0000_t202" style="position:absolute;margin-left:0;margin-top:0;width:611.45pt;height:17.3pt;z-index:251664384;visibility:visible;mso-wrap-style:square;mso-width-percent:1000;mso-height-percent:0;mso-wrap-distance-left:9pt;mso-wrap-distance-top:0;mso-wrap-distance-right:9pt;mso-wrap-distance-bottom:0;mso-position-horizontal:left;mso-position-horizontal-relative:left-margin-area;mso-position-vertical:absolute;mso-position-vertical-relative:page;mso-width-percent:100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" fillcolor="#f2f2f2" stroked="f">
                      <v:textbox inset=",0,,0">
                        <w:txbxContent>
                          <w:p w:rsidR="00665B43" w:rsidRDefault="00665B43" w:rsidP="00665B43">
                            <w:pPr>
                              <w:contextualSpacing/>
                            </w:pPr>
                            <w:r>
                              <w:rPr>
                                <w:noProof/>
                                <w:position w:val="-6"/>
                              </w:rPr>
                              <w:drawing>
                                <wp:inline distT="0" distB="0" distL="0" distR="0" wp14:anchorId="6B7F47DF" wp14:editId="0CF53684">
                                  <wp:extent cx="316230" cy="179705"/>
                                  <wp:effectExtent l="0" t="0" r="0" b="0"/>
                                  <wp:docPr id="7" name="LOGO"/>
                                  <wp:cNvGraphicFramePr/>
                                  <a:graphic xmlns:a="http://schemas.openxmlformats.org/drawingml/2006/main">
                                    <a:graphicData uri="http://schemas.openxmlformats.org/drawingml/2006/picture">
                                      <pic:pic xmlns:pic="http://schemas.openxmlformats.org/drawingml/2006/picture">
                                        <pic:nvPicPr>
                                          <pic:cNvPr id="100010001" name="LOGO"/>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16230" cy="179705"/>
                                          </a:xfrm>
                                          <a:prstGeom prst="rect">
                                            <a:avLst/>
                                          </a:prstGeom>
                                        </pic:spPr>
                                      </pic:pic>
                                    </a:graphicData>
                                  </a:graphic>
                                </wp:inline>
                              </w:drawing>
                            </w:r>
                            <w:r>
                              <w:rPr>
                                <w:rFonts w:ascii="Roboto" w:hAnsi="Roboto"/>
                                <w:color w:val="0F2B46"/>
                                <w:szCs w:val="18"/>
                              </w:rPr>
                              <w:t xml:space="preserve"> </w:t>
                            </w:r>
                            <w:hyperlink r:id="rId17" w:tooltip="Doc Translator - www.onlinedoctranslator.com" w:history="1">
                              <w:r>
                                <w:rPr>
                                  <w:rFonts w:ascii="Roboto" w:hAnsi="Roboto"/>
                                  <w:color w:val="0F2B46"/>
                                  <w:sz w:val="18"/>
                                  <w:szCs w:val="18"/>
                                </w:rPr>
                                <w:t>П</w:t>
                              </w:r>
                              <w:r>
                                <w:rPr>
                                  <w:rFonts w:ascii="Roboto" w:hAnsi="Roboto"/>
                                  <w:color w:val="0F2B46"/>
                                  <w:sz w:val="18"/>
                                  <w:szCs w:val="18"/>
                                  <w:u w:val="single"/>
                                </w:rPr>
                                <w:t>doctranslator.com</w:t>
                              </w:r>
                            </w:hyperlink>
                          </w:p>
                        </w:txbxContent>
                      </v:textbox>
                      <w10:wrap anchorx="margin" anchory="page"/>
                    </v:shape>
                  </w:pict>
                </mc:Fallback>
              </mc:AlternateContent>
            </w:r>
          </w:p>
          <w:p w:rsidR="00665B43" w:rsidRPr="00164A19" w:rsidRDefault="00665B43" w:rsidP="00F86125">
            <w:pPr>
              <w:jc w:val="center"/>
              <w:rPr>
                <w:rFonts w:ascii="GHEA Grapalat" w:hAnsi="GHEA Grapalat"/>
                <w:b/>
                <w:bCs/>
                <w:i/>
                <w:iCs/>
                <w:sz w:val="14"/>
                <w:szCs w:val="14"/>
                <w:lang w:val="af-ZA"/>
              </w:rPr>
            </w:pPr>
            <w:r w:rsidRPr="00164A19">
              <w:rPr>
                <w:rFonts w:ascii="GHEA Grapalat" w:hAnsi="GHEA Grapalat"/>
                <w:b/>
                <w:bCs/>
                <w:i/>
                <w:iCs/>
                <w:sz w:val="14"/>
                <w:szCs w:val="14"/>
                <w:lang w:val="af-ZA"/>
              </w:rPr>
              <w:t>Размеры</w:t>
            </w:r>
          </w:p>
        </w:tc>
        <w:tc>
          <w:tcPr>
            <w:tcW w:w="1418"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rPr>
              <w:t>15898100</w:t>
            </w:r>
          </w:p>
        </w:tc>
        <w:tc>
          <w:tcPr>
            <w:tcW w:w="1275" w:type="dxa"/>
            <w:tcBorders>
              <w:top w:val="nil"/>
              <w:left w:val="nil"/>
              <w:bottom w:val="single" w:sz="4" w:space="0" w:color="auto"/>
              <w:right w:val="single" w:sz="4" w:space="0" w:color="auto"/>
            </w:tcBorders>
            <w:shd w:val="clear" w:color="auto" w:fill="auto"/>
            <w:vAlign w:val="center"/>
          </w:tcPr>
          <w:p w:rsidR="00665B43" w:rsidRPr="009A0572" w:rsidRDefault="00665B43" w:rsidP="00F86125">
            <w:pPr>
              <w:jc w:val="center"/>
              <w:rPr>
                <w:rFonts w:ascii="GHEA Grapalat" w:hAnsi="GHEA Grapalat" w:cs="Arial"/>
                <w:bCs/>
              </w:rPr>
            </w:pPr>
            <w:r>
              <w:rPr>
                <w:rFonts w:ascii="Sylfaen" w:hAnsi="Sylfaen"/>
                <w:color w:val="000000"/>
                <w:sz w:val="20"/>
                <w:szCs w:val="20"/>
              </w:rPr>
              <w:t>Порошок для выпечки</w:t>
            </w:r>
          </w:p>
        </w:tc>
        <w:tc>
          <w:tcPr>
            <w:tcW w:w="993" w:type="dxa"/>
          </w:tcPr>
          <w:p w:rsidR="00665B43" w:rsidRPr="00602AF2" w:rsidRDefault="00665B43" w:rsidP="00F86125">
            <w:pPr>
              <w:jc w:val="center"/>
              <w:rPr>
                <w:rFonts w:ascii="GHEA Grapalat" w:hAnsi="GHEA Grapalat"/>
                <w:sz w:val="20"/>
                <w:szCs w:val="20"/>
              </w:rPr>
            </w:pPr>
          </w:p>
        </w:tc>
        <w:tc>
          <w:tcPr>
            <w:tcW w:w="4961" w:type="dxa"/>
          </w:tcPr>
          <w:p w:rsidR="00665B43" w:rsidRPr="00602AF2" w:rsidRDefault="00665B43" w:rsidP="00F86125">
            <w:pPr>
              <w:jc w:val="center"/>
              <w:rPr>
                <w:rFonts w:ascii="GHEA Grapalat" w:hAnsi="GHEA Grapalat" w:cs="Sylfaen"/>
                <w:color w:val="000000"/>
                <w:sz w:val="20"/>
                <w:szCs w:val="20"/>
              </w:rPr>
            </w:pPr>
            <w:r w:rsidRPr="00602AF2">
              <w:rPr>
                <w:rFonts w:ascii="GHEA Grapalat" w:hAnsi="GHEA Grapalat" w:cs="Sylfaen"/>
                <w:color w:val="000000"/>
                <w:sz w:val="20"/>
                <w:szCs w:val="20"/>
                <w:lang w:val="hy-AM"/>
              </w:rPr>
              <w:t>Маркировка: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читаемый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Еда</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технический</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описанию</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или</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поставлять</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 условиям</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приложение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придёт</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в случае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несоответствие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исправление</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крайний срок</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является</w:t>
            </w:r>
            <w:r w:rsidRPr="00602AF2">
              <w:rPr>
                <w:rFonts w:ascii="GHEA Grapalat" w:hAnsi="GHEA Grapalat"/>
                <w:color w:val="000000"/>
                <w:sz w:val="20"/>
                <w:szCs w:val="20"/>
                <w:lang w:val="hy-AM"/>
              </w:rPr>
              <w:t xml:space="preserve"> </w:t>
            </w:r>
            <w:r w:rsidRPr="00602AF2">
              <w:rPr>
                <w:rFonts w:ascii="GHEA Grapalat" w:hAnsi="GHEA Grapalat" w:cs="Sylfaen"/>
                <w:color w:val="000000"/>
                <w:sz w:val="20"/>
                <w:szCs w:val="20"/>
                <w:lang w:val="hy-AM"/>
              </w:rPr>
              <w:t>определенный</w:t>
            </w:r>
            <w:r w:rsidRPr="00602AF2">
              <w:rPr>
                <w:rFonts w:ascii="GHEA Grapalat" w:hAnsi="GHEA Grapalat"/>
                <w:color w:val="000000"/>
                <w:sz w:val="20"/>
                <w:szCs w:val="20"/>
                <w:lang w:val="hy-AM"/>
              </w:rPr>
              <w:t>1</w:t>
            </w:r>
            <w:r w:rsidRPr="00602AF2">
              <w:rPr>
                <w:rFonts w:ascii="GHEA Grapalat" w:hAnsi="GHEA Grapalat" w:cs="Sylfaen"/>
                <w:color w:val="000000"/>
                <w:sz w:val="20"/>
                <w:szCs w:val="20"/>
                <w:lang w:val="hy-AM"/>
              </w:rPr>
              <w:t>день</w:t>
            </w:r>
            <w:r w:rsidRPr="00602AF2">
              <w:rPr>
                <w:rFonts w:ascii="GHEA Grapalat" w:hAnsi="GHEA Grapalat"/>
                <w:color w:val="000000"/>
                <w:sz w:val="20"/>
                <w:szCs w:val="20"/>
                <w:lang w:val="hy-AM"/>
              </w:rPr>
              <w:t>:</w:t>
            </w:r>
          </w:p>
        </w:tc>
        <w:tc>
          <w:tcPr>
            <w:tcW w:w="992"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GHEA Grapalat" w:hAnsi="GHEA Grapalat" w:cs="Sylfaen"/>
                <w:color w:val="000000"/>
                <w:sz w:val="20"/>
                <w:szCs w:val="20"/>
              </w:rPr>
            </w:pPr>
            <w:r>
              <w:rPr>
                <w:rFonts w:ascii="Sylfaen" w:hAnsi="Sylfaen"/>
                <w:color w:val="000000"/>
                <w:sz w:val="20"/>
                <w:szCs w:val="20"/>
              </w:rPr>
              <w:t>грамм</w:t>
            </w:r>
          </w:p>
        </w:tc>
        <w:tc>
          <w:tcPr>
            <w:tcW w:w="709" w:type="dxa"/>
          </w:tcPr>
          <w:p w:rsidR="00665B43" w:rsidRPr="00602AF2" w:rsidRDefault="00665B43" w:rsidP="00F86125">
            <w:pPr>
              <w:jc w:val="center"/>
              <w:rPr>
                <w:rFonts w:ascii="GHEA Grapalat" w:hAnsi="GHEA Grapalat"/>
                <w:sz w:val="20"/>
                <w:szCs w:val="20"/>
              </w:rPr>
            </w:pPr>
          </w:p>
        </w:tc>
        <w:tc>
          <w:tcPr>
            <w:tcW w:w="709" w:type="dxa"/>
          </w:tcPr>
          <w:p w:rsidR="00665B43" w:rsidRPr="00602AF2" w:rsidRDefault="00665B43" w:rsidP="00F86125">
            <w:pPr>
              <w:jc w:val="center"/>
              <w:rPr>
                <w:rFonts w:ascii="GHEA Grapalat" w:hAnsi="GHEA Grapalat"/>
                <w:sz w:val="20"/>
                <w:szCs w:val="20"/>
              </w:rPr>
            </w:pPr>
          </w:p>
        </w:tc>
        <w:tc>
          <w:tcPr>
            <w:tcW w:w="850"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90</w:t>
            </w:r>
          </w:p>
        </w:tc>
        <w:tc>
          <w:tcPr>
            <w:tcW w:w="992" w:type="dxa"/>
            <w:tcBorders>
              <w:top w:val="single" w:sz="4" w:space="0" w:color="auto"/>
              <w:bottom w:val="single" w:sz="4" w:space="0" w:color="auto"/>
            </w:tcBorders>
          </w:tcPr>
          <w:p w:rsidR="00665B43" w:rsidRPr="00410C48" w:rsidRDefault="00665B43" w:rsidP="00F86125">
            <w:pPr>
              <w:jc w:val="center"/>
              <w:rPr>
                <w:rFonts w:ascii="GHEA Grapalat" w:hAnsi="GHEA Grapalat" w:cs="Sylfaen"/>
                <w:sz w:val="16"/>
                <w:szCs w:val="16"/>
                <w:lang w:val="hy-AM"/>
              </w:rPr>
            </w:pPr>
            <w:r w:rsidRPr="00611E1D">
              <w:rPr>
                <w:rFonts w:ascii="Sylfaen" w:hAnsi="Sylfaen"/>
                <w:sz w:val="20"/>
                <w:szCs w:val="20"/>
                <w:lang w:val="hy-AM"/>
              </w:rPr>
              <w:t>Город Веди, Касьян 26/17</w:t>
            </w:r>
          </w:p>
        </w:tc>
        <w:tc>
          <w:tcPr>
            <w:tcW w:w="709" w:type="dxa"/>
            <w:tcBorders>
              <w:top w:val="nil"/>
              <w:left w:val="single" w:sz="4" w:space="0" w:color="auto"/>
              <w:bottom w:val="single" w:sz="4" w:space="0" w:color="auto"/>
              <w:right w:val="single" w:sz="4" w:space="0" w:color="auto"/>
            </w:tcBorders>
            <w:shd w:val="clear" w:color="000000" w:fill="FFFFFF"/>
            <w:vAlign w:val="center"/>
          </w:tcPr>
          <w:p w:rsidR="00665B43" w:rsidRDefault="00665B43" w:rsidP="00F86125">
            <w:pPr>
              <w:jc w:val="center"/>
              <w:rPr>
                <w:rFonts w:ascii="Calibri" w:hAnsi="Calibri"/>
                <w:color w:val="000000"/>
                <w:sz w:val="18"/>
                <w:szCs w:val="18"/>
              </w:rPr>
            </w:pPr>
            <w:r>
              <w:rPr>
                <w:rFonts w:ascii="Calibri" w:hAnsi="Calibri"/>
                <w:color w:val="000000"/>
                <w:sz w:val="20"/>
                <w:szCs w:val="20"/>
              </w:rPr>
              <w:t>90</w:t>
            </w:r>
          </w:p>
        </w:tc>
        <w:tc>
          <w:tcPr>
            <w:tcW w:w="1701" w:type="dxa"/>
          </w:tcPr>
          <w:p w:rsidR="00665B43" w:rsidRDefault="00665B43" w:rsidP="00F86125">
            <w:pPr>
              <w:jc w:val="center"/>
              <w:rPr>
                <w:rFonts w:ascii="GHEA Grapalat" w:hAnsi="GHEA Grapalat" w:cs="Sylfaen"/>
                <w:sz w:val="16"/>
                <w:szCs w:val="16"/>
                <w:lang w:val="hy-AM"/>
              </w:rPr>
            </w:pPr>
            <w:r w:rsidRPr="008415A3">
              <w:rPr>
                <w:rFonts w:ascii="GHEA Grapalat" w:hAnsi="GHEA Grapalat" w:cs="Sylfaen"/>
                <w:sz w:val="16"/>
                <w:szCs w:val="16"/>
                <w:lang w:val="hy-AM"/>
              </w:rPr>
              <w:t>с момента вступления в силу до последнего рабочего дня декабря 2026 года включительно в детских садах.</w:t>
            </w:r>
          </w:p>
        </w:tc>
      </w:tr>
    </w:tbl>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Default="000808BC" w:rsidP="00B46D58">
      <w:pPr>
        <w:widowControl w:val="0"/>
        <w:jc w:val="both"/>
        <w:rPr>
          <w:rFonts w:ascii="GHEA Grapalat" w:hAnsi="GHEA Grapalat"/>
        </w:rPr>
      </w:pPr>
    </w:p>
    <w:p w:rsidR="000808BC" w:rsidRPr="00B138F3" w:rsidRDefault="000808BC" w:rsidP="00B46D58">
      <w:pPr>
        <w:widowControl w:val="0"/>
        <w:jc w:val="both"/>
        <w:rPr>
          <w:rFonts w:ascii="GHEA Grapalat" w:hAnsi="GHEA Grapalat"/>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jc w:val="center"/>
              <w:rPr>
                <w:rFonts w:ascii="GHEA Grapalat" w:hAnsi="GHEA Grapalat"/>
                <w:b/>
              </w:rPr>
            </w:pPr>
            <w:r w:rsidRPr="00B138F3">
              <w:rPr>
                <w:rFonts w:ascii="GHEA Grapalat" w:hAnsi="GHEA Grapalat"/>
                <w:b/>
              </w:rPr>
              <w:t>ПОКУПАТЕЛЬ</w:t>
            </w:r>
          </w:p>
          <w:p w:rsidR="003773FD" w:rsidRPr="009E5A71" w:rsidRDefault="003773FD" w:rsidP="003773FD">
            <w:pPr>
              <w:jc w:val="center"/>
              <w:rPr>
                <w:rFonts w:ascii="Sylfaen" w:hAnsi="Sylfaen"/>
                <w:sz w:val="20"/>
                <w:szCs w:val="20"/>
                <w:lang w:val="hy-AM"/>
              </w:rPr>
            </w:pPr>
            <w:r w:rsidRPr="009E5A71">
              <w:rPr>
                <w:rFonts w:ascii="Sylfaen" w:hAnsi="Sylfaen"/>
                <w:sz w:val="20"/>
                <w:szCs w:val="20"/>
                <w:lang w:val="hy-AM"/>
              </w:rPr>
              <w:t>Веду №2 НУХ ХАК</w:t>
            </w:r>
          </w:p>
          <w:p w:rsidR="003773FD" w:rsidRPr="003F6BAD" w:rsidRDefault="003773FD" w:rsidP="003773FD">
            <w:pPr>
              <w:jc w:val="center"/>
              <w:rPr>
                <w:rFonts w:ascii="Sylfaen" w:hAnsi="Sylfaen"/>
                <w:sz w:val="20"/>
                <w:szCs w:val="20"/>
                <w:lang w:val="hy-AM"/>
              </w:rPr>
            </w:pPr>
            <w:r w:rsidRPr="003F6BAD">
              <w:rPr>
                <w:rFonts w:ascii="Sylfaen" w:hAnsi="Sylfaen"/>
                <w:sz w:val="20"/>
                <w:szCs w:val="20"/>
                <w:lang w:val="hy-AM"/>
              </w:rPr>
              <w:t>К. Веди, Касьяна 26/17</w:t>
            </w:r>
          </w:p>
          <w:p w:rsidR="003773FD" w:rsidRPr="00753465" w:rsidRDefault="003773FD" w:rsidP="003773FD">
            <w:pPr>
              <w:jc w:val="center"/>
              <w:rPr>
                <w:rFonts w:ascii="Sylfaen" w:hAnsi="Sylfaen"/>
                <w:sz w:val="20"/>
                <w:szCs w:val="20"/>
                <w:lang w:val="hy-AM"/>
              </w:rPr>
            </w:pPr>
            <w:r w:rsidRPr="00753465">
              <w:rPr>
                <w:rFonts w:ascii="Sylfaen" w:hAnsi="Sylfaen"/>
                <w:sz w:val="20"/>
                <w:szCs w:val="20"/>
                <w:lang w:val="hy-AM"/>
              </w:rPr>
              <w:t xml:space="preserve">ЗАО «АКБА БАНК»   </w:t>
            </w:r>
          </w:p>
          <w:p w:rsidR="003773FD" w:rsidRPr="009E5A71" w:rsidRDefault="003773FD" w:rsidP="003773FD">
            <w:pPr>
              <w:jc w:val="center"/>
              <w:rPr>
                <w:rFonts w:ascii="Sylfaen" w:hAnsi="Sylfaen"/>
                <w:sz w:val="20"/>
                <w:szCs w:val="20"/>
                <w:lang w:val="hy-AM"/>
              </w:rPr>
            </w:pPr>
            <w:r w:rsidRPr="00753465">
              <w:rPr>
                <w:rFonts w:ascii="Sylfaen" w:hAnsi="Sylfaen"/>
                <w:sz w:val="20"/>
                <w:szCs w:val="20"/>
                <w:lang w:val="hy-AM"/>
              </w:rPr>
              <w:t>З/Р</w:t>
            </w:r>
            <w:r>
              <w:rPr>
                <w:rFonts w:ascii="Sylfaen" w:hAnsi="Sylfaen" w:cs="Arial"/>
                <w:color w:val="2C2D2E"/>
                <w:sz w:val="23"/>
                <w:szCs w:val="23"/>
                <w:shd w:val="clear" w:color="auto" w:fill="FFFFFF"/>
                <w:lang w:val="hy-AM"/>
              </w:rPr>
              <w:t>220123350039000</w:t>
            </w:r>
          </w:p>
          <w:p w:rsidR="003773FD" w:rsidRPr="009E5A71" w:rsidRDefault="003773FD" w:rsidP="003773FD">
            <w:pPr>
              <w:jc w:val="center"/>
              <w:rPr>
                <w:rFonts w:ascii="Sylfaen" w:hAnsi="Sylfaen"/>
                <w:sz w:val="20"/>
                <w:szCs w:val="20"/>
                <w:lang w:val="hy-AM"/>
              </w:rPr>
            </w:pPr>
            <w:r w:rsidRPr="00753465">
              <w:rPr>
                <w:rFonts w:ascii="Sylfaen" w:hAnsi="Sylfaen"/>
                <w:sz w:val="20"/>
                <w:szCs w:val="20"/>
                <w:lang w:val="hy-AM"/>
              </w:rPr>
              <w:t xml:space="preserve">АВК  </w:t>
            </w:r>
            <w:r w:rsidRPr="004C3AC4">
              <w:rPr>
                <w:rFonts w:ascii="Arial" w:hAnsi="Arial" w:cs="Arial"/>
                <w:color w:val="2C2D2E"/>
                <w:sz w:val="23"/>
                <w:szCs w:val="23"/>
                <w:shd w:val="clear" w:color="auto" w:fill="FFFFFF"/>
                <w:lang w:val="hy-AM"/>
              </w:rPr>
              <w:t>04104775</w:t>
            </w:r>
          </w:p>
          <w:p w:rsidR="004521DC" w:rsidRPr="00CC23DA" w:rsidRDefault="003773FD" w:rsidP="003773FD">
            <w:pPr>
              <w:widowControl w:val="0"/>
              <w:jc w:val="center"/>
              <w:rPr>
                <w:rFonts w:ascii="GHEA Grapalat" w:hAnsi="GHEA Grapalat"/>
              </w:rPr>
            </w:pPr>
            <w:r>
              <w:rPr>
                <w:rFonts w:ascii="Sylfaen" w:hAnsi="Sylfaen"/>
                <w:sz w:val="20"/>
                <w:szCs w:val="20"/>
                <w:lang w:val="hy-AM"/>
              </w:rPr>
              <w:t>Режиссер: Ж. Аветисян</w:t>
            </w:r>
          </w:p>
          <w:p w:rsidR="004521DC" w:rsidRPr="00B138F3" w:rsidRDefault="004521DC" w:rsidP="004521DC">
            <w:pPr>
              <w:widowControl w:val="0"/>
              <w:spacing w:after="16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jc w:val="right"/>
        <w:rPr>
          <w:rFonts w:ascii="GHEA Grapalat" w:hAnsi="GHEA Grapalat"/>
          <w:i/>
        </w:rPr>
      </w:pPr>
      <w:r w:rsidRPr="00B138F3">
        <w:rPr>
          <w:rFonts w:ascii="GHEA Grapalat" w:hAnsi="GHEA Grapalat"/>
        </w:rPr>
        <w:br w:type="page"/>
      </w:r>
      <w:r w:rsidRPr="00B138F3">
        <w:rPr>
          <w:rFonts w:ascii="GHEA Grapalat" w:hAnsi="GHEA Grapalat"/>
          <w:i/>
        </w:rPr>
        <w:lastRenderedPageBreak/>
        <w:t>Приложение № 2</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5A57B8"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ГРАФИК ОПЛАТЫ</w:t>
      </w:r>
      <w:r w:rsidR="00E67FD5" w:rsidRPr="00B138F3">
        <w:rPr>
          <w:rStyle w:val="af6"/>
          <w:rFonts w:ascii="GHEA Grapalat" w:hAnsi="GHEA Grapalat"/>
        </w:rPr>
        <w:footnoteReference w:customMarkFollows="1" w:id="27"/>
        <w:t>*</w:t>
      </w:r>
    </w:p>
    <w:p w:rsidR="00071D1C" w:rsidRPr="00B138F3" w:rsidRDefault="00071D1C" w:rsidP="00B46D58">
      <w:pPr>
        <w:widowControl w:val="0"/>
        <w:spacing w:after="160"/>
        <w:jc w:val="right"/>
        <w:rPr>
          <w:rFonts w:ascii="GHEA Grapalat" w:hAnsi="GHEA Grapalat"/>
        </w:rPr>
      </w:pPr>
      <w:r w:rsidRPr="00B138F3">
        <w:rPr>
          <w:rFonts w:ascii="GHEA Grapalat" w:hAnsi="GHEA Grapalat"/>
        </w:rPr>
        <w:t>Драмов РА</w:t>
      </w:r>
    </w:p>
    <w:tbl>
      <w:tblPr>
        <w:tblW w:w="159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3"/>
        <w:gridCol w:w="1531"/>
        <w:gridCol w:w="2137"/>
        <w:gridCol w:w="974"/>
        <w:gridCol w:w="987"/>
        <w:gridCol w:w="700"/>
        <w:gridCol w:w="844"/>
        <w:gridCol w:w="538"/>
        <w:gridCol w:w="606"/>
        <w:gridCol w:w="704"/>
        <w:gridCol w:w="832"/>
        <w:gridCol w:w="868"/>
        <w:gridCol w:w="853"/>
        <w:gridCol w:w="975"/>
        <w:gridCol w:w="854"/>
        <w:gridCol w:w="799"/>
      </w:tblGrid>
      <w:tr w:rsidR="00B138F3" w:rsidRPr="00B138F3" w:rsidTr="00D25086">
        <w:trPr>
          <w:trHeight w:val="305"/>
          <w:jc w:val="center"/>
        </w:trPr>
        <w:tc>
          <w:tcPr>
            <w:tcW w:w="15905" w:type="dxa"/>
            <w:gridSpan w:val="16"/>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Товар</w:t>
            </w:r>
          </w:p>
        </w:tc>
      </w:tr>
      <w:tr w:rsidR="00B138F3" w:rsidRPr="00B138F3" w:rsidTr="00665B43">
        <w:trPr>
          <w:trHeight w:val="747"/>
          <w:jc w:val="center"/>
        </w:trPr>
        <w:tc>
          <w:tcPr>
            <w:tcW w:w="1703"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номер предусмотренного приглашением лота</w:t>
            </w:r>
          </w:p>
        </w:tc>
        <w:tc>
          <w:tcPr>
            <w:tcW w:w="1531"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промежуточный код, предусмотренный планом закупок по классификации ЕЗК (CPV)</w:t>
            </w:r>
          </w:p>
        </w:tc>
        <w:tc>
          <w:tcPr>
            <w:tcW w:w="2137" w:type="dxa"/>
            <w:vAlign w:val="center"/>
          </w:tcPr>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наименование</w:t>
            </w:r>
          </w:p>
        </w:tc>
        <w:tc>
          <w:tcPr>
            <w:tcW w:w="10534" w:type="dxa"/>
            <w:gridSpan w:val="13"/>
            <w:vAlign w:val="center"/>
          </w:tcPr>
          <w:p w:rsidR="00071D1C" w:rsidRPr="00B138F3" w:rsidRDefault="00071D1C" w:rsidP="002A167F">
            <w:pPr>
              <w:widowControl w:val="0"/>
              <w:jc w:val="both"/>
              <w:rPr>
                <w:rFonts w:ascii="GHEA Grapalat" w:hAnsi="GHEA Grapalat"/>
                <w:sz w:val="16"/>
                <w:szCs w:val="16"/>
              </w:rPr>
            </w:pPr>
            <w:r w:rsidRPr="00B138F3">
              <w:rPr>
                <w:rFonts w:ascii="GHEA Grapalat" w:hAnsi="GHEA Grapalat"/>
                <w:sz w:val="16"/>
                <w:szCs w:val="16"/>
              </w:rPr>
              <w:t>Оплату товара предусматривается произвести в 2</w:t>
            </w:r>
            <w:r w:rsidR="00E67FD5" w:rsidRPr="00B138F3">
              <w:rPr>
                <w:rFonts w:ascii="GHEA Grapalat" w:hAnsi="GHEA Grapalat"/>
                <w:sz w:val="16"/>
                <w:szCs w:val="16"/>
              </w:rPr>
              <w:t>0</w:t>
            </w:r>
            <w:r w:rsidR="002A167F" w:rsidRPr="001B7C87">
              <w:rPr>
                <w:rFonts w:ascii="GHEA Grapalat" w:hAnsi="GHEA Grapalat"/>
                <w:sz w:val="16"/>
                <w:szCs w:val="16"/>
              </w:rPr>
              <w:t>26</w:t>
            </w:r>
            <w:r w:rsidR="00E67FD5" w:rsidRPr="00B138F3">
              <w:rPr>
                <w:rFonts w:ascii="GHEA Grapalat" w:hAnsi="GHEA Grapalat"/>
                <w:sz w:val="16"/>
                <w:szCs w:val="16"/>
              </w:rPr>
              <w:t>г., по месяцам, в том числе</w:t>
            </w:r>
            <w:r w:rsidR="00E67FD5" w:rsidRPr="00B138F3">
              <w:rPr>
                <w:rStyle w:val="af6"/>
                <w:rFonts w:ascii="GHEA Grapalat" w:hAnsi="GHEA Grapalat"/>
                <w:sz w:val="16"/>
                <w:szCs w:val="16"/>
              </w:rPr>
              <w:footnoteReference w:customMarkFollows="1" w:id="28"/>
              <w:t>**</w:t>
            </w:r>
          </w:p>
        </w:tc>
      </w:tr>
      <w:tr w:rsidR="00B138F3" w:rsidRPr="00B138F3" w:rsidTr="00665B43">
        <w:trPr>
          <w:trHeight w:val="594"/>
          <w:jc w:val="center"/>
        </w:trPr>
        <w:tc>
          <w:tcPr>
            <w:tcW w:w="1703" w:type="dxa"/>
          </w:tcPr>
          <w:p w:rsidR="00071D1C" w:rsidRPr="003773FD" w:rsidRDefault="00071D1C" w:rsidP="00D25086">
            <w:pPr>
              <w:widowControl w:val="0"/>
              <w:ind w:left="360"/>
              <w:jc w:val="center"/>
              <w:rPr>
                <w:rFonts w:ascii="GHEA Grapalat" w:hAnsi="GHEA Grapalat"/>
                <w:color w:val="FF0000"/>
                <w:sz w:val="16"/>
                <w:szCs w:val="16"/>
              </w:rPr>
            </w:pPr>
          </w:p>
        </w:tc>
        <w:tc>
          <w:tcPr>
            <w:tcW w:w="1531" w:type="dxa"/>
          </w:tcPr>
          <w:p w:rsidR="00071D1C" w:rsidRPr="003773FD" w:rsidRDefault="00071D1C" w:rsidP="00B46D58">
            <w:pPr>
              <w:widowControl w:val="0"/>
              <w:jc w:val="center"/>
              <w:rPr>
                <w:rFonts w:ascii="GHEA Grapalat" w:hAnsi="GHEA Grapalat"/>
                <w:color w:val="FF0000"/>
                <w:sz w:val="16"/>
                <w:szCs w:val="16"/>
              </w:rPr>
            </w:pPr>
          </w:p>
        </w:tc>
        <w:tc>
          <w:tcPr>
            <w:tcW w:w="2137" w:type="dxa"/>
          </w:tcPr>
          <w:p w:rsidR="00071D1C" w:rsidRPr="003773FD" w:rsidRDefault="00071D1C" w:rsidP="00B46D58">
            <w:pPr>
              <w:widowControl w:val="0"/>
              <w:jc w:val="center"/>
              <w:rPr>
                <w:rFonts w:ascii="GHEA Grapalat" w:hAnsi="GHEA Grapalat"/>
                <w:color w:val="FF0000"/>
                <w:sz w:val="16"/>
                <w:szCs w:val="16"/>
              </w:rPr>
            </w:pPr>
          </w:p>
        </w:tc>
        <w:tc>
          <w:tcPr>
            <w:tcW w:w="974" w:type="dxa"/>
            <w:vAlign w:val="center"/>
          </w:tcPr>
          <w:p w:rsidR="00071D1C" w:rsidRPr="00665B43" w:rsidRDefault="00071D1C" w:rsidP="00B46D58">
            <w:pPr>
              <w:widowControl w:val="0"/>
              <w:ind w:right="-7"/>
              <w:jc w:val="center"/>
              <w:rPr>
                <w:rFonts w:ascii="GHEA Grapalat" w:hAnsi="GHEA Grapalat"/>
                <w:sz w:val="16"/>
                <w:szCs w:val="16"/>
              </w:rPr>
            </w:pPr>
            <w:r w:rsidRPr="00665B43">
              <w:rPr>
                <w:rFonts w:ascii="GHEA Grapalat" w:hAnsi="GHEA Grapalat"/>
                <w:sz w:val="16"/>
                <w:szCs w:val="16"/>
              </w:rPr>
              <w:t>январь</w:t>
            </w:r>
          </w:p>
        </w:tc>
        <w:tc>
          <w:tcPr>
            <w:tcW w:w="987" w:type="dxa"/>
            <w:vAlign w:val="center"/>
          </w:tcPr>
          <w:p w:rsidR="00071D1C" w:rsidRPr="00665B43" w:rsidRDefault="00071D1C" w:rsidP="00B46D58">
            <w:pPr>
              <w:widowControl w:val="0"/>
              <w:ind w:right="-7"/>
              <w:jc w:val="center"/>
              <w:rPr>
                <w:rFonts w:ascii="GHEA Grapalat" w:hAnsi="GHEA Grapalat" w:cs="Sylfaen"/>
                <w:sz w:val="16"/>
                <w:szCs w:val="16"/>
              </w:rPr>
            </w:pPr>
            <w:r w:rsidRPr="00665B43">
              <w:rPr>
                <w:rFonts w:ascii="GHEA Grapalat" w:hAnsi="GHEA Grapalat"/>
                <w:sz w:val="16"/>
                <w:szCs w:val="16"/>
              </w:rPr>
              <w:t>февраль</w:t>
            </w:r>
          </w:p>
        </w:tc>
        <w:tc>
          <w:tcPr>
            <w:tcW w:w="700"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март</w:t>
            </w:r>
          </w:p>
        </w:tc>
        <w:tc>
          <w:tcPr>
            <w:tcW w:w="844" w:type="dxa"/>
            <w:vAlign w:val="center"/>
          </w:tcPr>
          <w:p w:rsidR="00071D1C" w:rsidRPr="00B138F3" w:rsidRDefault="00071D1C" w:rsidP="00B46D58">
            <w:pPr>
              <w:widowControl w:val="0"/>
              <w:ind w:right="-7"/>
              <w:jc w:val="center"/>
              <w:rPr>
                <w:rFonts w:ascii="GHEA Grapalat" w:hAnsi="GHEA Grapalat" w:cs="Sylfaen"/>
                <w:sz w:val="16"/>
                <w:szCs w:val="16"/>
              </w:rPr>
            </w:pPr>
            <w:r w:rsidRPr="00B138F3">
              <w:rPr>
                <w:rFonts w:ascii="GHEA Grapalat" w:hAnsi="GHEA Grapalat"/>
                <w:sz w:val="16"/>
                <w:szCs w:val="16"/>
              </w:rPr>
              <w:t>апрель</w:t>
            </w:r>
          </w:p>
        </w:tc>
        <w:tc>
          <w:tcPr>
            <w:tcW w:w="53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май</w:t>
            </w:r>
          </w:p>
        </w:tc>
        <w:tc>
          <w:tcPr>
            <w:tcW w:w="606"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июнь</w:t>
            </w:r>
          </w:p>
        </w:tc>
        <w:tc>
          <w:tcPr>
            <w:tcW w:w="70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июль</w:t>
            </w:r>
          </w:p>
        </w:tc>
        <w:tc>
          <w:tcPr>
            <w:tcW w:w="832"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август</w:t>
            </w:r>
          </w:p>
        </w:tc>
        <w:tc>
          <w:tcPr>
            <w:tcW w:w="868"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сентябрь</w:t>
            </w:r>
          </w:p>
        </w:tc>
        <w:tc>
          <w:tcPr>
            <w:tcW w:w="853"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октябрь</w:t>
            </w:r>
          </w:p>
        </w:tc>
        <w:tc>
          <w:tcPr>
            <w:tcW w:w="975"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ноябрь</w:t>
            </w:r>
          </w:p>
        </w:tc>
        <w:tc>
          <w:tcPr>
            <w:tcW w:w="854" w:type="dxa"/>
            <w:vAlign w:val="center"/>
          </w:tcPr>
          <w:p w:rsidR="00071D1C" w:rsidRPr="00B138F3" w:rsidRDefault="00071D1C" w:rsidP="00B46D58">
            <w:pPr>
              <w:widowControl w:val="0"/>
              <w:ind w:right="-7"/>
              <w:jc w:val="center"/>
              <w:rPr>
                <w:rFonts w:ascii="GHEA Grapalat" w:hAnsi="GHEA Grapalat"/>
                <w:sz w:val="16"/>
                <w:szCs w:val="16"/>
              </w:rPr>
            </w:pPr>
            <w:r w:rsidRPr="00B138F3">
              <w:rPr>
                <w:rFonts w:ascii="GHEA Grapalat" w:hAnsi="GHEA Grapalat"/>
                <w:sz w:val="16"/>
                <w:szCs w:val="16"/>
              </w:rPr>
              <w:t>декабрь</w:t>
            </w:r>
          </w:p>
        </w:tc>
        <w:tc>
          <w:tcPr>
            <w:tcW w:w="799" w:type="dxa"/>
            <w:vAlign w:val="center"/>
          </w:tcPr>
          <w:p w:rsidR="00071D1C" w:rsidRPr="00B138F3" w:rsidRDefault="00071D1C" w:rsidP="00B46D58">
            <w:pPr>
              <w:widowControl w:val="0"/>
              <w:ind w:right="-1"/>
              <w:jc w:val="center"/>
              <w:rPr>
                <w:rFonts w:ascii="GHEA Grapalat" w:hAnsi="GHEA Grapalat"/>
                <w:sz w:val="16"/>
                <w:szCs w:val="16"/>
                <w:lang w:val="en-US"/>
              </w:rPr>
            </w:pPr>
            <w:r w:rsidRPr="00B138F3">
              <w:rPr>
                <w:rFonts w:ascii="GHEA Grapalat" w:hAnsi="GHEA Grapalat"/>
                <w:sz w:val="16"/>
                <w:szCs w:val="16"/>
              </w:rPr>
              <w:t>Всего</w:t>
            </w:r>
          </w:p>
        </w:tc>
      </w:tr>
      <w:tr w:rsidR="00665B43" w:rsidRPr="00B138F3" w:rsidTr="00665B43">
        <w:trPr>
          <w:trHeight w:val="594"/>
          <w:jc w:val="center"/>
        </w:trPr>
        <w:tc>
          <w:tcPr>
            <w:tcW w:w="1703" w:type="dxa"/>
          </w:tcPr>
          <w:p w:rsidR="00665B43" w:rsidRPr="00665B43"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single" w:sz="4" w:space="0" w:color="auto"/>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sz w:val="20"/>
                <w:szCs w:val="20"/>
              </w:rPr>
            </w:pPr>
            <w:r>
              <w:rPr>
                <w:rFonts w:ascii="Calibri" w:hAnsi="Calibri"/>
                <w:color w:val="000000"/>
              </w:rPr>
              <w:t>15811100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sz w:val="20"/>
                <w:szCs w:val="20"/>
              </w:rPr>
            </w:pPr>
            <w:r>
              <w:rPr>
                <w:rFonts w:ascii="Sylfaen" w:hAnsi="Sylfaen"/>
                <w:color w:val="000000"/>
                <w:sz w:val="20"/>
                <w:szCs w:val="20"/>
              </w:rPr>
              <w:t>Хлеб</w:t>
            </w:r>
            <w:r>
              <w:rPr>
                <w:rFonts w:ascii="Calibri" w:hAnsi="Calibri"/>
                <w:color w:val="000000"/>
                <w:sz w:val="20"/>
                <w:szCs w:val="20"/>
              </w:rPr>
              <w:t xml:space="preserve"> </w:t>
            </w:r>
          </w:p>
        </w:tc>
        <w:tc>
          <w:tcPr>
            <w:tcW w:w="974" w:type="dxa"/>
          </w:tcPr>
          <w:p w:rsidR="00665B43" w:rsidRPr="00665B43" w:rsidRDefault="00665B43" w:rsidP="00665B43">
            <w:r w:rsidRPr="00665B43">
              <w:rPr>
                <w:rFonts w:ascii="GHEA Grapalat" w:hAnsi="GHEA Grapalat"/>
                <w:sz w:val="16"/>
                <w:szCs w:val="16"/>
              </w:rPr>
              <w:t>... %</w:t>
            </w:r>
          </w:p>
        </w:tc>
        <w:tc>
          <w:tcPr>
            <w:tcW w:w="987" w:type="dxa"/>
          </w:tcPr>
          <w:p w:rsidR="00665B43" w:rsidRPr="00665B43" w:rsidRDefault="00665B43" w:rsidP="00665B43">
            <w:r w:rsidRPr="00665B43">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665B43"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Sylfaen" w:hAnsi="Sylfaen"/>
                <w:color w:val="000000"/>
                <w:sz w:val="20"/>
                <w:szCs w:val="20"/>
              </w:rPr>
              <w:t>15820000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Овсяный блин</w:t>
            </w:r>
          </w:p>
        </w:tc>
        <w:tc>
          <w:tcPr>
            <w:tcW w:w="974" w:type="dxa"/>
          </w:tcPr>
          <w:p w:rsidR="00665B43" w:rsidRPr="00665B43" w:rsidRDefault="00665B43" w:rsidP="00665B43">
            <w:r w:rsidRPr="00665B43">
              <w:rPr>
                <w:rFonts w:ascii="GHEA Grapalat" w:hAnsi="GHEA Grapalat"/>
                <w:sz w:val="16"/>
                <w:szCs w:val="16"/>
              </w:rPr>
              <w:t>... %</w:t>
            </w:r>
          </w:p>
        </w:tc>
        <w:tc>
          <w:tcPr>
            <w:tcW w:w="987" w:type="dxa"/>
          </w:tcPr>
          <w:p w:rsidR="00665B43" w:rsidRPr="00665B43" w:rsidRDefault="00665B43" w:rsidP="00665B43">
            <w:r w:rsidRPr="00665B43">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665B43"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15851100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Паста</w:t>
            </w:r>
          </w:p>
        </w:tc>
        <w:tc>
          <w:tcPr>
            <w:tcW w:w="974" w:type="dxa"/>
          </w:tcPr>
          <w:p w:rsidR="00665B43" w:rsidRPr="00665B43" w:rsidRDefault="00665B43" w:rsidP="00665B43">
            <w:r w:rsidRPr="00665B43">
              <w:rPr>
                <w:rFonts w:ascii="GHEA Grapalat" w:hAnsi="GHEA Grapalat"/>
                <w:sz w:val="16"/>
                <w:szCs w:val="16"/>
              </w:rPr>
              <w:t>... %</w:t>
            </w:r>
          </w:p>
        </w:tc>
        <w:tc>
          <w:tcPr>
            <w:tcW w:w="987" w:type="dxa"/>
          </w:tcPr>
          <w:p w:rsidR="00665B43" w:rsidRPr="00665B43" w:rsidRDefault="00665B43" w:rsidP="00665B43">
            <w:r w:rsidRPr="00665B43">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665B43"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lang w:val="hy-AM"/>
              </w:rPr>
            </w:pPr>
            <w:r>
              <w:rPr>
                <w:rFonts w:ascii="Calibri" w:hAnsi="Calibri"/>
                <w:color w:val="000000"/>
              </w:rPr>
              <w:t>15831000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Сахар</w:t>
            </w:r>
          </w:p>
        </w:tc>
        <w:tc>
          <w:tcPr>
            <w:tcW w:w="974" w:type="dxa"/>
          </w:tcPr>
          <w:p w:rsidR="00665B43" w:rsidRPr="00665B43" w:rsidRDefault="00665B43" w:rsidP="00665B43">
            <w:r w:rsidRPr="00665B43">
              <w:rPr>
                <w:rFonts w:ascii="GHEA Grapalat" w:hAnsi="GHEA Grapalat"/>
                <w:sz w:val="16"/>
                <w:szCs w:val="16"/>
              </w:rPr>
              <w:t>... %</w:t>
            </w:r>
          </w:p>
        </w:tc>
        <w:tc>
          <w:tcPr>
            <w:tcW w:w="987" w:type="dxa"/>
          </w:tcPr>
          <w:p w:rsidR="00665B43" w:rsidRPr="00665B43" w:rsidRDefault="00665B43" w:rsidP="00665B43">
            <w:r w:rsidRPr="00665B43">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lang w:val="hy-AM"/>
              </w:rPr>
            </w:pPr>
            <w:r>
              <w:rPr>
                <w:rFonts w:ascii="Calibri" w:hAnsi="Calibri"/>
                <w:color w:val="000000"/>
              </w:rPr>
              <w:t>15531100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Масло</w:t>
            </w:r>
            <w:r>
              <w:rPr>
                <w:rFonts w:ascii="Calibri" w:hAnsi="Calibri"/>
                <w:color w:val="000000"/>
                <w:sz w:val="20"/>
                <w:szCs w:val="20"/>
              </w:rPr>
              <w:t xml:space="preserve"> </w:t>
            </w:r>
          </w:p>
        </w:tc>
        <w:tc>
          <w:tcPr>
            <w:tcW w:w="974" w:type="dxa"/>
          </w:tcPr>
          <w:p w:rsidR="00665B43" w:rsidRPr="00665B43" w:rsidRDefault="00665B43" w:rsidP="00665B43">
            <w:r w:rsidRPr="00665B43">
              <w:rPr>
                <w:rFonts w:ascii="GHEA Grapalat" w:hAnsi="GHEA Grapalat"/>
                <w:sz w:val="16"/>
                <w:szCs w:val="16"/>
              </w:rPr>
              <w:t>... %</w:t>
            </w:r>
          </w:p>
        </w:tc>
        <w:tc>
          <w:tcPr>
            <w:tcW w:w="987" w:type="dxa"/>
          </w:tcPr>
          <w:p w:rsidR="00665B43" w:rsidRPr="00665B43" w:rsidRDefault="00665B43" w:rsidP="00665B43">
            <w:r w:rsidRPr="00665B43">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15331153</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Чечевица</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bottom"/>
          </w:tcPr>
          <w:p w:rsidR="00665B43" w:rsidRPr="00602AF2" w:rsidRDefault="00665B43" w:rsidP="00665B43">
            <w:pPr>
              <w:jc w:val="center"/>
              <w:rPr>
                <w:rFonts w:ascii="GHEA Grapalat" w:hAnsi="GHEA Grapalat"/>
                <w:color w:val="000000"/>
                <w:sz w:val="20"/>
                <w:szCs w:val="20"/>
              </w:rPr>
            </w:pPr>
            <w:r>
              <w:rPr>
                <w:rFonts w:ascii="Sylfaen" w:hAnsi="Sylfaen"/>
                <w:sz w:val="20"/>
                <w:szCs w:val="20"/>
              </w:rPr>
              <w:t>15331154</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Горох</w:t>
            </w:r>
            <w:r>
              <w:rPr>
                <w:rFonts w:ascii="Calibri" w:hAnsi="Calibri"/>
                <w:color w:val="000000"/>
                <w:sz w:val="20"/>
                <w:szCs w:val="20"/>
              </w:rPr>
              <w:t xml:space="preserve"> </w:t>
            </w:r>
            <w:r>
              <w:rPr>
                <w:rFonts w:ascii="Sylfaen" w:hAnsi="Sylfaen"/>
                <w:color w:val="000000"/>
                <w:sz w:val="20"/>
                <w:szCs w:val="20"/>
              </w:rPr>
              <w:t>полный</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03221113</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Зернистая</w:t>
            </w:r>
            <w:r>
              <w:rPr>
                <w:rFonts w:ascii="Calibri" w:hAnsi="Calibri"/>
                <w:color w:val="000000"/>
                <w:sz w:val="20"/>
                <w:szCs w:val="20"/>
              </w:rPr>
              <w:t xml:space="preserve"> </w:t>
            </w:r>
            <w:r>
              <w:rPr>
                <w:rFonts w:ascii="Sylfaen" w:hAnsi="Sylfaen"/>
                <w:color w:val="000000"/>
                <w:sz w:val="20"/>
                <w:szCs w:val="20"/>
              </w:rPr>
              <w:t>бобы</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03142510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Яйца: 1 шт.</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15111120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Говядина</w:t>
            </w:r>
            <w:r>
              <w:rPr>
                <w:rFonts w:ascii="Calibri" w:hAnsi="Calibri"/>
                <w:color w:val="000000"/>
                <w:sz w:val="20"/>
                <w:szCs w:val="20"/>
              </w:rPr>
              <w:t xml:space="preserve"> </w:t>
            </w:r>
            <w:r>
              <w:rPr>
                <w:rFonts w:ascii="Sylfaen" w:hAnsi="Sylfaen"/>
                <w:color w:val="000000"/>
                <w:sz w:val="20"/>
                <w:szCs w:val="20"/>
              </w:rPr>
              <w:t>мясо</w:t>
            </w:r>
            <w:r>
              <w:rPr>
                <w:rFonts w:ascii="Calibri" w:hAnsi="Calibri"/>
                <w:color w:val="000000"/>
                <w:sz w:val="20"/>
                <w:szCs w:val="20"/>
              </w:rPr>
              <w:t xml:space="preserve"> </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15112160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Курица</w:t>
            </w:r>
            <w:r>
              <w:rPr>
                <w:rFonts w:ascii="Calibri" w:hAnsi="Calibri"/>
                <w:color w:val="000000"/>
                <w:sz w:val="20"/>
                <w:szCs w:val="20"/>
              </w:rPr>
              <w:t xml:space="preserve"> </w:t>
            </w:r>
            <w:r>
              <w:rPr>
                <w:rFonts w:ascii="Sylfaen" w:hAnsi="Sylfaen"/>
                <w:color w:val="000000"/>
                <w:sz w:val="20"/>
                <w:szCs w:val="20"/>
              </w:rPr>
              <w:t>грудное мясо</w:t>
            </w:r>
            <w:r>
              <w:rPr>
                <w:rFonts w:ascii="Calibri" w:hAnsi="Calibri"/>
                <w:color w:val="000000"/>
                <w:sz w:val="20"/>
                <w:szCs w:val="20"/>
              </w:rPr>
              <w:t xml:space="preserve"> </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15541200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Сыр</w:t>
            </w:r>
            <w:r>
              <w:rPr>
                <w:rFonts w:ascii="Calibri" w:hAnsi="Calibri"/>
                <w:color w:val="000000"/>
                <w:sz w:val="20"/>
                <w:szCs w:val="20"/>
              </w:rPr>
              <w:t xml:space="preserve"> </w:t>
            </w:r>
            <w:r>
              <w:rPr>
                <w:rFonts w:ascii="Sylfaen" w:hAnsi="Sylfaen"/>
                <w:color w:val="000000"/>
                <w:sz w:val="20"/>
                <w:szCs w:val="20"/>
              </w:rPr>
              <w:t>бедный</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15511100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Молоко</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15551600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Йогурт</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15512000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Любитель воды</w:t>
            </w:r>
            <w:r>
              <w:rPr>
                <w:rFonts w:ascii="Calibri" w:hAnsi="Calibri"/>
                <w:color w:val="000000"/>
                <w:sz w:val="20"/>
                <w:szCs w:val="20"/>
              </w:rPr>
              <w:t xml:space="preserve"> </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15542100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Творог</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15872400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Соль</w:t>
            </w:r>
            <w:r>
              <w:rPr>
                <w:rFonts w:ascii="Calibri" w:hAnsi="Calibri"/>
                <w:color w:val="000000"/>
                <w:sz w:val="20"/>
                <w:szCs w:val="20"/>
              </w:rPr>
              <w:t xml:space="preserve"> </w:t>
            </w:r>
            <w:r>
              <w:rPr>
                <w:rFonts w:ascii="Sylfaen" w:hAnsi="Sylfaen"/>
                <w:color w:val="000000"/>
                <w:sz w:val="20"/>
                <w:szCs w:val="20"/>
              </w:rPr>
              <w:t>еда</w:t>
            </w:r>
            <w:r>
              <w:rPr>
                <w:rFonts w:ascii="Calibri" w:hAnsi="Calibri"/>
                <w:color w:val="000000"/>
                <w:sz w:val="20"/>
                <w:szCs w:val="20"/>
              </w:rPr>
              <w:t xml:space="preserve"> </w:t>
            </w:r>
            <w:r>
              <w:rPr>
                <w:rFonts w:ascii="Sylfaen" w:hAnsi="Sylfaen"/>
                <w:color w:val="000000"/>
                <w:sz w:val="20"/>
                <w:szCs w:val="20"/>
              </w:rPr>
              <w:t>маленький</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15898000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Дрожжи</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15872600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Газировка</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15841100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Какао</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15331180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Зеленый</w:t>
            </w:r>
            <w:r>
              <w:rPr>
                <w:rFonts w:ascii="Calibri" w:hAnsi="Calibri"/>
                <w:color w:val="000000"/>
                <w:sz w:val="20"/>
                <w:szCs w:val="20"/>
              </w:rPr>
              <w:t xml:space="preserve"> </w:t>
            </w:r>
            <w:r>
              <w:rPr>
                <w:rFonts w:ascii="Sylfaen" w:hAnsi="Sylfaen"/>
                <w:color w:val="000000"/>
                <w:sz w:val="20"/>
                <w:szCs w:val="20"/>
              </w:rPr>
              <w:t>горох</w:t>
            </w:r>
            <w:r>
              <w:rPr>
                <w:rFonts w:ascii="Calibri" w:hAnsi="Calibri"/>
                <w:color w:val="000000"/>
                <w:sz w:val="20"/>
                <w:szCs w:val="20"/>
              </w:rPr>
              <w:t xml:space="preserve"> </w:t>
            </w:r>
            <w:r>
              <w:rPr>
                <w:rFonts w:ascii="Sylfaen" w:hAnsi="Sylfaen"/>
                <w:color w:val="000000"/>
                <w:sz w:val="20"/>
                <w:szCs w:val="20"/>
              </w:rPr>
              <w:t>консервированная банка/420 г</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lang w:val="hy-AM"/>
              </w:rPr>
            </w:pPr>
            <w:r>
              <w:rPr>
                <w:rFonts w:ascii="Calibri" w:hAnsi="Calibri"/>
                <w:color w:val="000000"/>
              </w:rPr>
              <w:t>15331178</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Кукуруза</w:t>
            </w:r>
            <w:r>
              <w:rPr>
                <w:rFonts w:ascii="Calibri" w:hAnsi="Calibri"/>
                <w:color w:val="000000"/>
                <w:sz w:val="20"/>
                <w:szCs w:val="20"/>
              </w:rPr>
              <w:t xml:space="preserve"> </w:t>
            </w:r>
            <w:r>
              <w:rPr>
                <w:rFonts w:ascii="Sylfaen" w:hAnsi="Sylfaen"/>
                <w:color w:val="000000"/>
                <w:sz w:val="20"/>
                <w:szCs w:val="20"/>
              </w:rPr>
              <w:t>консервированная банка/340 г</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15871256</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Пряность/красный и черный</w:t>
            </w:r>
            <w:r>
              <w:rPr>
                <w:rFonts w:ascii="Calibri" w:hAnsi="Calibri"/>
                <w:color w:val="000000"/>
                <w:sz w:val="20"/>
                <w:szCs w:val="20"/>
              </w:rPr>
              <w:t xml:space="preserve"> </w:t>
            </w:r>
            <w:r>
              <w:rPr>
                <w:rFonts w:ascii="Sylfaen" w:hAnsi="Sylfaen"/>
                <w:color w:val="000000"/>
                <w:sz w:val="20"/>
                <w:szCs w:val="20"/>
              </w:rPr>
              <w:t>перец</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15872310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лавровый лист</w:t>
            </w:r>
            <w:r>
              <w:rPr>
                <w:rFonts w:ascii="Arial" w:hAnsi="Arial" w:cs="Arial"/>
                <w:color w:val="000000"/>
                <w:sz w:val="20"/>
                <w:szCs w:val="20"/>
              </w:rPr>
              <w:t xml:space="preserve"> </w:t>
            </w:r>
            <w:r>
              <w:rPr>
                <w:rFonts w:ascii="Sylfaen" w:hAnsi="Sylfaen"/>
                <w:color w:val="000000"/>
                <w:sz w:val="20"/>
                <w:szCs w:val="20"/>
              </w:rPr>
              <w:t>сушеный</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03221410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Капуста</w:t>
            </w:r>
            <w:r>
              <w:rPr>
                <w:rFonts w:ascii="Calibri" w:hAnsi="Calibri"/>
                <w:color w:val="000000"/>
                <w:sz w:val="20"/>
                <w:szCs w:val="20"/>
              </w:rPr>
              <w:t xml:space="preserve"> </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15333100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Помидор</w:t>
            </w:r>
            <w:r>
              <w:rPr>
                <w:rFonts w:ascii="Calibri" w:hAnsi="Calibri"/>
                <w:color w:val="000000"/>
                <w:sz w:val="20"/>
                <w:szCs w:val="20"/>
              </w:rPr>
              <w:t xml:space="preserve"> </w:t>
            </w:r>
            <w:r>
              <w:rPr>
                <w:rFonts w:ascii="Sylfaen" w:hAnsi="Sylfaen"/>
                <w:color w:val="000000"/>
                <w:sz w:val="20"/>
                <w:szCs w:val="20"/>
              </w:rPr>
              <w:t>вставить</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15311100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Картофель</w:t>
            </w:r>
          </w:p>
        </w:tc>
        <w:tc>
          <w:tcPr>
            <w:tcW w:w="974" w:type="dxa"/>
          </w:tcPr>
          <w:p w:rsidR="00665B43" w:rsidRDefault="00665B43" w:rsidP="00665B43">
            <w:r w:rsidRPr="00824B79">
              <w:rPr>
                <w:rFonts w:ascii="GHEA Grapalat" w:hAnsi="GHEA Grapalat"/>
                <w:sz w:val="16"/>
                <w:szCs w:val="16"/>
              </w:rPr>
              <w:t>... %</w:t>
            </w:r>
          </w:p>
        </w:tc>
        <w:tc>
          <w:tcPr>
            <w:tcW w:w="987" w:type="dxa"/>
          </w:tcPr>
          <w:p w:rsidR="00665B43" w:rsidRDefault="00665B43" w:rsidP="00665B43">
            <w:r w:rsidRPr="00824B79">
              <w:rPr>
                <w:rFonts w:ascii="GHEA Grapalat" w:hAnsi="GHEA Grapalat"/>
                <w:sz w:val="16"/>
                <w:szCs w:val="16"/>
              </w:rPr>
              <w:t>... %</w:t>
            </w:r>
          </w:p>
        </w:tc>
        <w:tc>
          <w:tcPr>
            <w:tcW w:w="700" w:type="dxa"/>
          </w:tcPr>
          <w:p w:rsidR="00665B43" w:rsidRDefault="00665B43" w:rsidP="00665B43">
            <w:r w:rsidRPr="00824B79">
              <w:rPr>
                <w:rFonts w:ascii="GHEA Grapalat" w:hAnsi="GHEA Grapalat"/>
                <w:sz w:val="16"/>
                <w:szCs w:val="16"/>
              </w:rPr>
              <w:t>... %</w:t>
            </w:r>
          </w:p>
        </w:tc>
        <w:tc>
          <w:tcPr>
            <w:tcW w:w="844" w:type="dxa"/>
          </w:tcPr>
          <w:p w:rsidR="00665B43" w:rsidRDefault="00665B43" w:rsidP="00665B43">
            <w:r w:rsidRPr="00824B79">
              <w:rPr>
                <w:rFonts w:ascii="GHEA Grapalat" w:hAnsi="GHEA Grapalat"/>
                <w:sz w:val="16"/>
                <w:szCs w:val="16"/>
              </w:rPr>
              <w:t>... %</w:t>
            </w:r>
          </w:p>
        </w:tc>
        <w:tc>
          <w:tcPr>
            <w:tcW w:w="538" w:type="dxa"/>
          </w:tcPr>
          <w:p w:rsidR="00665B43" w:rsidRDefault="00665B43" w:rsidP="00665B43">
            <w:r w:rsidRPr="00824B79">
              <w:rPr>
                <w:rFonts w:ascii="GHEA Grapalat" w:hAnsi="GHEA Grapalat"/>
                <w:sz w:val="16"/>
                <w:szCs w:val="16"/>
              </w:rPr>
              <w:t>... %</w:t>
            </w:r>
          </w:p>
        </w:tc>
        <w:tc>
          <w:tcPr>
            <w:tcW w:w="606" w:type="dxa"/>
          </w:tcPr>
          <w:p w:rsidR="00665B43" w:rsidRDefault="00665B43" w:rsidP="00665B43">
            <w:r w:rsidRPr="00824B79">
              <w:rPr>
                <w:rFonts w:ascii="GHEA Grapalat" w:hAnsi="GHEA Grapalat"/>
                <w:sz w:val="16"/>
                <w:szCs w:val="16"/>
              </w:rPr>
              <w:t>... %</w:t>
            </w:r>
          </w:p>
        </w:tc>
        <w:tc>
          <w:tcPr>
            <w:tcW w:w="704" w:type="dxa"/>
          </w:tcPr>
          <w:p w:rsidR="00665B43" w:rsidRDefault="00665B43" w:rsidP="00665B43">
            <w:r w:rsidRPr="00824B79">
              <w:rPr>
                <w:rFonts w:ascii="GHEA Grapalat" w:hAnsi="GHEA Grapalat"/>
                <w:sz w:val="16"/>
                <w:szCs w:val="16"/>
              </w:rPr>
              <w:t>... %</w:t>
            </w:r>
          </w:p>
        </w:tc>
        <w:tc>
          <w:tcPr>
            <w:tcW w:w="832" w:type="dxa"/>
          </w:tcPr>
          <w:p w:rsidR="00665B43" w:rsidRDefault="00665B43" w:rsidP="00665B43">
            <w:r w:rsidRPr="00824B79">
              <w:rPr>
                <w:rFonts w:ascii="GHEA Grapalat" w:hAnsi="GHEA Grapalat"/>
                <w:sz w:val="16"/>
                <w:szCs w:val="16"/>
              </w:rPr>
              <w:t>... %</w:t>
            </w:r>
          </w:p>
        </w:tc>
        <w:tc>
          <w:tcPr>
            <w:tcW w:w="868" w:type="dxa"/>
          </w:tcPr>
          <w:p w:rsidR="00665B43" w:rsidRDefault="00665B43" w:rsidP="00665B43">
            <w:r w:rsidRPr="00824B79">
              <w:rPr>
                <w:rFonts w:ascii="GHEA Grapalat" w:hAnsi="GHEA Grapalat"/>
                <w:sz w:val="16"/>
                <w:szCs w:val="16"/>
              </w:rPr>
              <w:t>... %</w:t>
            </w:r>
          </w:p>
        </w:tc>
        <w:tc>
          <w:tcPr>
            <w:tcW w:w="853" w:type="dxa"/>
          </w:tcPr>
          <w:p w:rsidR="00665B43" w:rsidRDefault="00665B43" w:rsidP="00665B43">
            <w:r w:rsidRPr="00824B79">
              <w:rPr>
                <w:rFonts w:ascii="GHEA Grapalat" w:hAnsi="GHEA Grapalat"/>
                <w:sz w:val="16"/>
                <w:szCs w:val="16"/>
              </w:rPr>
              <w:t>... %</w:t>
            </w:r>
          </w:p>
        </w:tc>
        <w:tc>
          <w:tcPr>
            <w:tcW w:w="975" w:type="dxa"/>
          </w:tcPr>
          <w:p w:rsidR="00665B43" w:rsidRDefault="00665B43" w:rsidP="00665B43">
            <w:r w:rsidRPr="00824B79">
              <w:rPr>
                <w:rFonts w:ascii="GHEA Grapalat" w:hAnsi="GHEA Grapalat"/>
                <w:sz w:val="16"/>
                <w:szCs w:val="16"/>
              </w:rPr>
              <w:t>... %</w:t>
            </w:r>
          </w:p>
        </w:tc>
        <w:tc>
          <w:tcPr>
            <w:tcW w:w="854" w:type="dxa"/>
          </w:tcPr>
          <w:p w:rsidR="00665B43" w:rsidRDefault="00665B43" w:rsidP="00665B43">
            <w:r w:rsidRPr="00824B79">
              <w:rPr>
                <w:rFonts w:ascii="GHEA Grapalat" w:hAnsi="GHEA Grapalat"/>
                <w:sz w:val="16"/>
                <w:szCs w:val="16"/>
              </w:rPr>
              <w:t>... %</w:t>
            </w:r>
          </w:p>
        </w:tc>
        <w:tc>
          <w:tcPr>
            <w:tcW w:w="799" w:type="dxa"/>
          </w:tcPr>
          <w:p w:rsidR="00665B43" w:rsidRDefault="00665B43" w:rsidP="00665B43">
            <w:r w:rsidRPr="00824B79">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Pr="00602AF2" w:rsidRDefault="00665B43" w:rsidP="00665B43">
            <w:pPr>
              <w:jc w:val="center"/>
              <w:rPr>
                <w:rFonts w:ascii="GHEA Grapalat" w:hAnsi="GHEA Grapalat"/>
                <w:color w:val="000000"/>
                <w:sz w:val="20"/>
                <w:szCs w:val="20"/>
              </w:rPr>
            </w:pPr>
            <w:r>
              <w:rPr>
                <w:rFonts w:ascii="Calibri" w:hAnsi="Calibri"/>
                <w:color w:val="000000"/>
              </w:rPr>
              <w:t>15331167</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602AF2" w:rsidRDefault="00665B43" w:rsidP="00665B43">
            <w:pPr>
              <w:jc w:val="center"/>
              <w:rPr>
                <w:rFonts w:ascii="GHEA Grapalat" w:hAnsi="GHEA Grapalat" w:cs="Sylfaen"/>
                <w:color w:val="000000"/>
                <w:sz w:val="20"/>
                <w:szCs w:val="20"/>
              </w:rPr>
            </w:pPr>
            <w:r>
              <w:rPr>
                <w:rFonts w:ascii="Sylfaen" w:hAnsi="Sylfaen"/>
                <w:color w:val="000000"/>
                <w:sz w:val="20"/>
                <w:szCs w:val="20"/>
              </w:rPr>
              <w:t>Зеленый</w:t>
            </w:r>
            <w:r>
              <w:rPr>
                <w:rFonts w:ascii="Calibri" w:hAnsi="Calibri"/>
                <w:color w:val="000000"/>
                <w:sz w:val="20"/>
                <w:szCs w:val="20"/>
              </w:rPr>
              <w:t xml:space="preserve"> </w:t>
            </w:r>
            <w:r>
              <w:rPr>
                <w:rFonts w:ascii="Sylfaen" w:hAnsi="Sylfaen"/>
                <w:color w:val="000000"/>
                <w:sz w:val="20"/>
                <w:szCs w:val="20"/>
              </w:rPr>
              <w:t>смешанный</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03221420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Цветная капуста</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03221110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Морковь</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03221111</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proofErr w:type="gramStart"/>
            <w:r>
              <w:rPr>
                <w:rFonts w:ascii="Sylfaen" w:hAnsi="Sylfaen"/>
                <w:color w:val="000000"/>
                <w:sz w:val="20"/>
                <w:szCs w:val="20"/>
              </w:rPr>
              <w:t>Лук</w:t>
            </w:r>
            <w:r>
              <w:rPr>
                <w:rFonts w:ascii="Calibri" w:hAnsi="Calibri"/>
                <w:color w:val="000000"/>
                <w:sz w:val="20"/>
                <w:szCs w:val="20"/>
              </w:rPr>
              <w:t>,</w:t>
            </w:r>
            <w:r>
              <w:rPr>
                <w:rFonts w:ascii="Sylfaen" w:hAnsi="Sylfaen"/>
                <w:color w:val="000000"/>
                <w:sz w:val="20"/>
                <w:szCs w:val="20"/>
              </w:rPr>
              <w:t>голова</w:t>
            </w:r>
            <w:proofErr w:type="gramEnd"/>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03221124</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Огурец (сезонный)</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03221121</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Помидоры (сезонные)</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03221127</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Тысяча</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03221120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Специи (сезонные)</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Рука</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03221430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Брокколи</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Sylfaen" w:hAnsi="Sylfaen"/>
                <w:color w:val="000000"/>
                <w:sz w:val="20"/>
                <w:szCs w:val="20"/>
              </w:rPr>
              <w:t>03221130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Тыква</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03221122</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Тыква</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03222128</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Яблоко</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03222100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Банан</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03222125</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Клубника (сезонная)</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03222126</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Малина (сезонный сорт)</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03222131</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Абрикос</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15332412</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Изюм</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03222121</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Мандарин</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03222119</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Апельсин</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03222118</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Лимон</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03222134</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слива</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Sylfaen" w:hAnsi="Sylfaen"/>
                <w:color w:val="000000"/>
                <w:sz w:val="20"/>
                <w:szCs w:val="20"/>
              </w:rPr>
              <w:t>15331152</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Горох</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Sylfaen" w:hAnsi="Sylfaen"/>
                <w:color w:val="000000"/>
                <w:sz w:val="20"/>
                <w:szCs w:val="20"/>
              </w:rPr>
              <w:t>15331168</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Баклажан</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15821400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Паксимат</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15820000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Лаваш</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15871257</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Ваниль</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r w:rsidR="00665B43" w:rsidRPr="00B138F3" w:rsidTr="00665B43">
        <w:trPr>
          <w:trHeight w:val="404"/>
          <w:jc w:val="center"/>
        </w:trPr>
        <w:tc>
          <w:tcPr>
            <w:tcW w:w="1703" w:type="dxa"/>
          </w:tcPr>
          <w:p w:rsidR="00665B43" w:rsidRPr="00D25086" w:rsidRDefault="00665B43" w:rsidP="00665B43">
            <w:pPr>
              <w:pStyle w:val="aff3"/>
              <w:widowControl w:val="0"/>
              <w:numPr>
                <w:ilvl w:val="0"/>
                <w:numId w:val="14"/>
              </w:numPr>
              <w:jc w:val="center"/>
              <w:rPr>
                <w:rFonts w:ascii="GHEA Grapalat" w:hAnsi="GHEA Grapalat"/>
                <w:sz w:val="16"/>
                <w:szCs w:val="16"/>
              </w:rPr>
            </w:pPr>
          </w:p>
        </w:tc>
        <w:tc>
          <w:tcPr>
            <w:tcW w:w="1531" w:type="dxa"/>
            <w:tcBorders>
              <w:top w:val="nil"/>
              <w:left w:val="single" w:sz="4" w:space="0" w:color="auto"/>
              <w:bottom w:val="single" w:sz="4" w:space="0" w:color="auto"/>
              <w:right w:val="single" w:sz="4" w:space="0" w:color="auto"/>
            </w:tcBorders>
            <w:shd w:val="clear" w:color="auto" w:fill="auto"/>
            <w:vAlign w:val="center"/>
          </w:tcPr>
          <w:p w:rsidR="00665B43" w:rsidRDefault="00665B43" w:rsidP="00665B43">
            <w:pPr>
              <w:jc w:val="center"/>
              <w:rPr>
                <w:rFonts w:ascii="Calibri" w:hAnsi="Calibri"/>
                <w:color w:val="000000"/>
                <w:sz w:val="18"/>
                <w:szCs w:val="18"/>
              </w:rPr>
            </w:pPr>
            <w:r>
              <w:rPr>
                <w:rFonts w:ascii="Calibri" w:hAnsi="Calibri"/>
                <w:color w:val="000000"/>
              </w:rPr>
              <w:t>15898100</w:t>
            </w:r>
          </w:p>
        </w:tc>
        <w:tc>
          <w:tcPr>
            <w:tcW w:w="2137" w:type="dxa"/>
            <w:tcBorders>
              <w:top w:val="single" w:sz="4" w:space="0" w:color="auto"/>
              <w:left w:val="single" w:sz="4" w:space="0" w:color="auto"/>
              <w:bottom w:val="single" w:sz="4" w:space="0" w:color="auto"/>
              <w:right w:val="nil"/>
            </w:tcBorders>
            <w:shd w:val="clear" w:color="auto" w:fill="auto"/>
            <w:vAlign w:val="center"/>
          </w:tcPr>
          <w:p w:rsidR="00665B43" w:rsidRPr="009A0572" w:rsidRDefault="00665B43" w:rsidP="00665B43">
            <w:pPr>
              <w:jc w:val="center"/>
              <w:rPr>
                <w:rFonts w:ascii="GHEA Grapalat" w:hAnsi="GHEA Grapalat" w:cs="Arial"/>
                <w:bCs/>
              </w:rPr>
            </w:pPr>
            <w:r>
              <w:rPr>
                <w:rFonts w:ascii="Sylfaen" w:hAnsi="Sylfaen"/>
                <w:color w:val="000000"/>
                <w:sz w:val="20"/>
                <w:szCs w:val="20"/>
              </w:rPr>
              <w:t>Порошок для выпечки</w:t>
            </w:r>
          </w:p>
        </w:tc>
        <w:tc>
          <w:tcPr>
            <w:tcW w:w="974" w:type="dxa"/>
          </w:tcPr>
          <w:p w:rsidR="00665B43" w:rsidRDefault="00665B43" w:rsidP="00665B43">
            <w:r w:rsidRPr="002678C0">
              <w:rPr>
                <w:rFonts w:ascii="GHEA Grapalat" w:hAnsi="GHEA Grapalat"/>
                <w:sz w:val="16"/>
                <w:szCs w:val="16"/>
              </w:rPr>
              <w:t>... %</w:t>
            </w:r>
          </w:p>
        </w:tc>
        <w:tc>
          <w:tcPr>
            <w:tcW w:w="987" w:type="dxa"/>
          </w:tcPr>
          <w:p w:rsidR="00665B43" w:rsidRDefault="00665B43" w:rsidP="00665B43">
            <w:r w:rsidRPr="002678C0">
              <w:rPr>
                <w:rFonts w:ascii="GHEA Grapalat" w:hAnsi="GHEA Grapalat"/>
                <w:sz w:val="16"/>
                <w:szCs w:val="16"/>
              </w:rPr>
              <w:t>... %</w:t>
            </w:r>
          </w:p>
        </w:tc>
        <w:tc>
          <w:tcPr>
            <w:tcW w:w="700" w:type="dxa"/>
          </w:tcPr>
          <w:p w:rsidR="00665B43" w:rsidRDefault="00665B43" w:rsidP="00665B43">
            <w:r w:rsidRPr="002678C0">
              <w:rPr>
                <w:rFonts w:ascii="GHEA Grapalat" w:hAnsi="GHEA Grapalat"/>
                <w:sz w:val="16"/>
                <w:szCs w:val="16"/>
              </w:rPr>
              <w:t>... %</w:t>
            </w:r>
          </w:p>
        </w:tc>
        <w:tc>
          <w:tcPr>
            <w:tcW w:w="844" w:type="dxa"/>
          </w:tcPr>
          <w:p w:rsidR="00665B43" w:rsidRDefault="00665B43" w:rsidP="00665B43">
            <w:r w:rsidRPr="002678C0">
              <w:rPr>
                <w:rFonts w:ascii="GHEA Grapalat" w:hAnsi="GHEA Grapalat"/>
                <w:sz w:val="16"/>
                <w:szCs w:val="16"/>
              </w:rPr>
              <w:t>... %</w:t>
            </w:r>
          </w:p>
        </w:tc>
        <w:tc>
          <w:tcPr>
            <w:tcW w:w="538" w:type="dxa"/>
          </w:tcPr>
          <w:p w:rsidR="00665B43" w:rsidRDefault="00665B43" w:rsidP="00665B43">
            <w:r w:rsidRPr="002678C0">
              <w:rPr>
                <w:rFonts w:ascii="GHEA Grapalat" w:hAnsi="GHEA Grapalat"/>
                <w:sz w:val="16"/>
                <w:szCs w:val="16"/>
              </w:rPr>
              <w:t>... %</w:t>
            </w:r>
          </w:p>
        </w:tc>
        <w:tc>
          <w:tcPr>
            <w:tcW w:w="606" w:type="dxa"/>
          </w:tcPr>
          <w:p w:rsidR="00665B43" w:rsidRDefault="00665B43" w:rsidP="00665B43">
            <w:r w:rsidRPr="002678C0">
              <w:rPr>
                <w:rFonts w:ascii="GHEA Grapalat" w:hAnsi="GHEA Grapalat"/>
                <w:sz w:val="16"/>
                <w:szCs w:val="16"/>
              </w:rPr>
              <w:t>... %</w:t>
            </w:r>
          </w:p>
        </w:tc>
        <w:tc>
          <w:tcPr>
            <w:tcW w:w="704" w:type="dxa"/>
          </w:tcPr>
          <w:p w:rsidR="00665B43" w:rsidRDefault="00665B43" w:rsidP="00665B43">
            <w:r w:rsidRPr="002678C0">
              <w:rPr>
                <w:rFonts w:ascii="GHEA Grapalat" w:hAnsi="GHEA Grapalat"/>
                <w:sz w:val="16"/>
                <w:szCs w:val="16"/>
              </w:rPr>
              <w:t>... %</w:t>
            </w:r>
          </w:p>
        </w:tc>
        <w:tc>
          <w:tcPr>
            <w:tcW w:w="832" w:type="dxa"/>
          </w:tcPr>
          <w:p w:rsidR="00665B43" w:rsidRDefault="00665B43" w:rsidP="00665B43">
            <w:r w:rsidRPr="002678C0">
              <w:rPr>
                <w:rFonts w:ascii="GHEA Grapalat" w:hAnsi="GHEA Grapalat"/>
                <w:sz w:val="16"/>
                <w:szCs w:val="16"/>
              </w:rPr>
              <w:t>... %</w:t>
            </w:r>
          </w:p>
        </w:tc>
        <w:tc>
          <w:tcPr>
            <w:tcW w:w="868" w:type="dxa"/>
          </w:tcPr>
          <w:p w:rsidR="00665B43" w:rsidRDefault="00665B43" w:rsidP="00665B43">
            <w:r w:rsidRPr="002678C0">
              <w:rPr>
                <w:rFonts w:ascii="GHEA Grapalat" w:hAnsi="GHEA Grapalat"/>
                <w:sz w:val="16"/>
                <w:szCs w:val="16"/>
              </w:rPr>
              <w:t>... %</w:t>
            </w:r>
          </w:p>
        </w:tc>
        <w:tc>
          <w:tcPr>
            <w:tcW w:w="853" w:type="dxa"/>
          </w:tcPr>
          <w:p w:rsidR="00665B43" w:rsidRDefault="00665B43" w:rsidP="00665B43">
            <w:r w:rsidRPr="002678C0">
              <w:rPr>
                <w:rFonts w:ascii="GHEA Grapalat" w:hAnsi="GHEA Grapalat"/>
                <w:sz w:val="16"/>
                <w:szCs w:val="16"/>
              </w:rPr>
              <w:t>... %</w:t>
            </w:r>
          </w:p>
        </w:tc>
        <w:tc>
          <w:tcPr>
            <w:tcW w:w="975" w:type="dxa"/>
          </w:tcPr>
          <w:p w:rsidR="00665B43" w:rsidRDefault="00665B43" w:rsidP="00665B43">
            <w:r w:rsidRPr="002678C0">
              <w:rPr>
                <w:rFonts w:ascii="GHEA Grapalat" w:hAnsi="GHEA Grapalat"/>
                <w:sz w:val="16"/>
                <w:szCs w:val="16"/>
              </w:rPr>
              <w:t>... %</w:t>
            </w:r>
          </w:p>
        </w:tc>
        <w:tc>
          <w:tcPr>
            <w:tcW w:w="854" w:type="dxa"/>
          </w:tcPr>
          <w:p w:rsidR="00665B43" w:rsidRDefault="00665B43" w:rsidP="00665B43">
            <w:r w:rsidRPr="002678C0">
              <w:rPr>
                <w:rFonts w:ascii="GHEA Grapalat" w:hAnsi="GHEA Grapalat"/>
                <w:sz w:val="16"/>
                <w:szCs w:val="16"/>
              </w:rPr>
              <w:t>... %</w:t>
            </w:r>
          </w:p>
        </w:tc>
        <w:tc>
          <w:tcPr>
            <w:tcW w:w="799" w:type="dxa"/>
          </w:tcPr>
          <w:p w:rsidR="00665B43" w:rsidRDefault="00665B43" w:rsidP="00665B43">
            <w:r w:rsidRPr="002678C0">
              <w:rPr>
                <w:rFonts w:ascii="GHEA Grapalat" w:hAnsi="GHEA Grapalat"/>
                <w:sz w:val="16"/>
                <w:szCs w:val="16"/>
              </w:rPr>
              <w:t>... %</w:t>
            </w:r>
          </w:p>
        </w:tc>
      </w:tr>
    </w:tbl>
    <w:p w:rsidR="00071D1C" w:rsidRPr="00B138F3" w:rsidRDefault="00071D1C" w:rsidP="00B46D58">
      <w:pPr>
        <w:widowControl w:val="0"/>
        <w:spacing w:after="120"/>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138F3" w:rsidRPr="00B138F3" w:rsidTr="00E22E51">
        <w:trPr>
          <w:jc w:val="center"/>
        </w:trPr>
        <w:tc>
          <w:tcPr>
            <w:tcW w:w="4536" w:type="dxa"/>
          </w:tcPr>
          <w:p w:rsidR="00071D1C" w:rsidRDefault="00071D1C" w:rsidP="00B46D58">
            <w:pPr>
              <w:widowControl w:val="0"/>
              <w:spacing w:after="160"/>
              <w:jc w:val="center"/>
              <w:rPr>
                <w:rFonts w:ascii="GHEA Grapalat" w:hAnsi="GHEA Grapalat"/>
                <w:b/>
              </w:rPr>
            </w:pPr>
            <w:r w:rsidRPr="00B138F3">
              <w:rPr>
                <w:rFonts w:ascii="GHEA Grapalat" w:hAnsi="GHEA Grapalat"/>
                <w:b/>
              </w:rPr>
              <w:t>ПОКУПАТЕЛЬ</w:t>
            </w:r>
          </w:p>
          <w:p w:rsidR="003773FD" w:rsidRPr="009E5A71" w:rsidRDefault="003773FD" w:rsidP="003773FD">
            <w:pPr>
              <w:jc w:val="center"/>
              <w:rPr>
                <w:rFonts w:ascii="Sylfaen" w:hAnsi="Sylfaen"/>
                <w:sz w:val="20"/>
                <w:szCs w:val="20"/>
                <w:lang w:val="hy-AM"/>
              </w:rPr>
            </w:pPr>
            <w:r w:rsidRPr="009E5A71">
              <w:rPr>
                <w:rFonts w:ascii="Sylfaen" w:hAnsi="Sylfaen"/>
                <w:sz w:val="20"/>
                <w:szCs w:val="20"/>
                <w:lang w:val="hy-AM"/>
              </w:rPr>
              <w:t>Веду №2 НУХ ХАК</w:t>
            </w:r>
          </w:p>
          <w:p w:rsidR="003773FD" w:rsidRPr="003F6BAD" w:rsidRDefault="003773FD" w:rsidP="003773FD">
            <w:pPr>
              <w:jc w:val="center"/>
              <w:rPr>
                <w:rFonts w:ascii="Sylfaen" w:hAnsi="Sylfaen"/>
                <w:sz w:val="20"/>
                <w:szCs w:val="20"/>
                <w:lang w:val="hy-AM"/>
              </w:rPr>
            </w:pPr>
            <w:r w:rsidRPr="003F6BAD">
              <w:rPr>
                <w:rFonts w:ascii="Sylfaen" w:hAnsi="Sylfaen"/>
                <w:sz w:val="20"/>
                <w:szCs w:val="20"/>
                <w:lang w:val="hy-AM"/>
              </w:rPr>
              <w:t>К. Веди, Касьяна 26/17</w:t>
            </w:r>
          </w:p>
          <w:p w:rsidR="003773FD" w:rsidRPr="00753465" w:rsidRDefault="003773FD" w:rsidP="003773FD">
            <w:pPr>
              <w:jc w:val="center"/>
              <w:rPr>
                <w:rFonts w:ascii="Sylfaen" w:hAnsi="Sylfaen"/>
                <w:sz w:val="20"/>
                <w:szCs w:val="20"/>
                <w:lang w:val="hy-AM"/>
              </w:rPr>
            </w:pPr>
            <w:r w:rsidRPr="00753465">
              <w:rPr>
                <w:rFonts w:ascii="Sylfaen" w:hAnsi="Sylfaen"/>
                <w:sz w:val="20"/>
                <w:szCs w:val="20"/>
                <w:lang w:val="hy-AM"/>
              </w:rPr>
              <w:t xml:space="preserve">ЗАО «АКБА БАНК»   </w:t>
            </w:r>
          </w:p>
          <w:p w:rsidR="003773FD" w:rsidRPr="009E5A71" w:rsidRDefault="003773FD" w:rsidP="003773FD">
            <w:pPr>
              <w:jc w:val="center"/>
              <w:rPr>
                <w:rFonts w:ascii="Sylfaen" w:hAnsi="Sylfaen"/>
                <w:sz w:val="20"/>
                <w:szCs w:val="20"/>
                <w:lang w:val="hy-AM"/>
              </w:rPr>
            </w:pPr>
            <w:r w:rsidRPr="00753465">
              <w:rPr>
                <w:rFonts w:ascii="Sylfaen" w:hAnsi="Sylfaen"/>
                <w:sz w:val="20"/>
                <w:szCs w:val="20"/>
                <w:lang w:val="hy-AM"/>
              </w:rPr>
              <w:t>З/Р</w:t>
            </w:r>
            <w:r>
              <w:rPr>
                <w:rFonts w:ascii="Sylfaen" w:hAnsi="Sylfaen" w:cs="Arial"/>
                <w:color w:val="2C2D2E"/>
                <w:sz w:val="23"/>
                <w:szCs w:val="23"/>
                <w:shd w:val="clear" w:color="auto" w:fill="FFFFFF"/>
                <w:lang w:val="hy-AM"/>
              </w:rPr>
              <w:t>220123350039000</w:t>
            </w:r>
          </w:p>
          <w:p w:rsidR="003773FD" w:rsidRPr="009E5A71" w:rsidRDefault="003773FD" w:rsidP="003773FD">
            <w:pPr>
              <w:jc w:val="center"/>
              <w:rPr>
                <w:rFonts w:ascii="Sylfaen" w:hAnsi="Sylfaen"/>
                <w:sz w:val="20"/>
                <w:szCs w:val="20"/>
                <w:lang w:val="hy-AM"/>
              </w:rPr>
            </w:pPr>
            <w:r w:rsidRPr="00753465">
              <w:rPr>
                <w:rFonts w:ascii="Sylfaen" w:hAnsi="Sylfaen"/>
                <w:sz w:val="20"/>
                <w:szCs w:val="20"/>
                <w:lang w:val="hy-AM"/>
              </w:rPr>
              <w:t xml:space="preserve">АВК  </w:t>
            </w:r>
            <w:r w:rsidRPr="004C3AC4">
              <w:rPr>
                <w:rFonts w:ascii="Arial" w:hAnsi="Arial" w:cs="Arial"/>
                <w:color w:val="2C2D2E"/>
                <w:sz w:val="23"/>
                <w:szCs w:val="23"/>
                <w:shd w:val="clear" w:color="auto" w:fill="FFFFFF"/>
                <w:lang w:val="hy-AM"/>
              </w:rPr>
              <w:t>04104775</w:t>
            </w:r>
          </w:p>
          <w:p w:rsidR="004521DC" w:rsidRPr="00B138F3" w:rsidRDefault="003773FD" w:rsidP="003773FD">
            <w:pPr>
              <w:widowControl w:val="0"/>
              <w:spacing w:after="160"/>
              <w:jc w:val="center"/>
              <w:rPr>
                <w:rFonts w:ascii="GHEA Grapalat" w:hAnsi="GHEA Grapalat"/>
                <w:sz w:val="16"/>
                <w:szCs w:val="16"/>
              </w:rPr>
            </w:pPr>
            <w:r>
              <w:rPr>
                <w:rFonts w:ascii="Sylfaen" w:hAnsi="Sylfaen"/>
                <w:sz w:val="20"/>
                <w:szCs w:val="20"/>
                <w:lang w:val="hy-AM"/>
              </w:rPr>
              <w:t>Режиссер: Ж. Аветисян</w:t>
            </w:r>
            <w:r w:rsidRPr="00B138F3">
              <w:rPr>
                <w:rFonts w:ascii="GHEA Grapalat" w:hAnsi="GHEA Grapalat"/>
                <w:sz w:val="16"/>
                <w:szCs w:val="16"/>
              </w:rPr>
              <w:t xml:space="preserve"> </w:t>
            </w:r>
            <w:r w:rsidR="004521DC" w:rsidRPr="00B138F3">
              <w:rPr>
                <w:rFonts w:ascii="GHEA Grapalat" w:hAnsi="GHEA Grapalat"/>
                <w:sz w:val="16"/>
                <w:szCs w:val="16"/>
              </w:rPr>
              <w:t>/подпись/</w:t>
            </w:r>
          </w:p>
          <w:p w:rsidR="00071D1C" w:rsidRPr="00B138F3" w:rsidRDefault="00071D1C" w:rsidP="00B46D58">
            <w:pPr>
              <w:widowControl w:val="0"/>
              <w:spacing w:after="160"/>
              <w:jc w:val="center"/>
              <w:rPr>
                <w:rFonts w:ascii="GHEA Grapalat" w:hAnsi="GHEA Grapalat"/>
              </w:rPr>
            </w:pPr>
          </w:p>
        </w:tc>
        <w:tc>
          <w:tcPr>
            <w:tcW w:w="760" w:type="dxa"/>
          </w:tcPr>
          <w:p w:rsidR="00071D1C" w:rsidRPr="00B138F3" w:rsidRDefault="00071D1C" w:rsidP="00B46D58">
            <w:pPr>
              <w:widowControl w:val="0"/>
              <w:spacing w:after="160"/>
              <w:jc w:val="center"/>
              <w:rPr>
                <w:rFonts w:ascii="GHEA Grapalat" w:hAnsi="GHEA Grapalat"/>
              </w:rPr>
            </w:pPr>
          </w:p>
        </w:tc>
        <w:tc>
          <w:tcPr>
            <w:tcW w:w="4343" w:type="dxa"/>
          </w:tcPr>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spacing w:after="160"/>
              <w:jc w:val="center"/>
              <w:rPr>
                <w:rFonts w:ascii="GHEA Grapalat" w:hAnsi="GHEA Grapalat"/>
                <w:sz w:val="20"/>
                <w:szCs w:val="20"/>
              </w:rPr>
            </w:pPr>
            <w:r w:rsidRPr="00B138F3">
              <w:rPr>
                <w:rFonts w:ascii="GHEA Grapalat" w:hAnsi="GHEA Grapalat"/>
                <w:sz w:val="20"/>
                <w:szCs w:val="20"/>
              </w:rPr>
              <w:t>/подпись/</w:t>
            </w:r>
          </w:p>
          <w:p w:rsidR="00071D1C" w:rsidRPr="00B138F3" w:rsidRDefault="00071D1C" w:rsidP="00B46D58">
            <w:pPr>
              <w:widowControl w:val="0"/>
              <w:spacing w:after="160"/>
              <w:jc w:val="center"/>
              <w:rPr>
                <w:rFonts w:ascii="GHEA Grapalat" w:hAnsi="GHEA Grapalat"/>
              </w:rPr>
            </w:pPr>
            <w:r w:rsidRPr="00B138F3">
              <w:rPr>
                <w:rFonts w:ascii="GHEA Grapalat" w:hAnsi="GHEA Grapalat"/>
              </w:rPr>
              <w:t>М. П.</w:t>
            </w:r>
          </w:p>
        </w:tc>
      </w:tr>
    </w:tbl>
    <w:p w:rsidR="00071D1C" w:rsidRPr="00B138F3" w:rsidRDefault="00071D1C" w:rsidP="00B46D58">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Р/</w:t>
            </w:r>
            <w:proofErr w:type="gramStart"/>
            <w:r w:rsidRPr="00B138F3">
              <w:rPr>
                <w:rFonts w:ascii="GHEA Grapalat" w:hAnsi="GHEA Grapalat"/>
              </w:rPr>
              <w:t>С</w:t>
            </w:r>
            <w:proofErr w:type="gramEnd"/>
            <w:r w:rsidRPr="00B138F3">
              <w:rPr>
                <w:rFonts w:ascii="GHEA Grapalat" w:hAnsi="GHEA Grapalat"/>
              </w:rPr>
              <w:t>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a3"/>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a3"/>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af4"/>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proofErr w:type="gramStart"/>
      <w:r w:rsidRPr="00B138F3">
        <w:rPr>
          <w:rFonts w:ascii="GHEA Grapalat" w:hAnsi="GHEA Grapalat"/>
        </w:rPr>
        <w:t>_ ,</w:t>
      </w:r>
      <w:proofErr w:type="gramEnd"/>
      <w:r w:rsidRPr="00B138F3">
        <w:rPr>
          <w:rFonts w:ascii="GHEA Grapalat" w:hAnsi="GHEA Grapalat"/>
        </w:rPr>
        <w:t xml:space="preserve">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умма, подлежащая уплате (тыс. драмов)</w:t>
            </w:r>
          </w:p>
        </w:tc>
        <w:tc>
          <w:tcPr>
            <w:tcW w:w="1333" w:type="dxa"/>
            <w:vMerge w:val="restart"/>
            <w:shd w:val="clear" w:color="auto" w:fill="auto"/>
            <w:vAlign w:val="center"/>
          </w:tcPr>
          <w:p w:rsidR="0038400D" w:rsidRPr="00B138F3" w:rsidRDefault="00A20240"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af4"/>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gramStart"/>
      <w:r w:rsidRPr="00B138F3">
        <w:rPr>
          <w:rFonts w:ascii="GHEA Grapalat" w:hAnsi="GHEA Grapalat"/>
          <w:snapToGrid w:val="0"/>
        </w:rPr>
        <w:t>Акта,</w:t>
      </w:r>
      <w:r w:rsidRPr="00B138F3">
        <w:rPr>
          <w:rFonts w:ascii="GHEA Grapalat" w:hAnsi="GHEA Grapalat"/>
        </w:rPr>
        <w:t>являются</w:t>
      </w:r>
      <w:proofErr w:type="gram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г. между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firstRow="1" w:lastRow="0" w:firstColumn="1" w:lastColumn="0" w:noHBand="0" w:noVBand="0"/>
      </w:tblPr>
      <w:tblGrid>
        <w:gridCol w:w="4350"/>
        <w:gridCol w:w="4720"/>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Default="00071D1C" w:rsidP="00B46D58">
      <w:pPr>
        <w:widowControl w:val="0"/>
        <w:spacing w:after="160"/>
        <w:ind w:left="-142" w:firstLine="142"/>
        <w:jc w:val="center"/>
        <w:rPr>
          <w:rFonts w:ascii="GHEA Grapalat" w:hAnsi="GHEA Grapalat" w:cs="Sylfaen"/>
          <w:b/>
        </w:rPr>
      </w:pPr>
    </w:p>
    <w:p w:rsidR="00AA0F9A" w:rsidRPr="00BA20A0" w:rsidRDefault="00296DAD" w:rsidP="00AA0F9A">
      <w:pPr>
        <w:widowControl w:val="0"/>
        <w:jc w:val="right"/>
        <w:rPr>
          <w:rFonts w:ascii="GHEA Grapalat" w:hAnsi="GHEA Grapalat" w:cs="Sylfaen"/>
          <w:i/>
        </w:rPr>
      </w:pPr>
      <w:r>
        <w:rPr>
          <w:rFonts w:ascii="GHEA Grapalat" w:hAnsi="GHEA Grapalat"/>
          <w:i/>
        </w:rPr>
        <w:lastRenderedPageBreak/>
        <w:t>П</w:t>
      </w:r>
      <w:r w:rsidR="00AA0F9A" w:rsidRPr="00BA20A0">
        <w:rPr>
          <w:rFonts w:ascii="GHEA Grapalat" w:hAnsi="GHEA Grapalat"/>
          <w:i/>
        </w:rPr>
        <w:t>иложение № 4</w:t>
      </w:r>
    </w:p>
    <w:p w:rsidR="00AA0F9A" w:rsidRPr="00BA20A0" w:rsidRDefault="00AA0F9A" w:rsidP="00AA0F9A">
      <w:pPr>
        <w:widowControl w:val="0"/>
        <w:jc w:val="right"/>
        <w:rPr>
          <w:rFonts w:ascii="GHEA Grapalat" w:hAnsi="GHEA Grapalat" w:cs="Sylfaen"/>
          <w:i/>
        </w:rPr>
      </w:pPr>
      <w:r w:rsidRPr="00BA20A0">
        <w:rPr>
          <w:rFonts w:ascii="GHEA Grapalat" w:hAnsi="GHEA Grapalat"/>
          <w:i/>
        </w:rPr>
        <w:t>к Договору под кодом</w:t>
      </w:r>
      <w:r w:rsidRPr="00BA20A0">
        <w:rPr>
          <w:rFonts w:ascii="GHEA Grapalat" w:hAnsi="GHEA Grapalat"/>
          <w:i/>
          <w:lang w:val="hy-AM"/>
        </w:rPr>
        <w:t xml:space="preserve"> </w:t>
      </w:r>
      <w:proofErr w:type="gramStart"/>
      <w:r w:rsidRPr="00BA20A0">
        <w:rPr>
          <w:rFonts w:ascii="GHEA Grapalat" w:hAnsi="GHEA Grapalat"/>
          <w:i/>
          <w:lang w:val="hy-AM"/>
        </w:rPr>
        <w:t xml:space="preserve">«  </w:t>
      </w:r>
      <w:proofErr w:type="gramEnd"/>
      <w:r w:rsidRPr="00BA20A0">
        <w:rPr>
          <w:rFonts w:ascii="GHEA Grapalat" w:hAnsi="GHEA Grapalat"/>
          <w:i/>
          <w:lang w:val="hy-AM"/>
        </w:rPr>
        <w:t xml:space="preserve">    »</w:t>
      </w:r>
      <w:r w:rsidRPr="00BA20A0">
        <w:rPr>
          <w:rFonts w:ascii="GHEA Grapalat" w:hAnsi="GHEA Grapalat"/>
          <w:i/>
        </w:rPr>
        <w:t xml:space="preserve"> </w:t>
      </w:r>
      <w:r w:rsidRPr="00BA20A0">
        <w:rPr>
          <w:rFonts w:ascii="GHEA Grapalat" w:hAnsi="GHEA Grapalat" w:cs="Sylfaen"/>
          <w:i/>
        </w:rPr>
        <w:br/>
      </w:r>
      <w:r w:rsidRPr="00BA20A0">
        <w:rPr>
          <w:rFonts w:ascii="GHEA Grapalat" w:hAnsi="GHEA Grapalat"/>
          <w:i/>
        </w:rPr>
        <w:t>заключенному "</w:t>
      </w:r>
      <w:r w:rsidRPr="00BA20A0">
        <w:rPr>
          <w:rFonts w:ascii="GHEA Grapalat" w:hAnsi="GHEA Grapalat"/>
          <w:i/>
        </w:rPr>
        <w:tab/>
        <w:t xml:space="preserve"> "</w:t>
      </w:r>
      <w:r w:rsidRPr="00BA20A0">
        <w:rPr>
          <w:rFonts w:ascii="GHEA Grapalat" w:hAnsi="GHEA Grapalat"/>
          <w:i/>
        </w:rPr>
        <w:tab/>
        <w:t>20</w:t>
      </w:r>
      <w:r w:rsidRPr="00BA20A0">
        <w:rPr>
          <w:rFonts w:ascii="GHEA Grapalat" w:hAnsi="GHEA Grapalat"/>
          <w:i/>
        </w:rPr>
        <w:tab/>
        <w:t xml:space="preserve">  г.</w:t>
      </w:r>
    </w:p>
    <w:p w:rsidR="00AA0F9A" w:rsidRPr="00BA20A0" w:rsidRDefault="00AA0F9A" w:rsidP="00AA0F9A">
      <w:pPr>
        <w:jc w:val="center"/>
        <w:rPr>
          <w:rFonts w:ascii="GHEA Grapalat" w:hAnsi="GHEA Grapalat" w:cs="GHEA Grapalat"/>
        </w:rPr>
      </w:pPr>
    </w:p>
    <w:p w:rsidR="00AA0F9A" w:rsidRPr="00BA20A0" w:rsidRDefault="00AA0F9A" w:rsidP="00AA0F9A">
      <w:pPr>
        <w:jc w:val="center"/>
        <w:rPr>
          <w:rFonts w:ascii="GHEA Grapalat" w:hAnsi="GHEA Grapalat" w:cs="GHEA Grapalat"/>
        </w:rPr>
      </w:pPr>
      <w:r w:rsidRPr="00BA20A0">
        <w:rPr>
          <w:rFonts w:ascii="GHEA Grapalat" w:hAnsi="GHEA Grapalat" w:cs="GHEA Grapalat"/>
        </w:rPr>
        <w:t>УВЕДОМЛЕНИЕ</w:t>
      </w:r>
    </w:p>
    <w:p w:rsidR="00AA0F9A" w:rsidRPr="00BA20A0" w:rsidRDefault="00AA0F9A" w:rsidP="00AA0F9A">
      <w:pPr>
        <w:jc w:val="center"/>
        <w:rPr>
          <w:rFonts w:ascii="GHEA Grapalat" w:hAnsi="GHEA Grapalat" w:cs="GHEA Grapalat"/>
          <w:lang w:val="hy-AM"/>
        </w:rPr>
      </w:pPr>
    </w:p>
    <w:p w:rsidR="00AA0F9A" w:rsidRPr="00BA20A0" w:rsidRDefault="00AA0F9A" w:rsidP="00AA0F9A">
      <w:pPr>
        <w:rPr>
          <w:rFonts w:ascii="GHEA Grapalat" w:hAnsi="GHEA Grapalat" w:cs="Arial"/>
          <w:sz w:val="20"/>
          <w:szCs w:val="20"/>
          <w:lang w:val="es-ES"/>
        </w:rPr>
      </w:pPr>
      <w:r w:rsidRPr="00BA20A0">
        <w:rPr>
          <w:rFonts w:ascii="GHEA Grapalat" w:hAnsi="GHEA Grapalat"/>
          <w:u w:val="single"/>
          <w:lang w:val="es-ES"/>
        </w:rPr>
        <w:t xml:space="preserve">                                                             </w:t>
      </w:r>
      <w:r w:rsidRPr="00BA20A0">
        <w:rPr>
          <w:rFonts w:ascii="GHEA Grapalat" w:hAnsi="GHEA Grapalat"/>
          <w:u w:val="single"/>
          <w:lang w:val="es-ES"/>
        </w:rPr>
        <w:tab/>
      </w:r>
      <w:r w:rsidRPr="00BA20A0">
        <w:rPr>
          <w:rFonts w:ascii="GHEA Grapalat" w:hAnsi="GHEA Grapalat"/>
          <w:u w:val="single"/>
          <w:lang w:val="es-ES"/>
        </w:rPr>
        <w:tab/>
        <w:t xml:space="preserve">       </w:t>
      </w:r>
      <w:r w:rsidRPr="00BA20A0">
        <w:rPr>
          <w:rFonts w:ascii="GHEA Grapalat" w:hAnsi="GHEA Grapalat"/>
          <w:lang w:val="es-ES"/>
        </w:rPr>
        <w:t xml:space="preserve"> </w:t>
      </w:r>
      <w:r w:rsidRPr="00BA20A0">
        <w:rPr>
          <w:rFonts w:ascii="GHEA Grapalat" w:hAnsi="GHEA Grapalat"/>
        </w:rPr>
        <w:t>з</w:t>
      </w:r>
      <w:r w:rsidRPr="00BA20A0">
        <w:rPr>
          <w:rFonts w:ascii="GHEA Grapalat" w:hAnsi="GHEA Grapalat" w:cs="Sylfaen"/>
          <w:sz w:val="20"/>
          <w:szCs w:val="20"/>
        </w:rPr>
        <w:t>аявляет, что</w:t>
      </w:r>
      <w:r w:rsidRPr="00BA20A0">
        <w:rPr>
          <w:rFonts w:ascii="GHEA Grapalat" w:hAnsi="GHEA Grapalat" w:cs="Arial"/>
          <w:sz w:val="20"/>
          <w:szCs w:val="20"/>
        </w:rPr>
        <w:t>:</w:t>
      </w:r>
      <w:r w:rsidRPr="00BA20A0">
        <w:rPr>
          <w:rFonts w:ascii="GHEA Grapalat" w:hAnsi="GHEA Grapalat" w:cs="Arial"/>
          <w:sz w:val="20"/>
          <w:szCs w:val="20"/>
          <w:lang w:val="es-ES"/>
        </w:rPr>
        <w:t xml:space="preserve">  </w:t>
      </w:r>
    </w:p>
    <w:p w:rsidR="00AA0F9A" w:rsidRPr="00BA20A0" w:rsidRDefault="00AA0F9A" w:rsidP="00AA0F9A">
      <w:pPr>
        <w:rPr>
          <w:rFonts w:ascii="GHEA Grapalat" w:hAnsi="GHEA Grapalat" w:cs="Arial"/>
          <w:vertAlign w:val="superscript"/>
          <w:lang w:val="es-ES"/>
        </w:rPr>
      </w:pPr>
      <w:r w:rsidRPr="00BA20A0">
        <w:rPr>
          <w:rFonts w:ascii="GHEA Grapalat" w:hAnsi="GHEA Grapalat"/>
          <w:vertAlign w:val="superscript"/>
          <w:lang w:val="es-ES"/>
        </w:rPr>
        <w:t xml:space="preserve">               </w:t>
      </w:r>
      <w:r w:rsidRPr="00BA20A0">
        <w:rPr>
          <w:rFonts w:ascii="GHEA Grapalat" w:hAnsi="GHEA Grapalat"/>
          <w:lang w:val="es-ES"/>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финансового агента</w:t>
      </w:r>
    </w:p>
    <w:p w:rsidR="00AA0F9A" w:rsidRPr="00BA20A0" w:rsidRDefault="00AA0F9A" w:rsidP="00AA0F9A">
      <w:pPr>
        <w:rPr>
          <w:rFonts w:ascii="GHEA Grapalat" w:hAnsi="GHEA Grapalat"/>
          <w:vertAlign w:val="superscript"/>
          <w:lang w:val="es-ES"/>
        </w:rPr>
      </w:pPr>
    </w:p>
    <w:p w:rsidR="00AA0F9A" w:rsidRPr="00BA20A0" w:rsidRDefault="00AA0F9A" w:rsidP="006A50D8">
      <w:pPr>
        <w:pStyle w:val="aff3"/>
        <w:numPr>
          <w:ilvl w:val="0"/>
          <w:numId w:val="11"/>
        </w:numPr>
        <w:contextualSpacing/>
        <w:jc w:val="both"/>
        <w:rPr>
          <w:rFonts w:ascii="GHEA Grapalat" w:hAnsi="GHEA Grapalat"/>
          <w:u w:val="single"/>
          <w:lang w:val="es-ES"/>
        </w:rPr>
      </w:pPr>
      <w:r w:rsidRPr="00BA20A0">
        <w:rPr>
          <w:rFonts w:ascii="GHEA Grapalat" w:hAnsi="GHEA Grapalat"/>
          <w:sz w:val="20"/>
          <w:szCs w:val="20"/>
        </w:rPr>
        <w:t>В рамках заключенного между</w:t>
      </w:r>
      <w:r w:rsidRPr="00BA20A0">
        <w:rPr>
          <w:rFonts w:ascii="GHEA Grapalat" w:hAnsi="GHEA Grapalat"/>
        </w:rPr>
        <w:t xml:space="preserve">   ----------------------</w:t>
      </w:r>
      <w:r w:rsidRPr="00BA20A0">
        <w:rPr>
          <w:rFonts w:ascii="GHEA Grapalat" w:hAnsi="GHEA Grapalat"/>
          <w:lang w:val="hy-AM"/>
        </w:rPr>
        <w:t xml:space="preserve"> </w:t>
      </w:r>
      <w:r w:rsidRPr="00BA20A0">
        <w:rPr>
          <w:rFonts w:ascii="GHEA Grapalat" w:hAnsi="GHEA Grapalat"/>
          <w:sz w:val="20"/>
          <w:szCs w:val="20"/>
        </w:rPr>
        <w:t>- ом   и</w:t>
      </w:r>
      <w:r w:rsidRPr="00BA20A0">
        <w:rPr>
          <w:rFonts w:ascii="GHEA Grapalat" w:hAnsi="GHEA Grapalat"/>
        </w:rPr>
        <w:t xml:space="preserve"> ---------------------------- </w:t>
      </w:r>
      <w:r w:rsidRPr="00BA20A0">
        <w:rPr>
          <w:rFonts w:ascii="GHEA Grapalat" w:hAnsi="GHEA Grapalat"/>
          <w:sz w:val="20"/>
          <w:szCs w:val="20"/>
        </w:rPr>
        <w:t>-ом</w:t>
      </w:r>
      <w:r w:rsidRPr="00BA20A0">
        <w:rPr>
          <w:rFonts w:ascii="GHEA Grapalat" w:hAnsi="GHEA Grapalat"/>
        </w:rPr>
        <w:t xml:space="preserve">                              </w:t>
      </w:r>
    </w:p>
    <w:p w:rsidR="00AA0F9A" w:rsidRPr="00BA20A0" w:rsidRDefault="00AA0F9A" w:rsidP="00AA0F9A">
      <w:pPr>
        <w:rPr>
          <w:rFonts w:ascii="GHEA Grapalat" w:hAnsi="GHEA Grapalat" w:cs="Sylfaen"/>
          <w:vertAlign w:val="superscript"/>
        </w:rPr>
      </w:pP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покупателя</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rPr>
          <w:rFonts w:ascii="GHEA Grapalat" w:hAnsi="GHEA Grapalat" w:cs="Sylfaen"/>
          <w:vertAlign w:val="superscript"/>
        </w:rPr>
      </w:pP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 </w:t>
      </w:r>
      <w:r w:rsidRPr="00BA20A0">
        <w:rPr>
          <w:rFonts w:ascii="GHEA Grapalat" w:hAnsi="GHEA Grapalat" w:cs="Sylfaen"/>
          <w:sz w:val="20"/>
          <w:szCs w:val="20"/>
          <w:lang w:val="es-ES"/>
        </w:rPr>
        <w:t>20</w:t>
      </w:r>
      <w:r w:rsidRPr="00BA20A0">
        <w:rPr>
          <w:rFonts w:ascii="GHEA Grapalat" w:hAnsi="GHEA Grapalat" w:cs="Sylfaen"/>
          <w:sz w:val="20"/>
          <w:szCs w:val="20"/>
        </w:rPr>
        <w:t>г</w:t>
      </w:r>
      <w:r w:rsidRPr="00BA20A0">
        <w:rPr>
          <w:rFonts w:ascii="GHEA Grapalat" w:hAnsi="GHEA Grapalat" w:cs="Sylfaen"/>
          <w:sz w:val="20"/>
          <w:szCs w:val="20"/>
          <w:lang w:val="es-ES"/>
        </w:rPr>
        <w:t>.</w:t>
      </w:r>
      <w:r w:rsidRPr="00BA20A0">
        <w:rPr>
          <w:rFonts w:ascii="GHEA Grapalat" w:hAnsi="GHEA Grapalat" w:cs="Sylfaen"/>
          <w:sz w:val="20"/>
          <w:szCs w:val="20"/>
        </w:rPr>
        <w:t xml:space="preserve">договора под кодом </w:t>
      </w:r>
      <w:r w:rsidRPr="00BA20A0">
        <w:rPr>
          <w:rFonts w:ascii="GHEA Grapalat" w:hAnsi="GHEA Grapalat" w:cs="Sylfaen"/>
          <w:sz w:val="20"/>
          <w:szCs w:val="20"/>
          <w:lang w:val="es-ES"/>
        </w:rPr>
        <w:t xml:space="preserve"> </w:t>
      </w:r>
      <w:r w:rsidRPr="00BA20A0">
        <w:rPr>
          <w:rFonts w:ascii="GHEA Grapalat" w:hAnsi="GHEA Grapalat"/>
          <w:i/>
          <w:sz w:val="20"/>
          <w:szCs w:val="20"/>
          <w:lang w:val="af-ZA"/>
        </w:rPr>
        <w:t>___</w:t>
      </w:r>
      <w:r w:rsidRPr="00BA20A0">
        <w:rPr>
          <w:rFonts w:ascii="GHEA Grapalat" w:hAnsi="GHEA Grapalat" w:cs="Arial"/>
          <w:i/>
          <w:sz w:val="20"/>
          <w:szCs w:val="20"/>
          <w:shd w:val="clear" w:color="auto" w:fill="FFFFFF"/>
          <w:lang w:val="hy-AM"/>
        </w:rPr>
        <w:t>«________»</w:t>
      </w:r>
      <w:r w:rsidRPr="00BA20A0">
        <w:rPr>
          <w:rFonts w:ascii="GHEA Grapalat" w:hAnsi="GHEA Grapalat"/>
          <w:i/>
          <w:sz w:val="20"/>
          <w:szCs w:val="20"/>
          <w:u w:val="single"/>
        </w:rPr>
        <w:t xml:space="preserve">__ </w:t>
      </w:r>
      <w:r w:rsidRPr="00BA20A0">
        <w:rPr>
          <w:rFonts w:ascii="GHEA Grapalat" w:hAnsi="GHEA Grapalat"/>
          <w:sz w:val="20"/>
          <w:szCs w:val="20"/>
        </w:rPr>
        <w:t>(</w:t>
      </w:r>
      <w:r w:rsidRPr="00BA20A0">
        <w:rPr>
          <w:rFonts w:ascii="GHEA Grapalat" w:hAnsi="GHEA Grapalat" w:cs="Sylfaen"/>
          <w:sz w:val="20"/>
          <w:szCs w:val="20"/>
        </w:rPr>
        <w:t>далее-Договор</w:t>
      </w:r>
      <w:r w:rsidRPr="00BA20A0">
        <w:rPr>
          <w:rFonts w:ascii="GHEA Grapalat" w:hAnsi="GHEA Grapalat" w:cs="Sylfaen"/>
          <w:sz w:val="20"/>
          <w:szCs w:val="20"/>
          <w:lang w:val="es-ES"/>
        </w:rPr>
        <w:t>)</w:t>
      </w:r>
      <w:r w:rsidRPr="00BA20A0">
        <w:rPr>
          <w:rFonts w:ascii="GHEA Grapalat" w:hAnsi="GHEA Grapalat" w:cs="Sylfaen"/>
          <w:sz w:val="20"/>
          <w:szCs w:val="20"/>
        </w:rPr>
        <w:t xml:space="preserve">, между мной </w:t>
      </w:r>
      <w:r w:rsidRPr="00BA20A0">
        <w:rPr>
          <w:rFonts w:ascii="GHEA Grapalat" w:hAnsi="GHEA Grapalat" w:cs="Sylfaen"/>
          <w:sz w:val="20"/>
          <w:szCs w:val="20"/>
          <w:lang w:val="hy-AM"/>
        </w:rPr>
        <w:t xml:space="preserve"> </w:t>
      </w:r>
      <w:r w:rsidRPr="00BA20A0">
        <w:rPr>
          <w:rFonts w:ascii="GHEA Grapalat" w:hAnsi="GHEA Grapalat" w:cs="Sylfaen"/>
          <w:sz w:val="20"/>
          <w:szCs w:val="20"/>
        </w:rPr>
        <w:t>и ------------------------- - ом</w:t>
      </w:r>
    </w:p>
    <w:p w:rsidR="00AA0F9A" w:rsidRPr="00BA20A0" w:rsidRDefault="00AA0F9A" w:rsidP="00AA0F9A">
      <w:pPr>
        <w:rPr>
          <w:rFonts w:ascii="GHEA Grapalat" w:hAnsi="GHEA Grapalat"/>
          <w:u w:val="single"/>
          <w:lang w:val="es-ES"/>
        </w:rPr>
      </w:pPr>
      <w:r w:rsidRPr="00BA20A0">
        <w:rPr>
          <w:rFonts w:ascii="GHEA Grapalat" w:hAnsi="GHEA Grapalat" w:cs="Sylfaen"/>
          <w:vertAlign w:val="superscript"/>
        </w:rPr>
        <w:t xml:space="preserve">                                                                                                                                                               </w:t>
      </w:r>
      <w:r w:rsidRPr="00BA20A0">
        <w:rPr>
          <w:rFonts w:ascii="GHEA Grapalat" w:hAnsi="GHEA Grapalat" w:cs="Sylfaen"/>
          <w:vertAlign w:val="superscript"/>
          <w:lang w:val="hy-AM"/>
        </w:rPr>
        <w:t xml:space="preserve">                             </w:t>
      </w:r>
      <w:r w:rsidRPr="00BA20A0">
        <w:rPr>
          <w:rFonts w:ascii="GHEA Grapalat" w:hAnsi="GHEA Grapalat" w:cs="Sylfaen"/>
          <w:vertAlign w:val="superscript"/>
        </w:rPr>
        <w:t>название</w:t>
      </w:r>
      <w:r w:rsidRPr="00BA20A0">
        <w:rPr>
          <w:rFonts w:ascii="GHEA Grapalat" w:hAnsi="GHEA Grapalat" w:cs="Sylfaen"/>
          <w:vertAlign w:val="superscript"/>
          <w:lang w:val="es-ES"/>
        </w:rPr>
        <w:t xml:space="preserve"> </w:t>
      </w:r>
      <w:r w:rsidRPr="00BA20A0">
        <w:rPr>
          <w:rFonts w:ascii="GHEA Grapalat" w:hAnsi="GHEA Grapalat" w:cs="Sylfaen"/>
          <w:vertAlign w:val="superscript"/>
        </w:rPr>
        <w:t>продавца</w:t>
      </w:r>
    </w:p>
    <w:p w:rsidR="00AA0F9A" w:rsidRPr="00BA20A0" w:rsidRDefault="00AA0F9A" w:rsidP="00AA0F9A">
      <w:pPr>
        <w:ind w:firstLine="709"/>
        <w:rPr>
          <w:rFonts w:ascii="GHEA Grapalat" w:hAnsi="GHEA Grapalat" w:cs="Sylfaen"/>
          <w:sz w:val="20"/>
          <w:szCs w:val="20"/>
          <w:lang w:val="es-ES"/>
        </w:rPr>
      </w:pPr>
      <w:r w:rsidRPr="00BA20A0">
        <w:rPr>
          <w:rFonts w:ascii="GHEA Grapalat" w:hAnsi="GHEA Grapalat"/>
          <w:u w:val="single"/>
          <w:lang w:val="es-ES"/>
        </w:rPr>
        <w:tab/>
      </w:r>
      <w:r w:rsidRPr="00BA20A0">
        <w:rPr>
          <w:rFonts w:ascii="GHEA Grapalat" w:hAnsi="GHEA Grapalat" w:cs="Sylfaen"/>
          <w:sz w:val="20"/>
          <w:szCs w:val="20"/>
          <w:lang w:val="es-ES"/>
        </w:rPr>
        <w:t xml:space="preserve"> «--»   20  </w:t>
      </w:r>
      <w:r w:rsidRPr="00BA20A0">
        <w:rPr>
          <w:rFonts w:ascii="GHEA Grapalat" w:hAnsi="GHEA Grapalat" w:cs="Sylfaen"/>
          <w:sz w:val="20"/>
          <w:szCs w:val="20"/>
        </w:rPr>
        <w:t xml:space="preserve">года </w:t>
      </w:r>
      <w:r w:rsidRPr="00BA20A0">
        <w:rPr>
          <w:rFonts w:ascii="GHEA Grapalat" w:hAnsi="GHEA Grapalat" w:cs="Sylfaen"/>
          <w:sz w:val="20"/>
          <w:szCs w:val="20"/>
          <w:lang w:val="es-ES"/>
        </w:rPr>
        <w:t xml:space="preserve"> </w:t>
      </w:r>
      <w:r w:rsidRPr="00BA20A0">
        <w:rPr>
          <w:rFonts w:ascii="GHEA Grapalat" w:hAnsi="GHEA Grapalat"/>
          <w:sz w:val="20"/>
          <w:szCs w:val="20"/>
        </w:rPr>
        <w:t>заключен</w:t>
      </w:r>
      <w:r w:rsidRPr="00BA20A0">
        <w:rPr>
          <w:rFonts w:ascii="GHEA Grapalat" w:hAnsi="GHEA Grapalat" w:cs="Sylfaen"/>
          <w:sz w:val="20"/>
          <w:szCs w:val="20"/>
          <w:lang w:val="es-ES"/>
        </w:rPr>
        <w:t xml:space="preserve"> </w:t>
      </w:r>
      <w:r w:rsidRPr="00BA20A0">
        <w:rPr>
          <w:rFonts w:ascii="GHEA Grapalat" w:hAnsi="GHEA Grapalat" w:cs="Sylfaen"/>
          <w:sz w:val="20"/>
          <w:szCs w:val="20"/>
        </w:rPr>
        <w:t xml:space="preserve">договор факторинга под кодом </w:t>
      </w:r>
      <w:r w:rsidRPr="00BA20A0">
        <w:rPr>
          <w:rFonts w:ascii="GHEA Grapalat" w:hAnsi="GHEA Grapalat"/>
          <w:lang w:val="es-ES"/>
        </w:rPr>
        <w:t>«</w:t>
      </w:r>
      <w:r w:rsidRPr="00BA20A0">
        <w:rPr>
          <w:rFonts w:ascii="GHEA Grapalat" w:hAnsi="GHEA Grapalat"/>
          <w:sz w:val="20"/>
          <w:szCs w:val="20"/>
          <w:lang w:val="es-ES"/>
        </w:rPr>
        <w:t>---</w:t>
      </w:r>
      <w:r w:rsidRPr="00BA20A0">
        <w:rPr>
          <w:rFonts w:ascii="GHEA Grapalat" w:hAnsi="GHEA Grapalat" w:cs="Sylfaen"/>
          <w:sz w:val="20"/>
          <w:szCs w:val="20"/>
          <w:lang w:val="es-ES"/>
        </w:rPr>
        <w:t>------------------</w:t>
      </w:r>
      <w:r w:rsidRPr="00BA20A0">
        <w:rPr>
          <w:rFonts w:ascii="GHEA Grapalat" w:hAnsi="GHEA Grapalat"/>
          <w:lang w:val="es-ES"/>
        </w:rPr>
        <w:t>»</w:t>
      </w:r>
      <w:r w:rsidRPr="00BA20A0">
        <w:rPr>
          <w:rFonts w:ascii="GHEA Grapalat" w:hAnsi="GHEA Grapalat"/>
        </w:rPr>
        <w:t>.</w:t>
      </w:r>
      <w:r w:rsidRPr="00BA20A0">
        <w:rPr>
          <w:rFonts w:ascii="GHEA Grapalat" w:hAnsi="GHEA Grapalat" w:cs="Sylfaen"/>
          <w:sz w:val="20"/>
          <w:szCs w:val="20"/>
          <w:lang w:val="es-ES"/>
        </w:rPr>
        <w:t xml:space="preserve"> </w:t>
      </w:r>
    </w:p>
    <w:p w:rsidR="00AA0F9A" w:rsidRPr="00BA20A0" w:rsidRDefault="00AA0F9A" w:rsidP="00AA0F9A">
      <w:pPr>
        <w:rPr>
          <w:rFonts w:ascii="GHEA Grapalat" w:hAnsi="GHEA Grapalat" w:cs="Sylfaen"/>
          <w:sz w:val="20"/>
          <w:szCs w:val="20"/>
          <w:lang w:val="es-ES"/>
        </w:rPr>
      </w:pPr>
    </w:p>
    <w:p w:rsidR="00AA0F9A" w:rsidRPr="00BA20A0" w:rsidRDefault="00AA0F9A" w:rsidP="006A50D8">
      <w:pPr>
        <w:pStyle w:val="aff3"/>
        <w:numPr>
          <w:ilvl w:val="0"/>
          <w:numId w:val="11"/>
        </w:numPr>
        <w:contextualSpacing/>
        <w:jc w:val="both"/>
        <w:rPr>
          <w:rFonts w:ascii="GHEA Grapalat" w:hAnsi="GHEA Grapalat" w:cs="Sylfaen"/>
          <w:sz w:val="20"/>
          <w:szCs w:val="20"/>
        </w:rPr>
      </w:pPr>
      <w:r w:rsidRPr="00BA20A0">
        <w:rPr>
          <w:rFonts w:ascii="GHEA Grapalat" w:hAnsi="GHEA Grapalat" w:cs="Sylfaen"/>
          <w:sz w:val="20"/>
          <w:szCs w:val="20"/>
        </w:rPr>
        <w:t xml:space="preserve">Согласен с условиями изложенными в пункте </w:t>
      </w:r>
      <w:proofErr w:type="gramStart"/>
      <w:r w:rsidRPr="00BA20A0">
        <w:rPr>
          <w:rFonts w:ascii="GHEA Grapalat" w:hAnsi="GHEA Grapalat" w:cs="Sylfaen"/>
          <w:sz w:val="20"/>
          <w:szCs w:val="20"/>
        </w:rPr>
        <w:t>8.12 .</w:t>
      </w:r>
      <w:proofErr w:type="gramEnd"/>
    </w:p>
    <w:p w:rsidR="00AA0F9A" w:rsidRPr="00BA20A0" w:rsidRDefault="00AA0F9A" w:rsidP="00AA0F9A">
      <w:pPr>
        <w:jc w:val="center"/>
        <w:rPr>
          <w:rFonts w:ascii="GHEA Grapalat" w:hAnsi="GHEA Grapalat" w:cs="GHEA Grapalat"/>
          <w:lang w:val="es-ES"/>
        </w:rPr>
      </w:pPr>
    </w:p>
    <w:p w:rsidR="00AA0F9A" w:rsidRPr="00BA20A0" w:rsidRDefault="00AA0F9A" w:rsidP="00AA0F9A">
      <w:pPr>
        <w:jc w:val="center"/>
        <w:rPr>
          <w:rFonts w:ascii="GHEA Grapalat" w:hAnsi="GHEA Grapalat" w:cs="Sylfaen"/>
          <w:b/>
          <w:lang w:val="es-ES"/>
        </w:rPr>
      </w:pPr>
    </w:p>
    <w:p w:rsidR="00AA0F9A" w:rsidRPr="00BA20A0" w:rsidRDefault="00AA0F9A" w:rsidP="00AA0F9A">
      <w:pPr>
        <w:ind w:left="720" w:firstLine="720"/>
        <w:rPr>
          <w:rFonts w:ascii="GHEA Grapalat" w:hAnsi="GHEA Grapalat"/>
          <w:sz w:val="20"/>
          <w:lang w:val="hy-AM"/>
        </w:rPr>
      </w:pPr>
      <w:r w:rsidRPr="00BA20A0">
        <w:rPr>
          <w:rFonts w:ascii="GHEA Grapalat" w:hAnsi="GHEA Grapalat"/>
          <w:sz w:val="20"/>
          <w:lang w:val="es-ES"/>
        </w:rPr>
        <w:t xml:space="preserve">     </w:t>
      </w:r>
      <w:r w:rsidRPr="00BA20A0">
        <w:rPr>
          <w:rFonts w:ascii="GHEA Grapalat" w:hAnsi="GHEA Grapalat"/>
          <w:sz w:val="20"/>
          <w:lang w:val="hy-AM"/>
        </w:rPr>
        <w:t xml:space="preserve">___________________________________________ </w:t>
      </w:r>
      <w:r w:rsidRPr="00BA20A0">
        <w:rPr>
          <w:rFonts w:ascii="GHEA Grapalat" w:hAnsi="GHEA Grapalat"/>
          <w:sz w:val="20"/>
          <w:lang w:val="hy-AM"/>
        </w:rPr>
        <w:tab/>
        <w:t xml:space="preserve">        </w:t>
      </w:r>
      <w:r w:rsidRPr="00BA20A0">
        <w:rPr>
          <w:rFonts w:ascii="GHEA Grapalat" w:hAnsi="GHEA Grapalat"/>
          <w:sz w:val="20"/>
          <w:lang w:val="es-ES"/>
        </w:rPr>
        <w:t xml:space="preserve">      </w:t>
      </w:r>
      <w:r w:rsidRPr="00BA20A0">
        <w:rPr>
          <w:rFonts w:ascii="GHEA Grapalat" w:hAnsi="GHEA Grapalat"/>
          <w:sz w:val="20"/>
          <w:lang w:val="hy-AM"/>
        </w:rPr>
        <w:t xml:space="preserve">_____________ </w:t>
      </w:r>
    </w:p>
    <w:p w:rsidR="00AA0F9A" w:rsidRPr="00BA20A0" w:rsidRDefault="00AA0F9A" w:rsidP="00AA0F9A">
      <w:pPr>
        <w:rPr>
          <w:rFonts w:ascii="GHEA Grapalat" w:hAnsi="GHEA Grapalat"/>
          <w:sz w:val="20"/>
          <w:vertAlign w:val="superscript"/>
          <w:lang w:val="hy-AM"/>
        </w:rPr>
      </w:pPr>
      <w:r w:rsidRPr="00BA20A0">
        <w:rPr>
          <w:rFonts w:ascii="GHEA Grapalat" w:hAnsi="GHEA Grapalat"/>
          <w:sz w:val="20"/>
          <w:vertAlign w:val="superscript"/>
        </w:rPr>
        <w:t xml:space="preserve">                                                </w:t>
      </w:r>
      <w:r w:rsidRPr="00BA20A0">
        <w:rPr>
          <w:rFonts w:ascii="GHEA Grapalat" w:hAnsi="GHEA Grapalat"/>
          <w:sz w:val="20"/>
          <w:vertAlign w:val="superscript"/>
          <w:lang w:val="hy-AM"/>
        </w:rPr>
        <w:t>название финансового агента (должность руководителя, имя, фамилия)</w:t>
      </w:r>
      <w:r w:rsidRPr="00BA20A0">
        <w:rPr>
          <w:rFonts w:ascii="GHEA Grapalat" w:hAnsi="GHEA Grapalat"/>
          <w:sz w:val="20"/>
          <w:vertAlign w:val="superscript"/>
        </w:rPr>
        <w:t xml:space="preserve">                                                         подпись</w:t>
      </w:r>
      <w:r w:rsidRPr="00BA20A0">
        <w:rPr>
          <w:rFonts w:ascii="GHEA Grapalat" w:hAnsi="GHEA Grapalat"/>
          <w:sz w:val="20"/>
          <w:vertAlign w:val="superscript"/>
          <w:lang w:val="hy-AM"/>
        </w:rPr>
        <w:t xml:space="preserve">                                                                                                                                                                                                                       </w:t>
      </w:r>
    </w:p>
    <w:p w:rsidR="00AA0F9A" w:rsidRPr="00BA20A0" w:rsidRDefault="00AA0F9A" w:rsidP="00AA0F9A">
      <w:pPr>
        <w:jc w:val="right"/>
        <w:rPr>
          <w:rFonts w:ascii="GHEA Grapalat" w:hAnsi="GHEA Grapalat"/>
          <w:sz w:val="20"/>
          <w:lang w:val="hy-AM"/>
        </w:rPr>
      </w:pPr>
      <w:r w:rsidRPr="00BA20A0">
        <w:rPr>
          <w:rFonts w:ascii="GHEA Grapalat" w:hAnsi="GHEA Grapalat"/>
          <w:sz w:val="20"/>
          <w:lang w:val="hy-AM"/>
        </w:rPr>
        <w:t xml:space="preserve">    </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sz w:val="16"/>
          <w:szCs w:val="16"/>
        </w:rPr>
        <w:t xml:space="preserve">                                                                                                      М. П.</w:t>
      </w:r>
      <w:r w:rsidRPr="00BA20A0">
        <w:rPr>
          <w:rFonts w:ascii="GHEA Grapalat" w:hAnsi="GHEA Grapalat" w:cs="Sylfaen"/>
          <w:sz w:val="16"/>
          <w:szCs w:val="16"/>
          <w:lang w:val="es-ES"/>
        </w:rPr>
        <w:t xml:space="preserve"> (</w:t>
      </w:r>
      <w:r w:rsidRPr="00BA20A0">
        <w:rPr>
          <w:rFonts w:ascii="GHEA Grapalat" w:hAnsi="GHEA Grapalat" w:cs="Sylfaen"/>
          <w:sz w:val="16"/>
          <w:szCs w:val="16"/>
        </w:rPr>
        <w:t>при наличии</w:t>
      </w:r>
      <w:r w:rsidRPr="00BA20A0">
        <w:rPr>
          <w:rFonts w:ascii="GHEA Grapalat" w:hAnsi="GHEA Grapalat" w:cs="Sylfaen"/>
          <w:sz w:val="16"/>
          <w:szCs w:val="16"/>
          <w:lang w:val="es-ES"/>
        </w:rPr>
        <w:t>)</w:t>
      </w:r>
    </w:p>
    <w:p w:rsidR="00AA0F9A" w:rsidRPr="00BA20A0" w:rsidRDefault="00AA0F9A" w:rsidP="00AA0F9A">
      <w:pPr>
        <w:jc w:val="center"/>
        <w:rPr>
          <w:rFonts w:ascii="GHEA Grapalat" w:hAnsi="GHEA Grapalat" w:cs="Sylfaen"/>
          <w:sz w:val="16"/>
          <w:szCs w:val="16"/>
          <w:lang w:val="es-ES"/>
        </w:rPr>
      </w:pPr>
      <w:r w:rsidRPr="00BA20A0">
        <w:rPr>
          <w:rFonts w:ascii="GHEA Grapalat" w:hAnsi="GHEA Grapalat" w:cs="Sylfaen"/>
          <w:sz w:val="16"/>
          <w:szCs w:val="16"/>
          <w:lang w:val="es-ES"/>
        </w:rPr>
        <w:t xml:space="preserve">                                               </w:t>
      </w:r>
    </w:p>
    <w:p w:rsidR="00AA0F9A" w:rsidRPr="00BA20A0" w:rsidRDefault="00AA0F9A" w:rsidP="00AA0F9A">
      <w:pPr>
        <w:jc w:val="center"/>
        <w:rPr>
          <w:rFonts w:ascii="GHEA Grapalat" w:hAnsi="GHEA Grapalat" w:cs="Sylfaen"/>
          <w:sz w:val="16"/>
          <w:szCs w:val="16"/>
          <w:lang w:val="es-ES"/>
        </w:rPr>
      </w:pPr>
    </w:p>
    <w:p w:rsidR="00AA0F9A" w:rsidRPr="00BA20A0" w:rsidRDefault="00AA0F9A" w:rsidP="00AA0F9A">
      <w:pPr>
        <w:jc w:val="right"/>
        <w:rPr>
          <w:rFonts w:ascii="GHEA Grapalat" w:hAnsi="GHEA Grapalat"/>
          <w:sz w:val="20"/>
          <w:lang w:val="hy-AM"/>
        </w:rPr>
      </w:pPr>
      <w:r w:rsidRPr="00BA20A0">
        <w:rPr>
          <w:rFonts w:ascii="GHEA Grapalat" w:hAnsi="GHEA Grapalat" w:cs="Sylfaen"/>
          <w:sz w:val="20"/>
          <w:szCs w:val="20"/>
          <w:lang w:val="es-ES"/>
        </w:rPr>
        <w:t xml:space="preserve">«--»         20  </w:t>
      </w:r>
      <w:r w:rsidRPr="00BA20A0">
        <w:rPr>
          <w:rFonts w:ascii="GHEA Grapalat" w:hAnsi="GHEA Grapalat" w:cs="Sylfaen"/>
          <w:sz w:val="20"/>
          <w:szCs w:val="20"/>
        </w:rPr>
        <w:t>г.</w:t>
      </w:r>
      <w:r w:rsidRPr="00BA20A0">
        <w:rPr>
          <w:rFonts w:ascii="GHEA Grapalat" w:hAnsi="GHEA Grapalat"/>
          <w:sz w:val="20"/>
          <w:lang w:val="hy-AM"/>
        </w:rPr>
        <w:tab/>
        <w:t xml:space="preserve"> </w:t>
      </w:r>
    </w:p>
    <w:p w:rsidR="00AA0F9A" w:rsidRPr="00C60645" w:rsidRDefault="00AA0F9A" w:rsidP="00AA0F9A">
      <w:pPr>
        <w:jc w:val="center"/>
        <w:rPr>
          <w:ins w:id="18" w:author="Inesa Kocharyan" w:date="2025-02-19T10:39:00Z"/>
          <w:rFonts w:ascii="GHEA Grapalat" w:hAnsi="GHEA Grapalat" w:cs="Sylfaen"/>
          <w:b/>
          <w:lang w:val="es-ES"/>
        </w:rPr>
      </w:pPr>
    </w:p>
    <w:p w:rsidR="00AA0F9A" w:rsidRPr="00B138F3" w:rsidRDefault="00AA0F9A" w:rsidP="00B46D58">
      <w:pPr>
        <w:widowControl w:val="0"/>
        <w:spacing w:after="160"/>
        <w:ind w:left="-142" w:firstLine="142"/>
        <w:jc w:val="center"/>
        <w:rPr>
          <w:rFonts w:ascii="GHEA Grapalat" w:hAnsi="GHEA Grapalat" w:cs="Sylfaen"/>
          <w:b/>
        </w:rPr>
      </w:pPr>
    </w:p>
    <w:sectPr w:rsidR="00AA0F9A" w:rsidRPr="00B138F3" w:rsidSect="00E6288F">
      <w:pgSz w:w="11906" w:h="16838" w:code="9"/>
      <w:pgMar w:top="1418" w:right="1418" w:bottom="1418" w:left="1418"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05309" w:rsidRDefault="00505309">
      <w:r>
        <w:separator/>
      </w:r>
    </w:p>
  </w:endnote>
  <w:endnote w:type="continuationSeparator" w:id="0">
    <w:p w:rsidR="00505309" w:rsidRDefault="005053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Calibri">
    <w:panose1 w:val="020F0502020204030204"/>
    <w:charset w:val="CC"/>
    <w:family w:val="swiss"/>
    <w:pitch w:val="variable"/>
    <w:sig w:usb0="E00002FF" w:usb1="4000ACFF" w:usb2="00000001" w:usb3="00000000" w:csb0="0000019F" w:csb1="00000000"/>
  </w:font>
  <w:font w:name="Roboto">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06F" w:usb1="1200FBEF" w:usb2="0064C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 w:name="Arial AM">
    <w:panose1 w:val="020B0604020202020204"/>
    <w:charset w:val="00"/>
    <w:family w:val="swiss"/>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4027879"/>
      <w:docPartObj>
        <w:docPartGallery w:val="Page Numbers (Bottom of Page)"/>
        <w:docPartUnique/>
      </w:docPartObj>
    </w:sdtPr>
    <w:sdtEndPr>
      <w:rPr>
        <w:rFonts w:ascii="GHEA Grapalat" w:hAnsi="GHEA Grapalat"/>
        <w:sz w:val="24"/>
        <w:szCs w:val="24"/>
      </w:rPr>
    </w:sdtEndPr>
    <w:sdtContent>
      <w:p w:rsidR="006D2CDF" w:rsidRPr="00C861E9" w:rsidRDefault="006D2CDF">
        <w:pPr>
          <w:pStyle w:val="a5"/>
          <w:jc w:val="center"/>
          <w:rPr>
            <w:rFonts w:ascii="GHEA Grapalat" w:hAnsi="GHEA Grapalat"/>
            <w:sz w:val="24"/>
            <w:szCs w:val="24"/>
          </w:rPr>
        </w:pPr>
        <w:r w:rsidRPr="00C861E9">
          <w:rPr>
            <w:rFonts w:ascii="GHEA Grapalat" w:hAnsi="GHEA Grapalat"/>
            <w:sz w:val="24"/>
            <w:szCs w:val="24"/>
          </w:rPr>
          <w:fldChar w:fldCharType="begin"/>
        </w:r>
        <w:r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665B43">
          <w:rPr>
            <w:rFonts w:ascii="GHEA Grapalat" w:hAnsi="GHEA Grapalat"/>
            <w:noProof/>
            <w:sz w:val="24"/>
            <w:szCs w:val="24"/>
          </w:rPr>
          <w:t>27</w:t>
        </w:r>
        <w:r w:rsidRPr="00C861E9">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05309" w:rsidRDefault="00505309">
      <w:r>
        <w:separator/>
      </w:r>
    </w:p>
  </w:footnote>
  <w:footnote w:type="continuationSeparator" w:id="0">
    <w:p w:rsidR="00505309" w:rsidRDefault="00505309">
      <w:r>
        <w:continuationSeparator/>
      </w:r>
    </w:p>
  </w:footnote>
  <w:footnote w:id="1">
    <w:p w:rsidR="006D2CDF" w:rsidRPr="00ED3BA4" w:rsidRDefault="006D2CDF" w:rsidP="007A5F50">
      <w:pPr>
        <w:pStyle w:val="af2"/>
        <w:jc w:val="both"/>
        <w:rPr>
          <w:rFonts w:asciiTheme="minorHAnsi" w:hAnsiTheme="minorHAnsi"/>
          <w:i/>
          <w:lang w:val="hy-AM"/>
        </w:rPr>
      </w:pPr>
      <w:r w:rsidRPr="007A5F50">
        <w:rPr>
          <w:rFonts w:ascii="GHEA Grapalat" w:hAnsi="GHEA Grapalat"/>
        </w:rPr>
        <w:t xml:space="preserve">* </w:t>
      </w:r>
      <w:r w:rsidRPr="00ED3BA4">
        <w:rPr>
          <w:rFonts w:ascii="GHEA Grapalat" w:hAnsi="GHEA Grapalat"/>
          <w:i/>
        </w:rPr>
        <w:t>Если закупка осуществляется в форме запроса котировок или закупок у одного лица,</w:t>
      </w:r>
      <w:r w:rsidRPr="00ED3BA4">
        <w:rPr>
          <w:i/>
        </w:rPr>
        <w:t xml:space="preserve"> </w:t>
      </w:r>
      <w:r w:rsidRPr="00ED3BA4">
        <w:rPr>
          <w:rFonts w:ascii="GHEA Grapalat" w:hAnsi="GHEA Grapalat"/>
          <w:i/>
        </w:rPr>
        <w:t>обусловленного безотлагательностью, то секретарь оценочной комиссии в процессе подготовки текстов объявления и приглашения на основании настоящей типовой формы документа, во всех разделах, пунктах и абзацах, включая типовые формы документов, которые должны быть представлены участниками, и в которых использовались слова "открытый конкурс", заменяет соответственно словами "запрос котировок"  или "закупка у одного лица, обусловленная безотлагательностью", а в коде процедуры- слово "BMAPDzB", соответственно словами  "GHAPDzB" и "HMAAPDzB",</w:t>
      </w:r>
    </w:p>
  </w:footnote>
  <w:footnote w:id="2">
    <w:p w:rsidR="00B52674" w:rsidRPr="008842CE" w:rsidRDefault="00B52674" w:rsidP="00B52674">
      <w:pPr>
        <w:pStyle w:val="af2"/>
        <w:widowControl w:val="0"/>
        <w:jc w:val="both"/>
        <w:rPr>
          <w:rFonts w:ascii="GHEA Grapalat" w:hAnsi="GHEA Grapalat"/>
          <w:i/>
          <w:lang w:val="af-ZA"/>
        </w:rPr>
      </w:pPr>
      <w:r w:rsidRPr="008842CE">
        <w:rPr>
          <w:rStyle w:val="af6"/>
          <w:rFonts w:ascii="GHEA Grapalat" w:hAnsi="GHEA Grapalat"/>
        </w:rPr>
        <w:footnoteRef/>
      </w:r>
      <w:r w:rsidRPr="008842CE">
        <w:rPr>
          <w:rFonts w:ascii="GHEA Grapalat" w:hAnsi="GHEA Grapalat"/>
        </w:rPr>
        <w:t xml:space="preserve"> </w:t>
      </w:r>
      <w:r w:rsidRPr="00D5443D">
        <w:rPr>
          <w:rFonts w:ascii="GHEA Grapalat" w:hAnsi="GHEA Grapalat"/>
          <w:i/>
        </w:rPr>
        <w:t>Если цена закупки не превышает пороги, установленные Соглашением Всемирной торговой организации по правительственным закупкам, то настоящее предложение исключается из объявления.</w:t>
      </w:r>
    </w:p>
  </w:footnote>
  <w:footnote w:id="3">
    <w:p w:rsidR="006D2CDF" w:rsidRPr="00CD6B60" w:rsidRDefault="006D2CDF" w:rsidP="00FC69A8">
      <w:pPr>
        <w:pStyle w:val="af2"/>
        <w:jc w:val="both"/>
        <w:rPr>
          <w:rFonts w:ascii="GHEA Grapalat" w:hAnsi="GHEA Grapalat"/>
          <w:i/>
        </w:rPr>
      </w:pPr>
      <w:r>
        <w:rPr>
          <w:rStyle w:val="af6"/>
        </w:rPr>
        <w:t>5</w:t>
      </w:r>
      <w:r>
        <w:t xml:space="preserve"> </w:t>
      </w:r>
      <w:r w:rsidRPr="00CD6B60">
        <w:rPr>
          <w:rFonts w:ascii="GHEA Grapalat" w:hAnsi="GHEA Grapalat"/>
          <w:i/>
        </w:rPr>
        <w:t>Если закупка осуществляется в форме закупки у одного лица, обусловленная безотлагательностью, то</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- 2-ой </w:t>
      </w:r>
      <w:proofErr w:type="gramStart"/>
      <w:r w:rsidRPr="00CD6B60">
        <w:rPr>
          <w:rFonts w:ascii="GHEA Grapalat" w:hAnsi="GHEA Grapalat"/>
          <w:i/>
          <w:sz w:val="20"/>
          <w:szCs w:val="20"/>
        </w:rPr>
        <w:t>абзац  пункта</w:t>
      </w:r>
      <w:proofErr w:type="gramEnd"/>
      <w:r w:rsidRPr="00CD6B60">
        <w:rPr>
          <w:rFonts w:ascii="GHEA Grapalat" w:hAnsi="GHEA Grapalat"/>
          <w:i/>
          <w:sz w:val="20"/>
          <w:szCs w:val="20"/>
        </w:rPr>
        <w:t xml:space="preserve"> 3.1 излагается в следующей редакции: "Участник имеет право требовать от </w:t>
      </w:r>
      <w:r w:rsidRPr="00CD6B60">
        <w:rPr>
          <w:rFonts w:ascii="GHEA Grapalat" w:hAnsi="GHEA Grapalat" w:hint="eastAsia"/>
          <w:i/>
          <w:sz w:val="20"/>
          <w:szCs w:val="20"/>
        </w:rPr>
        <w:t>комиссии</w:t>
      </w:r>
      <w:r w:rsidRPr="00CD6B60">
        <w:rPr>
          <w:rFonts w:ascii="GHEA Grapalat" w:hAnsi="GHEA Grapalat"/>
          <w:i/>
          <w:sz w:val="20"/>
          <w:szCs w:val="20"/>
        </w:rPr>
        <w:t xml:space="preserve"> </w:t>
      </w:r>
      <w:r w:rsidRPr="00CD6B60">
        <w:rPr>
          <w:rFonts w:ascii="GHEA Grapalat" w:hAnsi="GHEA Grapalat" w:hint="eastAsia"/>
          <w:i/>
          <w:sz w:val="20"/>
          <w:szCs w:val="20"/>
        </w:rPr>
        <w:t>разъяснения</w:t>
      </w:r>
      <w:r w:rsidRPr="00CD6B60">
        <w:rPr>
          <w:rFonts w:ascii="GHEA Grapalat" w:hAnsi="GHEA Grapalat"/>
          <w:i/>
          <w:sz w:val="20"/>
          <w:szCs w:val="20"/>
        </w:rPr>
        <w:t xml:space="preserve"> </w:t>
      </w:r>
      <w:r w:rsidRPr="00CD6B60">
        <w:rPr>
          <w:rFonts w:ascii="GHEA Grapalat" w:hAnsi="GHEA Grapalat" w:hint="eastAsia"/>
          <w:i/>
          <w:sz w:val="20"/>
          <w:szCs w:val="20"/>
        </w:rPr>
        <w:t>приглашения</w:t>
      </w:r>
      <w:r w:rsidRPr="00CD6B60">
        <w:rPr>
          <w:rFonts w:ascii="GHEA Grapalat" w:hAnsi="GHEA Grapalat"/>
          <w:i/>
          <w:sz w:val="20"/>
          <w:szCs w:val="20"/>
        </w:rPr>
        <w:t xml:space="preserve">  как минимум за один календарный день до истечения окончательного срока подачи заявок. </w:t>
      </w:r>
      <w:r w:rsidRPr="00CD6B60">
        <w:rPr>
          <w:rFonts w:ascii="GHEA Grapalat" w:hAnsi="GHEA Grapalat" w:hint="eastAsia"/>
          <w:i/>
          <w:sz w:val="20"/>
          <w:szCs w:val="20"/>
        </w:rPr>
        <w:t>При</w:t>
      </w:r>
      <w:r w:rsidRPr="00CD6B60">
        <w:rPr>
          <w:rFonts w:ascii="GHEA Grapalat" w:hAnsi="GHEA Grapalat"/>
          <w:i/>
          <w:sz w:val="20"/>
          <w:szCs w:val="20"/>
        </w:rPr>
        <w:t xml:space="preserve"> </w:t>
      </w:r>
      <w:r w:rsidRPr="00CD6B60">
        <w:rPr>
          <w:rFonts w:ascii="GHEA Grapalat" w:hAnsi="GHEA Grapalat" w:hint="eastAsia"/>
          <w:i/>
          <w:sz w:val="20"/>
          <w:szCs w:val="20"/>
        </w:rPr>
        <w:t>этом</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proofErr w:type="gramStart"/>
      <w:r w:rsidRPr="00CD6B60">
        <w:rPr>
          <w:rFonts w:ascii="GHEA Grapalat" w:hAnsi="GHEA Grapalat" w:hint="eastAsia"/>
          <w:i/>
          <w:sz w:val="20"/>
          <w:szCs w:val="20"/>
        </w:rPr>
        <w:t>может</w:t>
      </w:r>
      <w:r w:rsidRPr="00CD6B60">
        <w:rPr>
          <w:rFonts w:ascii="GHEA Grapalat" w:hAnsi="GHEA Grapalat"/>
          <w:i/>
          <w:sz w:val="20"/>
          <w:szCs w:val="20"/>
        </w:rPr>
        <w:t xml:space="preserve"> </w:t>
      </w:r>
      <w:r w:rsidRPr="007E439C">
        <w:rPr>
          <w:rFonts w:ascii="GHEA Grapalat" w:hAnsi="GHEA Grapalat"/>
          <w:i/>
          <w:sz w:val="20"/>
          <w:szCs w:val="20"/>
        </w:rPr>
        <w:t xml:space="preserve"> </w:t>
      </w:r>
      <w:r>
        <w:rPr>
          <w:rFonts w:ascii="GHEA Grapalat" w:hAnsi="GHEA Grapalat"/>
          <w:i/>
          <w:sz w:val="20"/>
          <w:szCs w:val="20"/>
        </w:rPr>
        <w:t>быть</w:t>
      </w:r>
      <w:proofErr w:type="gramEnd"/>
      <w:r>
        <w:rPr>
          <w:rFonts w:ascii="GHEA Grapalat" w:hAnsi="GHEA Grapalat"/>
          <w:i/>
          <w:sz w:val="20"/>
          <w:szCs w:val="20"/>
        </w:rPr>
        <w:t xml:space="preserve"> </w:t>
      </w:r>
      <w:r w:rsidRPr="00CD6B60">
        <w:rPr>
          <w:rFonts w:ascii="GHEA Grapalat" w:hAnsi="GHEA Grapalat" w:hint="eastAsia"/>
          <w:i/>
          <w:sz w:val="20"/>
          <w:szCs w:val="20"/>
        </w:rPr>
        <w:t>потребовано</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17:00 (</w:t>
      </w:r>
      <w:r w:rsidRPr="00CD6B60">
        <w:rPr>
          <w:rFonts w:ascii="GHEA Grapalat" w:hAnsi="GHEA Grapalat" w:hint="eastAsia"/>
          <w:i/>
          <w:sz w:val="20"/>
          <w:szCs w:val="20"/>
        </w:rPr>
        <w:t>по</w:t>
      </w:r>
      <w:r w:rsidRPr="00CD6B60">
        <w:rPr>
          <w:rFonts w:ascii="GHEA Grapalat" w:hAnsi="GHEA Grapalat"/>
          <w:i/>
          <w:sz w:val="20"/>
          <w:szCs w:val="20"/>
        </w:rPr>
        <w:t xml:space="preserve"> </w:t>
      </w:r>
      <w:r w:rsidRPr="00CD6B60">
        <w:rPr>
          <w:rFonts w:ascii="GHEA Grapalat" w:hAnsi="GHEA Grapalat" w:hint="eastAsia"/>
          <w:i/>
          <w:sz w:val="20"/>
          <w:szCs w:val="20"/>
        </w:rPr>
        <w:t>ереванскому</w:t>
      </w:r>
      <w:r w:rsidRPr="00CD6B60">
        <w:rPr>
          <w:rFonts w:ascii="GHEA Grapalat" w:hAnsi="GHEA Grapalat"/>
          <w:i/>
          <w:sz w:val="20"/>
          <w:szCs w:val="20"/>
        </w:rPr>
        <w:t xml:space="preserve"> </w:t>
      </w:r>
      <w:r w:rsidRPr="00CD6B60">
        <w:rPr>
          <w:rFonts w:ascii="GHEA Grapalat" w:hAnsi="GHEA Grapalat" w:hint="eastAsia"/>
          <w:i/>
          <w:sz w:val="20"/>
          <w:szCs w:val="20"/>
        </w:rPr>
        <w:t>времени</w:t>
      </w:r>
      <w:r w:rsidRPr="00CD6B60">
        <w:rPr>
          <w:rFonts w:ascii="GHEA Grapalat" w:hAnsi="GHEA Grapalat"/>
          <w:i/>
          <w:sz w:val="20"/>
          <w:szCs w:val="20"/>
        </w:rPr>
        <w:t xml:space="preserve">), </w:t>
      </w:r>
      <w:r w:rsidRPr="00CD6B60">
        <w:rPr>
          <w:rFonts w:ascii="GHEA Grapalat" w:hAnsi="GHEA Grapalat" w:hint="eastAsia"/>
          <w:i/>
          <w:sz w:val="20"/>
          <w:szCs w:val="20"/>
        </w:rPr>
        <w:t>указанного</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настоящем</w:t>
      </w:r>
      <w:r w:rsidRPr="00CD6B60">
        <w:rPr>
          <w:rFonts w:ascii="GHEA Grapalat" w:hAnsi="GHEA Grapalat"/>
          <w:i/>
          <w:sz w:val="20"/>
          <w:szCs w:val="20"/>
        </w:rPr>
        <w:t xml:space="preserve"> </w:t>
      </w:r>
      <w:r w:rsidRPr="00CD6B60">
        <w:rPr>
          <w:rFonts w:ascii="GHEA Grapalat" w:hAnsi="GHEA Grapalat" w:hint="eastAsia"/>
          <w:i/>
          <w:sz w:val="20"/>
          <w:szCs w:val="20"/>
        </w:rPr>
        <w:t>пункте</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Участник представляет указанный в настоящем пункте запрос посредством его отправки на электронную почту секретаря комиссии</w:t>
      </w:r>
      <w:r>
        <w:rPr>
          <w:rFonts w:ascii="GHEA Grapalat" w:hAnsi="GHEA Grapalat"/>
          <w:i/>
          <w:sz w:val="20"/>
          <w:szCs w:val="20"/>
        </w:rPr>
        <w:t>.</w:t>
      </w:r>
      <w:r w:rsidRPr="00CD6B60">
        <w:rPr>
          <w:rFonts w:ascii="GHEA Grapalat" w:hAnsi="GHEA Grapalat"/>
          <w:i/>
          <w:sz w:val="20"/>
          <w:szCs w:val="20"/>
        </w:rPr>
        <w:t xml:space="preserve"> </w:t>
      </w:r>
      <w:r w:rsidRPr="00CD6B60">
        <w:rPr>
          <w:rFonts w:ascii="GHEA Grapalat" w:hAnsi="GHEA Grapalat" w:hint="eastAsia"/>
          <w:i/>
          <w:sz w:val="20"/>
          <w:szCs w:val="20"/>
        </w:rPr>
        <w:t>Комиссия</w:t>
      </w:r>
      <w:r w:rsidRPr="00CD6B60">
        <w:rPr>
          <w:rFonts w:ascii="GHEA Grapalat" w:hAnsi="GHEA Grapalat"/>
          <w:i/>
          <w:sz w:val="20"/>
          <w:szCs w:val="20"/>
        </w:rPr>
        <w:t xml:space="preserve"> </w:t>
      </w:r>
      <w:r w:rsidRPr="00CD6B60">
        <w:rPr>
          <w:rFonts w:ascii="GHEA Grapalat" w:hAnsi="GHEA Grapalat" w:hint="eastAsia"/>
          <w:i/>
          <w:sz w:val="20"/>
          <w:szCs w:val="20"/>
        </w:rPr>
        <w:t>предоставляет</w:t>
      </w:r>
      <w:r w:rsidRPr="00CD6B60">
        <w:rPr>
          <w:rFonts w:ascii="GHEA Grapalat" w:hAnsi="GHEA Grapalat"/>
          <w:i/>
          <w:sz w:val="20"/>
          <w:szCs w:val="20"/>
        </w:rPr>
        <w:t xml:space="preserve"> </w:t>
      </w:r>
      <w:r w:rsidRPr="00CD6B60">
        <w:rPr>
          <w:rFonts w:ascii="GHEA Grapalat" w:hAnsi="GHEA Grapalat" w:hint="eastAsia"/>
          <w:i/>
          <w:sz w:val="20"/>
          <w:szCs w:val="20"/>
        </w:rPr>
        <w:t>разъяснение</w:t>
      </w:r>
      <w:r w:rsidRPr="00CD6B60">
        <w:rPr>
          <w:rFonts w:ascii="GHEA Grapalat" w:hAnsi="GHEA Grapalat"/>
          <w:i/>
          <w:sz w:val="20"/>
          <w:szCs w:val="20"/>
        </w:rPr>
        <w:t xml:space="preserve"> </w:t>
      </w:r>
      <w:r w:rsidRPr="00CD6B60">
        <w:rPr>
          <w:rFonts w:ascii="GHEA Grapalat" w:hAnsi="GHEA Grapalat" w:hint="eastAsia"/>
          <w:i/>
          <w:sz w:val="20"/>
          <w:szCs w:val="20"/>
        </w:rPr>
        <w:t>представившему</w:t>
      </w:r>
      <w:r w:rsidRPr="00CD6B60">
        <w:rPr>
          <w:rFonts w:ascii="GHEA Grapalat" w:hAnsi="GHEA Grapalat"/>
          <w:i/>
          <w:sz w:val="20"/>
          <w:szCs w:val="20"/>
        </w:rPr>
        <w:t xml:space="preserve"> </w:t>
      </w:r>
      <w:r w:rsidRPr="00CD6B60">
        <w:rPr>
          <w:rFonts w:ascii="GHEA Grapalat" w:hAnsi="GHEA Grapalat" w:hint="eastAsia"/>
          <w:i/>
          <w:sz w:val="20"/>
          <w:szCs w:val="20"/>
        </w:rPr>
        <w:t>запрос</w:t>
      </w:r>
      <w:r w:rsidRPr="00CD6B60">
        <w:rPr>
          <w:rFonts w:ascii="GHEA Grapalat" w:hAnsi="GHEA Grapalat"/>
          <w:i/>
          <w:sz w:val="20"/>
          <w:szCs w:val="20"/>
        </w:rPr>
        <w:t xml:space="preserve"> </w:t>
      </w:r>
      <w:r w:rsidRPr="00CD6B60">
        <w:rPr>
          <w:rFonts w:ascii="GHEA Grapalat" w:hAnsi="GHEA Grapalat" w:hint="eastAsia"/>
          <w:i/>
          <w:sz w:val="20"/>
          <w:szCs w:val="20"/>
        </w:rPr>
        <w:t>участнику</w:t>
      </w:r>
      <w:r w:rsidRPr="00CD6B60">
        <w:rPr>
          <w:rFonts w:ascii="GHEA Grapalat" w:hAnsi="GHEA Grapalat"/>
          <w:i/>
          <w:sz w:val="20"/>
          <w:szCs w:val="20"/>
        </w:rPr>
        <w:t xml:space="preserve"> </w:t>
      </w:r>
      <w:r w:rsidRPr="00CD6B60">
        <w:rPr>
          <w:rFonts w:ascii="GHEA Grapalat" w:hAnsi="GHEA Grapalat" w:hint="eastAsia"/>
          <w:i/>
          <w:sz w:val="20"/>
          <w:szCs w:val="20"/>
        </w:rPr>
        <w:t>в</w:t>
      </w:r>
      <w:r w:rsidRPr="00CD6B60">
        <w:rPr>
          <w:rFonts w:ascii="GHEA Grapalat" w:hAnsi="GHEA Grapalat"/>
          <w:i/>
          <w:sz w:val="20"/>
          <w:szCs w:val="20"/>
        </w:rPr>
        <w:t xml:space="preserve"> </w:t>
      </w:r>
      <w:r w:rsidRPr="00CD6B60">
        <w:rPr>
          <w:rFonts w:ascii="GHEA Grapalat" w:hAnsi="GHEA Grapalat" w:hint="eastAsia"/>
          <w:i/>
          <w:sz w:val="20"/>
          <w:szCs w:val="20"/>
        </w:rPr>
        <w:t>течение</w:t>
      </w:r>
      <w:r w:rsidRPr="00CD6B60">
        <w:rPr>
          <w:rFonts w:ascii="GHEA Grapalat" w:hAnsi="GHEA Grapalat"/>
          <w:i/>
          <w:sz w:val="20"/>
          <w:szCs w:val="20"/>
        </w:rPr>
        <w:t xml:space="preserve"> </w:t>
      </w:r>
      <w:r w:rsidRPr="00CD6B60">
        <w:rPr>
          <w:rFonts w:ascii="GHEA Grapalat" w:hAnsi="GHEA Grapalat" w:hint="eastAsia"/>
          <w:i/>
          <w:sz w:val="20"/>
          <w:szCs w:val="20"/>
        </w:rPr>
        <w:t>календарного</w:t>
      </w:r>
      <w:r w:rsidRPr="00CD6B60">
        <w:rPr>
          <w:rFonts w:ascii="GHEA Grapalat" w:hAnsi="GHEA Grapalat"/>
          <w:i/>
          <w:sz w:val="20"/>
          <w:szCs w:val="20"/>
        </w:rPr>
        <w:t xml:space="preserve"> </w:t>
      </w:r>
      <w:r w:rsidRPr="00CD6B60">
        <w:rPr>
          <w:rFonts w:ascii="GHEA Grapalat" w:hAnsi="GHEA Grapalat" w:hint="eastAsia"/>
          <w:i/>
          <w:sz w:val="20"/>
          <w:szCs w:val="20"/>
        </w:rPr>
        <w:t>дня</w:t>
      </w:r>
      <w:r w:rsidRPr="00CD6B60">
        <w:rPr>
          <w:rFonts w:ascii="GHEA Grapalat" w:hAnsi="GHEA Grapalat"/>
          <w:i/>
          <w:sz w:val="20"/>
          <w:szCs w:val="20"/>
        </w:rPr>
        <w:t xml:space="preserve">, </w:t>
      </w:r>
      <w:r w:rsidRPr="00CD6B60">
        <w:rPr>
          <w:rFonts w:ascii="GHEA Grapalat" w:hAnsi="GHEA Grapalat" w:hint="eastAsia"/>
          <w:i/>
          <w:sz w:val="20"/>
          <w:szCs w:val="20"/>
        </w:rPr>
        <w:t>следующего</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w:t>
      </w:r>
      <w:r w:rsidRPr="00CD6B60">
        <w:rPr>
          <w:rFonts w:ascii="GHEA Grapalat" w:hAnsi="GHEA Grapalat" w:hint="eastAsia"/>
          <w:i/>
          <w:sz w:val="20"/>
          <w:szCs w:val="20"/>
        </w:rPr>
        <w:t>днем</w:t>
      </w:r>
      <w:r w:rsidRPr="00CD6B60">
        <w:rPr>
          <w:rFonts w:ascii="GHEA Grapalat" w:hAnsi="GHEA Grapalat"/>
          <w:i/>
          <w:sz w:val="20"/>
          <w:szCs w:val="20"/>
        </w:rPr>
        <w:t xml:space="preserve"> </w:t>
      </w:r>
      <w:r w:rsidRPr="00CD6B60">
        <w:rPr>
          <w:rFonts w:ascii="GHEA Grapalat" w:hAnsi="GHEA Grapalat" w:hint="eastAsia"/>
          <w:i/>
          <w:sz w:val="20"/>
          <w:szCs w:val="20"/>
        </w:rPr>
        <w:t>получения</w:t>
      </w:r>
      <w:r w:rsidRPr="00CD6B60">
        <w:rPr>
          <w:rFonts w:ascii="GHEA Grapalat" w:hAnsi="GHEA Grapalat"/>
          <w:i/>
          <w:sz w:val="20"/>
          <w:szCs w:val="20"/>
        </w:rPr>
        <w:t xml:space="preserve"> </w:t>
      </w:r>
      <w:r w:rsidRPr="00CD6B60">
        <w:rPr>
          <w:rFonts w:ascii="GHEA Grapalat" w:hAnsi="GHEA Grapalat" w:hint="eastAsia"/>
          <w:i/>
          <w:sz w:val="20"/>
          <w:szCs w:val="20"/>
        </w:rPr>
        <w:t>запроса</w:t>
      </w:r>
      <w:r w:rsidRPr="00CD6B60">
        <w:rPr>
          <w:rFonts w:ascii="GHEA Grapalat" w:hAnsi="GHEA Grapalat"/>
          <w:i/>
          <w:sz w:val="20"/>
          <w:szCs w:val="20"/>
        </w:rPr>
        <w:t xml:space="preserve">, </w:t>
      </w:r>
      <w:r w:rsidRPr="00CD6B60">
        <w:rPr>
          <w:rFonts w:ascii="GHEA Grapalat" w:hAnsi="GHEA Grapalat" w:hint="eastAsia"/>
          <w:i/>
          <w:sz w:val="20"/>
          <w:szCs w:val="20"/>
        </w:rPr>
        <w:t>но</w:t>
      </w:r>
      <w:r w:rsidRPr="00CD6B60">
        <w:rPr>
          <w:rFonts w:ascii="GHEA Grapalat" w:hAnsi="GHEA Grapalat"/>
          <w:i/>
          <w:sz w:val="20"/>
          <w:szCs w:val="20"/>
        </w:rPr>
        <w:t xml:space="preserve"> </w:t>
      </w:r>
      <w:r w:rsidRPr="00CD6B60">
        <w:rPr>
          <w:rFonts w:ascii="GHEA Grapalat" w:hAnsi="GHEA Grapalat" w:hint="eastAsia"/>
          <w:i/>
          <w:sz w:val="20"/>
          <w:szCs w:val="20"/>
        </w:rPr>
        <w:t>не</w:t>
      </w:r>
      <w:r w:rsidRPr="00CD6B60">
        <w:rPr>
          <w:rFonts w:ascii="GHEA Grapalat" w:hAnsi="GHEA Grapalat"/>
          <w:i/>
          <w:sz w:val="20"/>
          <w:szCs w:val="20"/>
        </w:rPr>
        <w:t xml:space="preserve"> </w:t>
      </w:r>
      <w:r w:rsidRPr="00CD6B60">
        <w:rPr>
          <w:rFonts w:ascii="GHEA Grapalat" w:hAnsi="GHEA Grapalat" w:hint="eastAsia"/>
          <w:i/>
          <w:sz w:val="20"/>
          <w:szCs w:val="20"/>
        </w:rPr>
        <w:t>позднее</w:t>
      </w:r>
      <w:r w:rsidRPr="00CD6B60">
        <w:rPr>
          <w:rFonts w:ascii="GHEA Grapalat" w:hAnsi="GHEA Grapalat"/>
          <w:i/>
          <w:sz w:val="20"/>
          <w:szCs w:val="20"/>
        </w:rPr>
        <w:t xml:space="preserve"> </w:t>
      </w:r>
      <w:r w:rsidRPr="00CD6B60">
        <w:rPr>
          <w:rFonts w:ascii="GHEA Grapalat" w:hAnsi="GHEA Grapalat" w:hint="eastAsia"/>
          <w:i/>
          <w:sz w:val="20"/>
          <w:szCs w:val="20"/>
        </w:rPr>
        <w:t>чем</w:t>
      </w:r>
      <w:r w:rsidRPr="00CD6B60">
        <w:rPr>
          <w:rFonts w:ascii="GHEA Grapalat" w:hAnsi="GHEA Grapalat"/>
          <w:i/>
          <w:sz w:val="20"/>
          <w:szCs w:val="20"/>
        </w:rPr>
        <w:t xml:space="preserve"> </w:t>
      </w:r>
      <w:r w:rsidRPr="00CD6B60">
        <w:rPr>
          <w:rFonts w:ascii="GHEA Grapalat" w:hAnsi="GHEA Grapalat" w:hint="eastAsia"/>
          <w:i/>
          <w:sz w:val="20"/>
          <w:szCs w:val="20"/>
        </w:rPr>
        <w:t>за</w:t>
      </w:r>
      <w:r w:rsidRPr="00CD6B60">
        <w:rPr>
          <w:rFonts w:ascii="GHEA Grapalat" w:hAnsi="GHEA Grapalat"/>
          <w:i/>
          <w:sz w:val="20"/>
          <w:szCs w:val="20"/>
        </w:rPr>
        <w:t xml:space="preserve"> 3 </w:t>
      </w:r>
      <w:r w:rsidRPr="00CD6B60">
        <w:rPr>
          <w:rFonts w:ascii="GHEA Grapalat" w:hAnsi="GHEA Grapalat" w:hint="eastAsia"/>
          <w:i/>
          <w:sz w:val="20"/>
          <w:szCs w:val="20"/>
        </w:rPr>
        <w:t>часа</w:t>
      </w:r>
      <w:r w:rsidRPr="00CD6B60">
        <w:rPr>
          <w:rFonts w:ascii="GHEA Grapalat" w:hAnsi="GHEA Grapalat"/>
          <w:i/>
          <w:sz w:val="20"/>
          <w:szCs w:val="20"/>
        </w:rPr>
        <w:t xml:space="preserve"> </w:t>
      </w:r>
      <w:r w:rsidRPr="00CD6B60">
        <w:rPr>
          <w:rFonts w:ascii="GHEA Grapalat" w:hAnsi="GHEA Grapalat" w:hint="eastAsia"/>
          <w:i/>
          <w:sz w:val="20"/>
          <w:szCs w:val="20"/>
        </w:rPr>
        <w:t>до</w:t>
      </w:r>
      <w:r w:rsidRPr="00CD6B60">
        <w:rPr>
          <w:rFonts w:ascii="GHEA Grapalat" w:hAnsi="GHEA Grapalat"/>
          <w:i/>
          <w:sz w:val="20"/>
          <w:szCs w:val="20"/>
        </w:rPr>
        <w:t xml:space="preserve"> истечения окончательного срока подачи заявок на процедуру.Разъяснение по запросу отправляется с предусмотренной настоящим приглашением электронной почты секретаря комиссии на электронную почту участника, с которой получен запрос."</w:t>
      </w:r>
    </w:p>
    <w:p w:rsidR="006D2CDF" w:rsidRPr="00CD6B60" w:rsidRDefault="006D2CDF" w:rsidP="00FC69A8">
      <w:pPr>
        <w:widowControl w:val="0"/>
        <w:tabs>
          <w:tab w:val="left" w:pos="1134"/>
        </w:tabs>
        <w:spacing w:after="160"/>
        <w:ind w:firstLine="142"/>
        <w:jc w:val="both"/>
        <w:rPr>
          <w:rFonts w:ascii="GHEA Grapalat" w:hAnsi="GHEA Grapalat"/>
          <w:i/>
          <w:sz w:val="20"/>
          <w:szCs w:val="20"/>
        </w:rPr>
      </w:pPr>
      <w:r w:rsidRPr="00CD6B60">
        <w:rPr>
          <w:rFonts w:ascii="GHEA Grapalat" w:hAnsi="GHEA Grapalat"/>
          <w:i/>
          <w:sz w:val="20"/>
          <w:szCs w:val="20"/>
        </w:rPr>
        <w:t xml:space="preserve"> - Пункт 3.4 излагается в следующей редакции: "3.4 </w:t>
      </w:r>
      <w:proofErr w:type="gramStart"/>
      <w:r w:rsidRPr="00CD6B60">
        <w:rPr>
          <w:rFonts w:ascii="GHEA Grapalat" w:hAnsi="GHEA Grapalat"/>
          <w:i/>
          <w:sz w:val="20"/>
          <w:szCs w:val="20"/>
        </w:rPr>
        <w:t>В</w:t>
      </w:r>
      <w:proofErr w:type="gramEnd"/>
      <w:r w:rsidRPr="00CD6B60">
        <w:rPr>
          <w:rFonts w:ascii="GHEA Grapalat" w:hAnsi="GHEA Grapalat"/>
          <w:i/>
          <w:sz w:val="20"/>
          <w:szCs w:val="20"/>
        </w:rPr>
        <w:t xml:space="preserve"> приглашение могут быть внесены изменения минимум за один календарный день до истечения окончательного срока подачи заявок. В день внесения изменения в бюллетене опубликовывается объявление о внесении изменения".</w:t>
      </w:r>
    </w:p>
    <w:p w:rsidR="006D2CDF" w:rsidRPr="00CD6B60" w:rsidRDefault="006D2CDF" w:rsidP="00FC69A8">
      <w:pPr>
        <w:pStyle w:val="af2"/>
        <w:jc w:val="both"/>
        <w:rPr>
          <w:rFonts w:ascii="GHEA Grapalat" w:hAnsi="GHEA Grapalat"/>
          <w:i/>
        </w:rPr>
      </w:pPr>
      <w:r w:rsidRPr="00CD6B60">
        <w:rPr>
          <w:rFonts w:ascii="GHEA Grapalat" w:hAnsi="GHEA Grapalat"/>
          <w:i/>
        </w:rPr>
        <w:t xml:space="preserve">   - Пункт 3.6 излагается в следующей редакции: "3.6 При внесении изменений в приглашение окончательный срок подачи заявок исчисляется со дня опубликования в бюллетене объявления об этих изменениях ". </w:t>
      </w:r>
    </w:p>
  </w:footnote>
  <w:footnote w:id="4">
    <w:p w:rsidR="006D2CDF" w:rsidRPr="00CA2B01" w:rsidRDefault="006D2CDF" w:rsidP="00182C2E">
      <w:pPr>
        <w:widowControl w:val="0"/>
        <w:jc w:val="both"/>
        <w:rPr>
          <w:rFonts w:ascii="GHEA Grapalat" w:hAnsi="GHEA Grapalat"/>
          <w:i/>
          <w:sz w:val="20"/>
          <w:szCs w:val="20"/>
        </w:rPr>
      </w:pPr>
      <w:r>
        <w:rPr>
          <w:rStyle w:val="af6"/>
          <w:rFonts w:ascii="Times Armenian" w:hAnsi="Times Armenian"/>
          <w:sz w:val="20"/>
          <w:szCs w:val="20"/>
        </w:rPr>
        <w:t>6</w:t>
      </w:r>
      <w:r>
        <w:rPr>
          <w:rFonts w:ascii="Times Armenian" w:hAnsi="Times Armenian"/>
          <w:sz w:val="20"/>
          <w:szCs w:val="20"/>
        </w:rPr>
        <w:t xml:space="preserve"> </w:t>
      </w:r>
      <w:r w:rsidRPr="00CA2B01">
        <w:rPr>
          <w:rFonts w:ascii="GHEA Grapalat" w:hAnsi="GHEA Grapalat"/>
          <w:i/>
          <w:sz w:val="20"/>
          <w:szCs w:val="20"/>
        </w:rPr>
        <w:t xml:space="preserve">При организации закупок по конкурсу или по запросу котировок, настоящее предложение исключается из приглашения, если </w:t>
      </w:r>
    </w:p>
    <w:p w:rsidR="006D2CDF" w:rsidRPr="00CA2B01" w:rsidRDefault="006D2CDF" w:rsidP="00182C2E">
      <w:pPr>
        <w:widowControl w:val="0"/>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w:t>
      </w:r>
      <w:r w:rsidRPr="00CA2B01">
        <w:rPr>
          <w:rFonts w:ascii="GHEA Grapalat" w:hAnsi="GHEA Grapalat"/>
          <w:i/>
          <w:sz w:val="20"/>
          <w:szCs w:val="20"/>
        </w:rPr>
        <w:t xml:space="preserve">процедура закупки организована на основании </w:t>
      </w:r>
      <w:r>
        <w:rPr>
          <w:rFonts w:ascii="GHEA Grapalat" w:hAnsi="GHEA Grapalat"/>
          <w:i/>
          <w:sz w:val="20"/>
          <w:szCs w:val="20"/>
        </w:rPr>
        <w:t xml:space="preserve">1-ого пункта </w:t>
      </w:r>
      <w:r w:rsidRPr="00CA2B01">
        <w:rPr>
          <w:rFonts w:ascii="GHEA Grapalat" w:hAnsi="GHEA Grapalat"/>
          <w:i/>
          <w:sz w:val="20"/>
          <w:szCs w:val="20"/>
        </w:rPr>
        <w:t xml:space="preserve">части 6 статьи 15 Закона, </w:t>
      </w:r>
    </w:p>
    <w:p w:rsidR="006D2CDF" w:rsidRPr="00CA2B01" w:rsidRDefault="006D2CDF" w:rsidP="00182C2E">
      <w:pPr>
        <w:widowControl w:val="0"/>
        <w:tabs>
          <w:tab w:val="left" w:pos="142"/>
        </w:tabs>
        <w:ind w:left="142" w:hanging="142"/>
        <w:jc w:val="both"/>
        <w:rPr>
          <w:rFonts w:ascii="GHEA Grapalat" w:hAnsi="GHEA Grapalat"/>
          <w:i/>
          <w:sz w:val="20"/>
          <w:szCs w:val="20"/>
        </w:rPr>
      </w:pPr>
      <w:r w:rsidRPr="00CA2B01">
        <w:rPr>
          <w:rFonts w:ascii="GHEA Grapalat" w:hAnsi="GHEA Grapalat"/>
          <w:i/>
          <w:sz w:val="20"/>
          <w:szCs w:val="20"/>
        </w:rPr>
        <w:t>-</w:t>
      </w:r>
      <w:r w:rsidRPr="00011099">
        <w:rPr>
          <w:rFonts w:ascii="GHEA Grapalat" w:hAnsi="GHEA Grapalat"/>
          <w:i/>
          <w:sz w:val="20"/>
          <w:szCs w:val="20"/>
        </w:rPr>
        <w:t xml:space="preserve"> запланированная (прогнозируемая) общая </w:t>
      </w:r>
      <w:r w:rsidRPr="00CA2B01">
        <w:rPr>
          <w:rFonts w:ascii="GHEA Grapalat" w:hAnsi="GHEA Grapalat"/>
          <w:i/>
          <w:sz w:val="20"/>
          <w:szCs w:val="20"/>
        </w:rPr>
        <w:t>цена закупаемого товара по заявке на закупку в рамках данной процедуры не превышает 25 млн. драмов РА</w:t>
      </w:r>
    </w:p>
  </w:footnote>
  <w:footnote w:id="5">
    <w:p w:rsidR="00E80312" w:rsidRPr="005D5092" w:rsidRDefault="005D5092" w:rsidP="00E80312">
      <w:pPr>
        <w:pStyle w:val="af2"/>
        <w:widowControl w:val="0"/>
        <w:jc w:val="both"/>
        <w:rPr>
          <w:rFonts w:ascii="GHEA Grapalat" w:hAnsi="GHEA Grapalat"/>
          <w:i/>
          <w:lang w:val="hy-AM"/>
        </w:rPr>
      </w:pPr>
      <w:r w:rsidRPr="005D5092">
        <w:rPr>
          <w:rFonts w:ascii="GHEA Grapalat" w:hAnsi="GHEA Grapalat"/>
          <w:i/>
          <w:vertAlign w:val="superscript"/>
          <w:lang w:val="hy-AM"/>
        </w:rPr>
        <w:t>6.1</w:t>
      </w:r>
      <w:r w:rsidRPr="005D5092">
        <w:rPr>
          <w:rFonts w:ascii="GHEA Grapalat" w:hAnsi="GHEA Grapalat"/>
          <w:i/>
          <w:lang w:val="hy-AM"/>
        </w:rPr>
        <w:t xml:space="preserve"> </w:t>
      </w:r>
      <w:r w:rsidR="00E80312" w:rsidRPr="005D5092">
        <w:rPr>
          <w:rFonts w:ascii="GHEA Grapalat" w:hAnsi="GHEA Grapalat"/>
          <w:i/>
        </w:rPr>
        <w:t>В случае участников, являющихся резидентами РА, публикуется указанная в заявлении декларация, опубликованная по ссылке на веб-сайт, содержащий сведения о реальных бенефициарах</w:t>
      </w:r>
      <w:r w:rsidRPr="005D5092">
        <w:rPr>
          <w:rFonts w:ascii="GHEA Grapalat" w:hAnsi="GHEA Grapalat"/>
          <w:i/>
          <w:lang w:val="hy-AM"/>
        </w:rPr>
        <w:t>.</w:t>
      </w:r>
    </w:p>
    <w:p w:rsidR="006D2CDF" w:rsidRPr="0034222E" w:rsidDel="00932115" w:rsidRDefault="006D2CDF" w:rsidP="00AF1F59">
      <w:pPr>
        <w:pStyle w:val="af2"/>
        <w:jc w:val="both"/>
        <w:rPr>
          <w:del w:id="2" w:author="Inesa Kocharyan" w:date="2019-10-29T12:18:00Z"/>
        </w:rPr>
      </w:pPr>
      <w:r w:rsidRPr="0034222E">
        <w:rPr>
          <w:rStyle w:val="af6"/>
        </w:rPr>
        <w:t>7</w:t>
      </w:r>
      <w:r w:rsidRPr="0034222E">
        <w:t xml:space="preserve"> </w:t>
      </w:r>
      <w:r w:rsidRPr="0034222E">
        <w:rPr>
          <w:rFonts w:ascii="GHEA Grapalat" w:hAnsi="GHEA Grapalat"/>
          <w:i/>
        </w:rPr>
        <w:t xml:space="preserve">Если настоящим Приглашением не предусматривается представление информации относительно товарного знака, фирменного наименования, </w:t>
      </w:r>
      <w:r w:rsidR="004047BE">
        <w:rPr>
          <w:rFonts w:ascii="GHEA Grapalat" w:hAnsi="GHEA Grapalat"/>
          <w:i/>
        </w:rPr>
        <w:t>модель</w:t>
      </w:r>
      <w:r w:rsidRPr="0034222E">
        <w:rPr>
          <w:rFonts w:ascii="GHEA Grapalat" w:hAnsi="GHEA Grapalat"/>
          <w:i/>
        </w:rPr>
        <w:t xml:space="preserve"> и наименования производителя</w:t>
      </w:r>
      <w:proofErr w:type="gramStart"/>
      <w:r w:rsidRPr="0034222E">
        <w:rPr>
          <w:rFonts w:ascii="GHEA Grapalat" w:hAnsi="GHEA Grapalat"/>
          <w:i/>
        </w:rPr>
        <w:t>, ,</w:t>
      </w:r>
      <w:proofErr w:type="gramEnd"/>
      <w:r w:rsidRPr="0034222E">
        <w:rPr>
          <w:rFonts w:ascii="GHEA Grapalat" w:hAnsi="GHEA Grapalat"/>
          <w:i/>
        </w:rPr>
        <w:t xml:space="preserve"> то из подпункта исключаются слова " а также товарный знак, фирменное наименование, </w:t>
      </w:r>
      <w:r w:rsidR="004047BE">
        <w:rPr>
          <w:rFonts w:ascii="GHEA Grapalat" w:hAnsi="GHEA Grapalat"/>
          <w:i/>
        </w:rPr>
        <w:t>модель</w:t>
      </w:r>
      <w:r w:rsidRPr="0034222E">
        <w:rPr>
          <w:rFonts w:ascii="GHEA Grapalat" w:hAnsi="GHEA Grapalat"/>
          <w:i/>
        </w:rPr>
        <w:t xml:space="preserve"> и наименование производителя</w:t>
      </w:r>
      <w:r w:rsidR="004047BE" w:rsidRPr="00FF03AB">
        <w:rPr>
          <w:rFonts w:ascii="GHEA Grapalat" w:hAnsi="GHEA Grapalat"/>
          <w:i/>
        </w:rPr>
        <w:t>(далее — полное описание товара)</w:t>
      </w:r>
      <w:r w:rsidR="004047BE" w:rsidRPr="00201B3D">
        <w:rPr>
          <w:rFonts w:ascii="GHEA Grapalat" w:hAnsi="GHEA Grapalat"/>
          <w:i/>
        </w:rPr>
        <w:t>.</w:t>
      </w:r>
      <w:r w:rsidRPr="0034222E">
        <w:rPr>
          <w:rFonts w:ascii="GHEA Grapalat" w:hAnsi="GHEA Grapalat"/>
          <w:i/>
        </w:rPr>
        <w:t xml:space="preserve"> При этом участник может представить товары, произведенные более чем одним производителем, а также разные товарные знаки, фирменное наименование и </w:t>
      </w:r>
      <w:r w:rsidR="00797B1C">
        <w:rPr>
          <w:rFonts w:ascii="GHEA Grapalat" w:hAnsi="GHEA Grapalat"/>
          <w:i/>
        </w:rPr>
        <w:t>модель</w:t>
      </w:r>
      <w:r w:rsidR="00694DC9">
        <w:rPr>
          <w:rFonts w:ascii="GHEA Grapalat" w:hAnsi="GHEA Grapalat"/>
        </w:rPr>
        <w:t xml:space="preserve">, </w:t>
      </w:r>
      <w:r w:rsidR="00694DC9" w:rsidRPr="00FF03AB">
        <w:rPr>
          <w:rFonts w:ascii="GHEA Grapalat" w:hAnsi="GHEA Grapalat"/>
          <w:i/>
        </w:rPr>
        <w:t>если не применяется условие, установленное последним предложением пункта 1.1 настоящей части</w:t>
      </w:r>
      <w:r w:rsidR="00694DC9" w:rsidRPr="006E0192" w:rsidDel="001C6688">
        <w:rPr>
          <w:rFonts w:ascii="GHEA Grapalat" w:hAnsi="GHEA Grapalat"/>
          <w:i/>
        </w:rPr>
        <w:t xml:space="preserve"> </w:t>
      </w:r>
      <w:r w:rsidRPr="0034222E">
        <w:rPr>
          <w:rFonts w:ascii="GHEA Grapalat" w:hAnsi="GHEA Grapalat"/>
          <w:i/>
        </w:rPr>
        <w:t>".</w:t>
      </w:r>
    </w:p>
  </w:footnote>
  <w:footnote w:id="6">
    <w:p w:rsidR="006D2CDF" w:rsidRPr="00D3436F" w:rsidRDefault="006D2CDF" w:rsidP="00AF1F59">
      <w:pPr>
        <w:pStyle w:val="af2"/>
        <w:jc w:val="both"/>
        <w:rPr>
          <w:rFonts w:ascii="GHEA Grapalat" w:hAnsi="GHEA Grapalat"/>
          <w:i/>
        </w:rPr>
      </w:pPr>
      <w:r>
        <w:rPr>
          <w:rStyle w:val="af6"/>
        </w:rPr>
        <w:t>8</w:t>
      </w:r>
      <w:r>
        <w:t xml:space="preserve"> </w:t>
      </w:r>
      <w:r w:rsidRPr="00D3436F">
        <w:rPr>
          <w:rFonts w:ascii="GHEA Grapalat" w:hAnsi="GHEA Grapalat"/>
          <w:i/>
        </w:rPr>
        <w:t xml:space="preserve">Подпункт </w:t>
      </w:r>
      <w:r w:rsidRPr="008842CE">
        <w:rPr>
          <w:rFonts w:ascii="GHEA Grapalat" w:hAnsi="GHEA Grapalat"/>
          <w:i/>
        </w:rPr>
        <w:t>исключается из приглашения, если</w:t>
      </w:r>
      <w:r w:rsidRPr="00D3436F">
        <w:rPr>
          <w:rFonts w:ascii="GHEA Grapalat" w:hAnsi="GHEA Grapalat"/>
          <w:i/>
        </w:rPr>
        <w:t xml:space="preserve"> требование об обеспечении заявки не установлено</w:t>
      </w:r>
    </w:p>
    <w:p w:rsidR="006D2CDF" w:rsidRPr="000811C1" w:rsidRDefault="006D2CDF">
      <w:pPr>
        <w:pStyle w:val="af2"/>
        <w:rPr>
          <w:rFonts w:asciiTheme="minorHAnsi" w:hAnsiTheme="minorHAnsi"/>
        </w:rPr>
      </w:pPr>
    </w:p>
  </w:footnote>
  <w:footnote w:id="7">
    <w:p w:rsidR="006D2CDF" w:rsidRPr="00FE2AA4" w:rsidRDefault="006D2CDF">
      <w:pPr>
        <w:pStyle w:val="af2"/>
        <w:rPr>
          <w:rFonts w:asciiTheme="minorHAnsi" w:hAnsiTheme="minorHAnsi"/>
          <w:i/>
        </w:rPr>
      </w:pPr>
      <w:r>
        <w:rPr>
          <w:rStyle w:val="af6"/>
        </w:rPr>
        <w:t>10</w:t>
      </w:r>
      <w:r w:rsidRPr="00FE2AA4">
        <w:rPr>
          <w:i/>
        </w:rPr>
        <w:t xml:space="preserve"> </w:t>
      </w:r>
      <w:r w:rsidRPr="00FE2AA4">
        <w:rPr>
          <w:rFonts w:asciiTheme="minorHAnsi" w:hAnsiTheme="minorHAnsi"/>
          <w:i/>
        </w:rPr>
        <w:t>Устанавливается заказчиком.</w:t>
      </w:r>
    </w:p>
  </w:footnote>
  <w:footnote w:id="8">
    <w:p w:rsidR="006D2CDF" w:rsidRPr="008842CE" w:rsidRDefault="006D2CDF" w:rsidP="0093610F">
      <w:pPr>
        <w:pStyle w:val="af2"/>
        <w:widowControl w:val="0"/>
        <w:jc w:val="both"/>
        <w:rPr>
          <w:rFonts w:ascii="GHEA Grapalat" w:hAnsi="GHEA Grapalat"/>
          <w:lang w:val="af-ZA"/>
        </w:rPr>
      </w:pPr>
      <w:r>
        <w:rPr>
          <w:rStyle w:val="af6"/>
        </w:rPr>
        <w:t>11</w:t>
      </w:r>
      <w:r>
        <w:t xml:space="preserve"> </w:t>
      </w:r>
      <w:r w:rsidRPr="008842CE">
        <w:rPr>
          <w:rFonts w:ascii="GHEA Grapalat" w:hAnsi="GHEA Grapalat"/>
          <w:i/>
        </w:rPr>
        <w:t>Настоящее предложение исключается из приглашения, если процедура закупки не организуется по лотам.</w:t>
      </w:r>
    </w:p>
    <w:p w:rsidR="006D2CDF" w:rsidRPr="000811C1" w:rsidRDefault="006D2CDF">
      <w:pPr>
        <w:pStyle w:val="af2"/>
        <w:rPr>
          <w:lang w:val="af-ZA"/>
        </w:rPr>
      </w:pPr>
    </w:p>
  </w:footnote>
  <w:footnote w:id="9">
    <w:p w:rsidR="006D2CDF" w:rsidRDefault="006D2CDF" w:rsidP="00636142">
      <w:pPr>
        <w:pStyle w:val="af2"/>
        <w:jc w:val="both"/>
        <w:rPr>
          <w:rFonts w:ascii="GHEA Grapalat" w:hAnsi="GHEA Grapalat"/>
          <w:i/>
          <w:lang w:val="hy-AM"/>
        </w:rPr>
      </w:pPr>
    </w:p>
    <w:p w:rsidR="006D2CDF" w:rsidRPr="002227A9" w:rsidRDefault="006D2CDF" w:rsidP="00636142">
      <w:pPr>
        <w:pStyle w:val="af2"/>
        <w:jc w:val="both"/>
        <w:rPr>
          <w:rFonts w:ascii="GHEA Grapalat" w:hAnsi="GHEA Grapalat"/>
          <w:i/>
        </w:rPr>
      </w:pPr>
      <w:r w:rsidRPr="00C67FAB">
        <w:rPr>
          <w:rStyle w:val="af6"/>
          <w:rFonts w:ascii="GHEA Grapalat" w:hAnsi="GHEA Grapalat"/>
          <w:i/>
        </w:rPr>
        <w:t>12</w:t>
      </w:r>
      <w:r>
        <w:rPr>
          <w:rFonts w:ascii="GHEA Grapalat" w:hAnsi="GHEA Grapalat"/>
          <w:i/>
        </w:rPr>
        <w:t xml:space="preserve"> Если </w:t>
      </w:r>
    </w:p>
    <w:p w:rsidR="006D2CDF" w:rsidRPr="00636142"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w:t>
      </w:r>
      <w:r w:rsidRPr="00E32500">
        <w:rPr>
          <w:rFonts w:ascii="GHEA Grapalat" w:hAnsi="GHEA Grapalat"/>
          <w:i/>
        </w:rPr>
        <w:t>ю</w:t>
      </w:r>
      <w:r w:rsidRPr="000C74F3">
        <w:rPr>
          <w:rFonts w:ascii="GHEA Grapalat" w:hAnsi="GHEA Grapalat"/>
          <w:i/>
        </w:rPr>
        <w:t xml:space="preserve"> 4.1”</w:t>
      </w:r>
      <w:r w:rsidRPr="00636142">
        <w:rPr>
          <w:rFonts w:ascii="GHEA Grapalat" w:hAnsi="GHEA Grapalat"/>
          <w:i/>
        </w:rPr>
        <w:t>,</w:t>
      </w:r>
    </w:p>
    <w:p w:rsidR="006D2CDF" w:rsidRPr="0092041F" w:rsidRDefault="006D2CDF" w:rsidP="00636142">
      <w:pPr>
        <w:pStyle w:val="af2"/>
        <w:jc w:val="both"/>
        <w:rPr>
          <w:rFonts w:ascii="GHEA Grapalat" w:hAnsi="GHEA Grapalat"/>
          <w:i/>
        </w:rPr>
      </w:pPr>
      <w:r>
        <w:rPr>
          <w:rFonts w:ascii="GHEA Grapalat" w:hAnsi="GHEA Grapalat"/>
          <w:i/>
        </w:rPr>
        <w:t xml:space="preserve">- </w:t>
      </w:r>
      <w:r w:rsidRPr="000C74F3">
        <w:rPr>
          <w:rFonts w:ascii="GHEA Grapalat" w:hAnsi="GHEA Grapalat"/>
          <w:i/>
        </w:rPr>
        <w:t>в рамках данной процедуры применяется регулирование, установленное абзацем 4 пункта 10.2, то вместо абзацев 4 и 5 устанавливается следующее условие: “</w:t>
      </w:r>
      <w:r>
        <w:rPr>
          <w:rFonts w:ascii="GHEA Grapalat" w:hAnsi="GHEA Grapalat"/>
          <w:i/>
        </w:rPr>
        <w:t>П</w:t>
      </w:r>
      <w:r w:rsidRPr="000C74F3">
        <w:rPr>
          <w:rFonts w:ascii="GHEA Grapalat" w:hAnsi="GHEA Grapalat"/>
          <w:i/>
        </w:rPr>
        <w:t xml:space="preserve">осле принятия результата каждого этапа выполнения договора сумма обеспечения квалификации </w:t>
      </w:r>
      <w:r w:rsidRPr="001738A8">
        <w:rPr>
          <w:rFonts w:ascii="GHEA Grapalat" w:hAnsi="GHEA Grapalat"/>
          <w:i/>
        </w:rPr>
        <w:t>уменьшается в пропорции, исчисленной в отношении суммы этого этапа.</w:t>
      </w:r>
      <w:r w:rsidRPr="001738A8">
        <w:t xml:space="preserve"> </w:t>
      </w:r>
      <w:r w:rsidRPr="001738A8">
        <w:rPr>
          <w:rFonts w:ascii="GHEA Grapalat" w:hAnsi="GHEA Grapalat"/>
          <w:i/>
        </w:rPr>
        <w:t xml:space="preserve">Обеспечение </w:t>
      </w:r>
      <w:r w:rsidRPr="007E7753">
        <w:rPr>
          <w:rFonts w:ascii="GHEA Grapalat" w:hAnsi="GHEA Grapalat"/>
          <w:i/>
        </w:rPr>
        <w:t>к</w:t>
      </w:r>
      <w:r w:rsidRPr="00763113">
        <w:rPr>
          <w:rFonts w:ascii="GHEA Grapalat" w:hAnsi="GHEA Grapalat"/>
          <w:i/>
        </w:rPr>
        <w:t>валификаци</w:t>
      </w:r>
      <w:r w:rsidRPr="007E7753">
        <w:rPr>
          <w:rFonts w:ascii="GHEA Grapalat" w:hAnsi="GHEA Grapalat"/>
          <w:i/>
        </w:rPr>
        <w:t>и</w:t>
      </w:r>
      <w:r w:rsidRPr="00763113">
        <w:rPr>
          <w:rFonts w:ascii="GHEA Grapalat" w:hAnsi="GHEA Grapalat"/>
          <w:i/>
        </w:rPr>
        <w:t xml:space="preserve"> в виде гарантии </w:t>
      </w:r>
      <w:r>
        <w:rPr>
          <w:rFonts w:ascii="GHEA Grapalat" w:hAnsi="GHEA Grapalat"/>
          <w:i/>
        </w:rPr>
        <w:t>отоб</w:t>
      </w:r>
      <w:r w:rsidRPr="00763113">
        <w:rPr>
          <w:rFonts w:ascii="GHEA Grapalat" w:hAnsi="GHEA Grapalat"/>
          <w:i/>
        </w:rPr>
        <w:t xml:space="preserve">ранный участник представляет согласно приложению 4.1.", а приложение 4 </w:t>
      </w:r>
      <w:r>
        <w:rPr>
          <w:rFonts w:ascii="GHEA Grapalat" w:hAnsi="GHEA Grapalat"/>
          <w:i/>
        </w:rPr>
        <w:t>исключается из</w:t>
      </w:r>
      <w:r w:rsidRPr="00763113">
        <w:rPr>
          <w:rFonts w:ascii="GHEA Grapalat" w:hAnsi="GHEA Grapalat"/>
          <w:i/>
        </w:rPr>
        <w:t xml:space="preserve"> приглашения</w:t>
      </w:r>
      <w:r>
        <w:rPr>
          <w:rFonts w:ascii="GHEA Grapalat" w:hAnsi="GHEA Grapalat"/>
          <w:i/>
        </w:rPr>
        <w:t>.</w:t>
      </w:r>
    </w:p>
    <w:p w:rsidR="006D2CDF" w:rsidRPr="0092041F" w:rsidRDefault="006D2CDF" w:rsidP="00C67FAB">
      <w:pPr>
        <w:pStyle w:val="af2"/>
        <w:jc w:val="both"/>
        <w:rPr>
          <w:rFonts w:ascii="GHEA Grapalat" w:hAnsi="GHEA Grapalat"/>
          <w:i/>
        </w:rPr>
      </w:pPr>
    </w:p>
  </w:footnote>
  <w:footnote w:id="10">
    <w:p w:rsidR="006D2CDF" w:rsidRPr="004A4643" w:rsidRDefault="006D2CDF" w:rsidP="00C67FAB">
      <w:pPr>
        <w:pStyle w:val="af2"/>
        <w:jc w:val="both"/>
        <w:rPr>
          <w:rFonts w:ascii="GHEA Grapalat" w:hAnsi="GHEA Grapalat"/>
          <w:i/>
          <w:lang w:val="hy-AM"/>
        </w:rPr>
      </w:pPr>
      <w:r w:rsidRPr="004A4643">
        <w:rPr>
          <w:rStyle w:val="af6"/>
          <w:rFonts w:ascii="GHEA Grapalat" w:hAnsi="GHEA Grapalat"/>
          <w:i/>
        </w:rPr>
        <w:t>13</w:t>
      </w:r>
      <w:r w:rsidRPr="004A4643">
        <w:rPr>
          <w:rFonts w:ascii="GHEA Grapalat" w:hAnsi="GHEA Grapalat"/>
          <w:i/>
        </w:rPr>
        <w:t xml:space="preserve"> Если цена закупаемого по заявке на закупку товара не превышает </w:t>
      </w:r>
      <w:r w:rsidRPr="004A4643">
        <w:rPr>
          <w:rFonts w:ascii="GHEA Grapalat" w:hAnsi="GHEA Grapalat"/>
          <w:i/>
          <w:lang w:val="hy-AM"/>
        </w:rPr>
        <w:t>25</w:t>
      </w:r>
      <w:r w:rsidRPr="004A4643">
        <w:rPr>
          <w:rFonts w:ascii="GHEA Grapalat" w:hAnsi="GHEA Grapalat"/>
          <w:i/>
        </w:rPr>
        <w:t xml:space="preserve"> млн. драмов РА, то </w:t>
      </w:r>
      <w:proofErr w:type="gramStart"/>
      <w:r w:rsidRPr="004A4643">
        <w:rPr>
          <w:rFonts w:ascii="GHEA Grapalat" w:hAnsi="GHEA Grapalat"/>
          <w:i/>
        </w:rPr>
        <w:t xml:space="preserve">слова </w:t>
      </w:r>
      <w:r w:rsidRPr="004A4643">
        <w:rPr>
          <w:rFonts w:ascii="GHEA Grapalat" w:hAnsi="GHEA Grapalat" w:cs="Times Armenian"/>
          <w:i/>
        </w:rPr>
        <w:t>”</w:t>
      </w:r>
      <w:r w:rsidRPr="004A4643">
        <w:rPr>
          <w:rFonts w:ascii="GHEA Grapalat" w:hAnsi="GHEA Grapalat"/>
          <w:i/>
        </w:rPr>
        <w:t>банковской</w:t>
      </w:r>
      <w:proofErr w:type="gramEnd"/>
      <w:r w:rsidRPr="004A4643">
        <w:rPr>
          <w:rFonts w:ascii="GHEA Grapalat" w:hAnsi="GHEA Grapalat"/>
          <w:i/>
        </w:rPr>
        <w:t xml:space="preserve"> гарантии или наличных денег" заменяются словами " в одностороннем порядке утвержденного заявления-в виде неустойки (приложение 5.1) или наличных денег</w:t>
      </w:r>
      <w:r w:rsidRPr="004A4643">
        <w:rPr>
          <w:rFonts w:ascii="GHEA Grapalat" w:hAnsi="GHEA Grapalat" w:cs="Sylfaen"/>
          <w:i/>
          <w:sz w:val="16"/>
          <w:szCs w:val="16"/>
        </w:rPr>
        <w:t>”</w:t>
      </w:r>
      <w:r w:rsidRPr="004A4643">
        <w:rPr>
          <w:rFonts w:ascii="GHEA Grapalat" w:hAnsi="GHEA Grapalat" w:cs="Sylfaen"/>
          <w:i/>
          <w:sz w:val="16"/>
          <w:szCs w:val="16"/>
          <w:lang w:val="hy-AM"/>
        </w:rPr>
        <w:t xml:space="preserve">, </w:t>
      </w:r>
      <w:r w:rsidRPr="004A4643">
        <w:rPr>
          <w:rFonts w:ascii="GHEA Grapalat" w:hAnsi="GHEA Grapalat" w:cs="Sylfaen"/>
          <w:i/>
          <w:sz w:val="16"/>
          <w:szCs w:val="16"/>
        </w:rPr>
        <w:t xml:space="preserve">а </w:t>
      </w:r>
      <w:r w:rsidRPr="004A4643">
        <w:rPr>
          <w:rFonts w:ascii="GHEA Grapalat" w:hAnsi="GHEA Grapalat"/>
          <w:i/>
        </w:rPr>
        <w:t>число "90", указанное в абзаце 3, заменяется числом " 20".</w:t>
      </w:r>
    </w:p>
  </w:footnote>
  <w:footnote w:id="11">
    <w:p w:rsidR="006D2CDF" w:rsidRPr="008E4439" w:rsidRDefault="006D2CDF" w:rsidP="000811C1">
      <w:pPr>
        <w:pStyle w:val="a3"/>
        <w:widowControl w:val="0"/>
        <w:spacing w:after="160" w:line="240" w:lineRule="auto"/>
        <w:ind w:firstLine="0"/>
        <w:jc w:val="left"/>
        <w:rPr>
          <w:rFonts w:ascii="GHEA Grapalat" w:hAnsi="GHEA Grapalat"/>
          <w:u w:val="single"/>
        </w:rPr>
      </w:pPr>
      <w:r w:rsidRPr="008E4439">
        <w:rPr>
          <w:rStyle w:val="af6"/>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rsidR="006D2CDF" w:rsidRPr="000811C1" w:rsidRDefault="006D2CDF" w:rsidP="0027573B">
      <w:pPr>
        <w:pStyle w:val="af2"/>
        <w:rPr>
          <w:rFonts w:ascii="Sylfaen" w:hAnsi="Sylfaen"/>
          <w:sz w:val="18"/>
          <w:szCs w:val="18"/>
        </w:rPr>
      </w:pPr>
    </w:p>
  </w:footnote>
  <w:footnote w:id="12">
    <w:p w:rsidR="006D2CDF" w:rsidRPr="00A31673" w:rsidRDefault="006D2CDF">
      <w:pPr>
        <w:pStyle w:val="af2"/>
      </w:pPr>
      <w:r>
        <w:rPr>
          <w:rStyle w:val="af6"/>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13">
    <w:p w:rsidR="006D2CDF" w:rsidRPr="00DE7706" w:rsidRDefault="006D2CDF">
      <w:pPr>
        <w:pStyle w:val="af2"/>
      </w:pPr>
      <w:r>
        <w:rPr>
          <w:rStyle w:val="af6"/>
        </w:rPr>
        <w:t>16</w:t>
      </w:r>
      <w:r>
        <w:t xml:space="preserve"> </w:t>
      </w:r>
      <w:r>
        <w:rPr>
          <w:rFonts w:ascii="GHEA Grapalat" w:hAnsi="GHEA Grapalat"/>
          <w:i/>
        </w:rPr>
        <w:t xml:space="preserve">Если приглашением не устанавливается требование </w:t>
      </w:r>
      <w:r w:rsidRPr="00D3436F">
        <w:rPr>
          <w:rFonts w:ascii="GHEA Grapalat" w:hAnsi="GHEA Grapalat"/>
          <w:i/>
        </w:rPr>
        <w:t>обеспечение заявки</w:t>
      </w:r>
      <w:r>
        <w:rPr>
          <w:rFonts w:ascii="GHEA Grapalat" w:hAnsi="GHEA Grapalat"/>
          <w:i/>
        </w:rPr>
        <w:t>, то настоящий пункт исключается из приглашения</w:t>
      </w:r>
    </w:p>
  </w:footnote>
  <w:footnote w:id="14">
    <w:p w:rsidR="006D2CDF" w:rsidRPr="008416BA" w:rsidRDefault="006D2CDF" w:rsidP="00586BC9">
      <w:pPr>
        <w:pStyle w:val="af2"/>
        <w:jc w:val="both"/>
        <w:rPr>
          <w:rFonts w:ascii="GHEA Grapalat" w:hAnsi="GHEA Grapalat"/>
          <w:i/>
        </w:rPr>
      </w:pPr>
      <w:r w:rsidRPr="008416BA">
        <w:rPr>
          <w:rFonts w:ascii="GHEA Grapalat" w:hAnsi="GHEA Grapalat"/>
          <w:i/>
        </w:rPr>
        <w:t>16. 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p w:rsidR="006D2CDF" w:rsidRDefault="006D2CDF" w:rsidP="006B3E56">
      <w:pPr>
        <w:jc w:val="both"/>
      </w:pP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w:t>
      </w:r>
      <w:proofErr w:type="gramStart"/>
      <w:r w:rsidRPr="008B70EB">
        <w:rPr>
          <w:rFonts w:ascii="GHEA Grapalat" w:hAnsi="GHEA Grapalat"/>
          <w:i/>
          <w:sz w:val="20"/>
          <w:szCs w:val="20"/>
        </w:rPr>
        <w:t>участник</w:t>
      </w:r>
      <w:proofErr w:type="gramEnd"/>
      <w:r w:rsidR="00481E4D" w:rsidRPr="00BE1F2C">
        <w:rPr>
          <w:rFonts w:asciiTheme="minorHAnsi" w:hAnsiTheme="minorHAnsi"/>
          <w:sz w:val="20"/>
          <w:szCs w:val="20"/>
          <w:lang w:val="af-ZA"/>
        </w:rPr>
        <w:t xml:space="preserve"> </w:t>
      </w:r>
      <w:r w:rsidR="00481E4D">
        <w:rPr>
          <w:rFonts w:ascii="GHEA Grapalat" w:hAnsi="GHEA Grapalat"/>
          <w:i/>
          <w:sz w:val="20"/>
          <w:szCs w:val="20"/>
        </w:rPr>
        <w:t>являющийся резидентом РА</w:t>
      </w:r>
      <w:r w:rsidR="00481E4D" w:rsidRPr="00553058">
        <w:rPr>
          <w:rFonts w:ascii="GHEA Grapalat" w:hAnsi="GHEA Grapalat"/>
          <w:i/>
          <w:sz w:val="20"/>
          <w:szCs w:val="20"/>
        </w:rPr>
        <w:t xml:space="preserve"> при заполнении заявления-объявления указывает ссылку на </w:t>
      </w:r>
      <w:r w:rsidR="00481E4D">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w:t>
      </w:r>
      <w:r w:rsidR="00481E4D">
        <w:rPr>
          <w:rFonts w:ascii="GHEA Grapalat" w:hAnsi="GHEA Grapalat"/>
          <w:i/>
          <w:sz w:val="20"/>
          <w:szCs w:val="20"/>
        </w:rPr>
        <w:t xml:space="preserve"> не является резидентом </w:t>
      </w:r>
      <w:r w:rsidR="00BD4AEE">
        <w:rPr>
          <w:rFonts w:ascii="GHEA Grapalat" w:hAnsi="GHEA Grapalat"/>
          <w:i/>
          <w:sz w:val="20"/>
          <w:szCs w:val="20"/>
        </w:rPr>
        <w:t xml:space="preserve">РА, </w:t>
      </w:r>
      <w:r w:rsidRPr="008B70EB">
        <w:rPr>
          <w:rFonts w:ascii="GHEA Grapalat" w:hAnsi="GHEA Grapalat"/>
          <w:i/>
          <w:sz w:val="20"/>
          <w:szCs w:val="20"/>
        </w:rPr>
        <w:t>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8B70EB">
        <w:rPr>
          <w:rFonts w:ascii="GHEA Grapalat" w:hAnsi="GHEA Grapalat"/>
          <w:i/>
          <w:sz w:val="20"/>
          <w:szCs w:val="20"/>
        </w:rPr>
        <w:t>";</w:t>
      </w:r>
    </w:p>
    <w:p w:rsidR="006D2CDF" w:rsidRPr="008B70EB" w:rsidRDefault="006D2CDF" w:rsidP="00637230">
      <w:pPr>
        <w:jc w:val="both"/>
        <w:rPr>
          <w:rFonts w:ascii="GHEA Grapalat" w:hAnsi="GHEA Grapalat"/>
          <w:i/>
          <w:sz w:val="20"/>
          <w:szCs w:val="20"/>
        </w:rPr>
      </w:pPr>
      <w:r w:rsidRPr="008B70EB">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rsidR="006D2CDF" w:rsidRDefault="006D2CDF" w:rsidP="00637230">
      <w:pPr>
        <w:jc w:val="both"/>
        <w:rPr>
          <w:rFonts w:asciiTheme="minorHAnsi" w:hAnsiTheme="minorHAnsi"/>
          <w:lang w:val="af-ZA"/>
        </w:rPr>
      </w:pPr>
    </w:p>
  </w:footnote>
  <w:footnote w:id="15">
    <w:p w:rsidR="006D2CDF" w:rsidRPr="00D3436F" w:rsidRDefault="006D2CDF" w:rsidP="003C670C">
      <w:pPr>
        <w:widowControl w:val="0"/>
        <w:ind w:right="309"/>
        <w:jc w:val="both"/>
        <w:rPr>
          <w:rFonts w:ascii="GHEA Grapalat" w:hAnsi="GHEA Grapalat"/>
          <w:i/>
          <w:sz w:val="20"/>
          <w:szCs w:val="20"/>
          <w:lang w:val="es-ES"/>
        </w:rPr>
      </w:pPr>
      <w:r>
        <w:rPr>
          <w:rStyle w:val="af6"/>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D2CDF" w:rsidRPr="00D3436F" w:rsidRDefault="006D2CDF">
      <w:pPr>
        <w:pStyle w:val="af2"/>
        <w:rPr>
          <w:lang w:val="es-ES"/>
        </w:rPr>
      </w:pPr>
    </w:p>
  </w:footnote>
  <w:footnote w:id="16">
    <w:p w:rsidR="006D2CDF" w:rsidRPr="008842CE" w:rsidRDefault="006D2CDF" w:rsidP="003D2FE2">
      <w:pPr>
        <w:pStyle w:val="af2"/>
        <w:jc w:val="both"/>
      </w:pPr>
    </w:p>
  </w:footnote>
  <w:footnote w:id="17">
    <w:p w:rsidR="006D2CDF" w:rsidRPr="008842CE" w:rsidRDefault="006D2CDF" w:rsidP="000A214C">
      <w:pPr>
        <w:pStyle w:val="af2"/>
        <w:jc w:val="both"/>
      </w:pPr>
    </w:p>
  </w:footnote>
  <w:footnote w:id="18">
    <w:p w:rsidR="006D2CDF" w:rsidRPr="008842CE" w:rsidRDefault="006D2CDF" w:rsidP="008842CE">
      <w:pPr>
        <w:pStyle w:val="af2"/>
        <w:widowControl w:val="0"/>
        <w:jc w:val="both"/>
        <w:rPr>
          <w:rFonts w:ascii="GHEA Grapalat" w:hAnsi="GHEA Grapalat"/>
        </w:rPr>
      </w:pPr>
      <w:r w:rsidRPr="008842CE">
        <w:rPr>
          <w:rStyle w:val="af6"/>
          <w:rFonts w:ascii="GHEA Grapalat" w:hAnsi="GHEA Grapalat"/>
        </w:rPr>
        <w:t>*</w:t>
      </w:r>
      <w:r w:rsidRPr="008842CE">
        <w:rPr>
          <w:rFonts w:ascii="GHEA Grapalat" w:hAnsi="GHEA Grapalat"/>
        </w:rPr>
        <w:t xml:space="preserve"> </w:t>
      </w:r>
      <w:r w:rsidRPr="008842CE">
        <w:rPr>
          <w:rFonts w:ascii="GHEA Grapalat" w:hAnsi="GHEA Grapalat"/>
          <w:i/>
        </w:rPr>
        <w:t>Заполняется секретарем Комиссии до опубликования приглашения в бюллетене.</w:t>
      </w:r>
    </w:p>
  </w:footnote>
  <w:footnote w:id="19">
    <w:p w:rsidR="006D2CDF" w:rsidRDefault="006D2CDF" w:rsidP="00D3436F">
      <w:pPr>
        <w:pStyle w:val="af2"/>
        <w:widowControl w:val="0"/>
        <w:jc w:val="both"/>
        <w:rPr>
          <w:ins w:id="12" w:author="Vardan" w:date="2022-03-24T23:31:00Z"/>
          <w:rFonts w:ascii="GHEA Grapalat" w:hAnsi="GHEA Grapalat"/>
          <w:i/>
          <w:lang w:val="hy-AM"/>
        </w:rPr>
      </w:pPr>
      <w:r>
        <w:rPr>
          <w:rStyle w:val="af6"/>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p w:rsidR="006D2CDF" w:rsidRPr="00F21C0D" w:rsidRDefault="006D2CDF" w:rsidP="00D3436F">
      <w:pPr>
        <w:pStyle w:val="af2"/>
        <w:widowControl w:val="0"/>
        <w:jc w:val="both"/>
        <w:rPr>
          <w:lang w:val="hy-AM"/>
        </w:rPr>
      </w:pPr>
    </w:p>
  </w:footnote>
  <w:footnote w:id="20">
    <w:p w:rsidR="006D2CDF" w:rsidRDefault="006D2CDF" w:rsidP="005E52ED">
      <w:pPr>
        <w:pStyle w:val="af2"/>
        <w:widowControl w:val="0"/>
        <w:jc w:val="both"/>
        <w:rPr>
          <w:rFonts w:ascii="GHEA Grapalat" w:hAnsi="GHEA Grapalat"/>
          <w:i/>
        </w:rPr>
      </w:pPr>
      <w:r>
        <w:rPr>
          <w:rStyle w:val="af6"/>
        </w:rPr>
        <w:t>18</w:t>
      </w:r>
      <w:r>
        <w:t xml:space="preserve"> </w:t>
      </w:r>
      <w:r w:rsidRPr="008842CE">
        <w:rPr>
          <w:rFonts w:ascii="GHEA Grapalat" w:hAnsi="GHEA Grapalat"/>
          <w:i/>
        </w:rPr>
        <w:t>Продавец может отказаться от предложенной предоплаты или ее части. При этом, предоплата в заключаемом договоре устанавливается в размере, согласованном между Покупателем и Продавцом. Если по договору не предусматривается предоставление предоплаты, то настоящий пункт исключается из проекта.</w:t>
      </w:r>
    </w:p>
    <w:p w:rsidR="006D2CDF" w:rsidRDefault="006D2CDF" w:rsidP="005E52ED">
      <w:pPr>
        <w:pStyle w:val="af2"/>
        <w:widowControl w:val="0"/>
        <w:jc w:val="both"/>
        <w:rPr>
          <w:rFonts w:ascii="GHEA Grapalat" w:hAnsi="GHEA Grapalat"/>
          <w:i/>
        </w:rPr>
      </w:pPr>
    </w:p>
    <w:p w:rsidR="006D2CDF" w:rsidRDefault="006D2CDF" w:rsidP="005E52ED">
      <w:pPr>
        <w:pStyle w:val="af2"/>
        <w:widowControl w:val="0"/>
        <w:jc w:val="both"/>
        <w:rPr>
          <w:rFonts w:ascii="GHEA Grapalat" w:hAnsi="GHEA Grapalat"/>
          <w:i/>
        </w:rPr>
      </w:pPr>
    </w:p>
    <w:p w:rsidR="006D2CDF" w:rsidRPr="00EB336B" w:rsidRDefault="006D2CDF" w:rsidP="00251F9C">
      <w:pPr>
        <w:pStyle w:val="af2"/>
        <w:widowControl w:val="0"/>
        <w:jc w:val="both"/>
        <w:rPr>
          <w:rFonts w:ascii="GHEA Grapalat" w:hAnsi="GHEA Grapalat"/>
          <w:sz w:val="18"/>
          <w:szCs w:val="18"/>
          <w:lang w:val="hy-AM"/>
        </w:rPr>
      </w:pPr>
      <w:r>
        <w:rPr>
          <w:rFonts w:ascii="GHEA Grapalat" w:hAnsi="GHEA Grapalat"/>
          <w:sz w:val="18"/>
          <w:szCs w:val="18"/>
          <w:vertAlign w:val="superscript"/>
          <w:lang w:val="hy-AM"/>
        </w:rPr>
        <w:t>17,1</w:t>
      </w:r>
      <w:r>
        <w:rPr>
          <w:rFonts w:ascii="GHEA Grapalat" w:hAnsi="GHEA Grapalat"/>
          <w:sz w:val="18"/>
          <w:szCs w:val="18"/>
          <w:lang w:val="hy-AM"/>
        </w:rPr>
        <w:t xml:space="preserve"> </w:t>
      </w:r>
      <w:r w:rsidRPr="00421AF9">
        <w:rPr>
          <w:rFonts w:ascii="GHEA Grapalat" w:hAnsi="GHEA Grapalat"/>
          <w:sz w:val="18"/>
          <w:szCs w:val="18"/>
          <w:lang w:val="hy-AM"/>
        </w:rPr>
        <w:t>В случае заказчиков, не имеющих счета в казначействе, последний абзац настоящего пункта редактируется следующим содержанием:</w:t>
      </w:r>
      <w:r w:rsidRPr="00EB336B">
        <w:t xml:space="preserve"> </w:t>
      </w:r>
      <w:r>
        <w:rPr>
          <w:rFonts w:ascii="GHEA Grapalat" w:hAnsi="GHEA Grapalat"/>
          <w:sz w:val="18"/>
          <w:szCs w:val="18"/>
          <w:lang w:val="hy-AM"/>
        </w:rPr>
        <w:t>«</w:t>
      </w:r>
      <w:r w:rsidRPr="00421AF9">
        <w:rPr>
          <w:rFonts w:ascii="GHEA Grapalat" w:hAnsi="GHEA Grapalat"/>
          <w:sz w:val="18"/>
          <w:szCs w:val="18"/>
          <w:lang w:val="hy-AM"/>
        </w:rPr>
        <w:t xml:space="preserve">При этом оплата за закупку осуществляется в срок, установленный графиком </w:t>
      </w:r>
      <w:r>
        <w:rPr>
          <w:rFonts w:ascii="GHEA Grapalat" w:hAnsi="GHEA Grapalat"/>
          <w:sz w:val="18"/>
          <w:szCs w:val="18"/>
        </w:rPr>
        <w:t>o</w:t>
      </w:r>
      <w:r w:rsidRPr="00421AF9">
        <w:rPr>
          <w:rFonts w:ascii="GHEA Grapalat" w:hAnsi="GHEA Grapalat"/>
          <w:sz w:val="18"/>
          <w:szCs w:val="18"/>
          <w:lang w:val="hy-AM"/>
        </w:rPr>
        <w:t>платы настоящего Договора, в течение пяти рабочих дней.</w:t>
      </w:r>
      <w:r>
        <w:rPr>
          <w:rFonts w:ascii="GHEA Grapalat" w:hAnsi="GHEA Grapalat"/>
          <w:sz w:val="18"/>
          <w:szCs w:val="18"/>
          <w:lang w:val="hy-AM"/>
        </w:rPr>
        <w:t>»</w:t>
      </w:r>
    </w:p>
    <w:p w:rsidR="006D2CDF" w:rsidRPr="00D3436F" w:rsidRDefault="006D2CDF">
      <w:pPr>
        <w:pStyle w:val="af2"/>
        <w:rPr>
          <w:lang w:val="hy-AM"/>
        </w:rPr>
      </w:pPr>
    </w:p>
  </w:footnote>
  <w:footnote w:id="21">
    <w:p w:rsidR="006D2CDF" w:rsidRPr="008842CE" w:rsidRDefault="006D2CDF" w:rsidP="00D90640">
      <w:pPr>
        <w:pStyle w:val="af2"/>
        <w:widowControl w:val="0"/>
        <w:jc w:val="both"/>
        <w:rPr>
          <w:rFonts w:ascii="GHEA Grapalat" w:hAnsi="GHEA Grapalat"/>
          <w:lang w:val="hy-AM"/>
        </w:rPr>
      </w:pPr>
      <w:r>
        <w:rPr>
          <w:rStyle w:val="af6"/>
        </w:rPr>
        <w:t>19</w:t>
      </w:r>
      <w:r>
        <w:t xml:space="preserve"> </w:t>
      </w:r>
      <w:r w:rsidRPr="008842CE">
        <w:rPr>
          <w:rFonts w:ascii="GHEA Grapalat" w:hAnsi="GHEA Grapalat"/>
          <w:i/>
        </w:rPr>
        <w:t>Настоящий пункт исключается из проекта договора, если закупаемый товар не является основным средством. А если закупаемый товар является основным средством, то гарантийный срок не должен быть меньше 365 календарных дней.</w:t>
      </w:r>
    </w:p>
    <w:p w:rsidR="006D2CDF" w:rsidRPr="00E85250" w:rsidRDefault="006D2CDF" w:rsidP="00D90640">
      <w:pPr>
        <w:widowControl w:val="0"/>
        <w:spacing w:after="160" w:line="360" w:lineRule="auto"/>
        <w:ind w:firstLine="709"/>
        <w:jc w:val="both"/>
        <w:rPr>
          <w:rFonts w:ascii="GHEA Grapalat" w:hAnsi="GHEA Grapalat"/>
          <w:lang w:val="hy-AM"/>
        </w:rPr>
      </w:pPr>
    </w:p>
    <w:p w:rsidR="006D2CDF" w:rsidRPr="00D3436F" w:rsidRDefault="006D2CDF">
      <w:pPr>
        <w:pStyle w:val="af2"/>
        <w:rPr>
          <w:lang w:val="hy-AM"/>
        </w:rPr>
      </w:pPr>
    </w:p>
  </w:footnote>
  <w:footnote w:id="22">
    <w:p w:rsidR="006D2CDF" w:rsidRPr="00402BC3" w:rsidRDefault="006D2CDF" w:rsidP="000D6018">
      <w:pPr>
        <w:pStyle w:val="af2"/>
        <w:jc w:val="both"/>
        <w:rPr>
          <w:rFonts w:ascii="GHEA Grapalat" w:hAnsi="GHEA Grapalat"/>
          <w:i/>
        </w:rPr>
      </w:pPr>
      <w:r>
        <w:rPr>
          <w:rStyle w:val="af6"/>
        </w:rPr>
        <w:t>20</w:t>
      </w:r>
      <w:r>
        <w:t xml:space="preserve"> </w:t>
      </w:r>
      <w:r w:rsidRPr="004952C9">
        <w:rPr>
          <w:rFonts w:ascii="GHEA Grapalat" w:hAnsi="GHEA Grapalat"/>
          <w:i/>
        </w:rPr>
        <w:t>При заключении Договора на основании пункта 6 статьи 15 Закона Республики Армения "О закупках", штраф исчисляется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r w:rsidRPr="00D3436F">
        <w:rPr>
          <w:rFonts w:ascii="GHEA Grapalat" w:hAnsi="GHEA Grapalat"/>
          <w:i/>
        </w:rPr>
        <w:t>.</w:t>
      </w:r>
    </w:p>
    <w:p w:rsidR="006D2CDF" w:rsidRPr="00552088" w:rsidRDefault="006D2CDF" w:rsidP="000D6018">
      <w:pPr>
        <w:pStyle w:val="af2"/>
        <w:jc w:val="both"/>
        <w:rPr>
          <w:rFonts w:ascii="GHEA Grapalat" w:hAnsi="GHEA Grapalat"/>
          <w:lang w:val="hy-AM"/>
        </w:rPr>
      </w:pPr>
      <w:r w:rsidRPr="004952C9">
        <w:rPr>
          <w:rFonts w:ascii="GHEA Grapalat" w:hAnsi="GHEA Grapalat"/>
          <w:i/>
        </w:rPr>
        <w:t>Если договор включает в себя больше одного лота, то штраф исчисляется в отношении общей цены, установленной договором на этот лот.</w:t>
      </w:r>
    </w:p>
    <w:p w:rsidR="006D2CDF" w:rsidRPr="00D3436F" w:rsidRDefault="006D2CDF">
      <w:pPr>
        <w:pStyle w:val="af2"/>
        <w:rPr>
          <w:lang w:val="hy-AM"/>
        </w:rPr>
      </w:pPr>
    </w:p>
  </w:footnote>
  <w:footnote w:id="23">
    <w:p w:rsidR="006D2CDF" w:rsidRPr="008842CE" w:rsidRDefault="006D2CDF" w:rsidP="00D32870">
      <w:pPr>
        <w:pStyle w:val="af2"/>
        <w:widowControl w:val="0"/>
        <w:jc w:val="both"/>
        <w:rPr>
          <w:rFonts w:ascii="GHEA Grapalat" w:hAnsi="GHEA Grapalat"/>
          <w:lang w:val="hy-AM"/>
        </w:rPr>
      </w:pPr>
      <w:r>
        <w:rPr>
          <w:rStyle w:val="af6"/>
        </w:rPr>
        <w:t>21</w:t>
      </w:r>
      <w:r>
        <w:t xml:space="preserve"> </w:t>
      </w:r>
      <w:r w:rsidRPr="008842CE">
        <w:rPr>
          <w:rFonts w:ascii="GHEA Grapalat" w:hAnsi="GHEA Grapalat"/>
          <w:i/>
        </w:rPr>
        <w:t>В случае закупок, не создающих обязательств за счет средств государственного бюджета, настоящее предложение исключается из договора.</w:t>
      </w:r>
    </w:p>
    <w:p w:rsidR="006D2CDF" w:rsidRPr="00D3436F" w:rsidRDefault="006D2CDF">
      <w:pPr>
        <w:pStyle w:val="af2"/>
        <w:rPr>
          <w:lang w:val="hy-AM"/>
        </w:rPr>
      </w:pPr>
    </w:p>
  </w:footnote>
  <w:footnote w:id="24">
    <w:p w:rsidR="006D2CDF" w:rsidRPr="00D3436F" w:rsidRDefault="006D2CDF" w:rsidP="00D3436F">
      <w:pPr>
        <w:pStyle w:val="af2"/>
        <w:widowControl w:val="0"/>
        <w:jc w:val="both"/>
        <w:rPr>
          <w:lang w:val="hy-AM"/>
        </w:rPr>
      </w:pPr>
      <w:r>
        <w:rPr>
          <w:rStyle w:val="af6"/>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25">
    <w:p w:rsidR="006D2CDF" w:rsidRPr="008842CE" w:rsidRDefault="006D2CDF" w:rsidP="00084B51">
      <w:pPr>
        <w:pStyle w:val="af2"/>
        <w:widowControl w:val="0"/>
        <w:jc w:val="both"/>
        <w:rPr>
          <w:rFonts w:ascii="GHEA Grapalat" w:hAnsi="GHEA Grapalat"/>
          <w:lang w:val="hy-AM"/>
        </w:rPr>
      </w:pPr>
      <w:r>
        <w:rPr>
          <w:rStyle w:val="af6"/>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D2CDF" w:rsidRPr="00D3436F" w:rsidRDefault="006D2CDF">
      <w:pPr>
        <w:pStyle w:val="af2"/>
        <w:rPr>
          <w:lang w:val="hy-AM"/>
        </w:rPr>
      </w:pPr>
    </w:p>
  </w:footnote>
  <w:footnote w:id="26">
    <w:p w:rsidR="006D2CDF" w:rsidRPr="00E861BF" w:rsidRDefault="006D2CDF" w:rsidP="008842CE">
      <w:pPr>
        <w:pStyle w:val="af2"/>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w:t>
      </w:r>
    </w:p>
  </w:footnote>
  <w:footnote w:id="27">
    <w:p w:rsidR="006D2CDF" w:rsidRPr="008842CE" w:rsidRDefault="006D2CDF" w:rsidP="008842CE">
      <w:pPr>
        <w:pStyle w:val="af2"/>
        <w:widowControl w:val="0"/>
        <w:jc w:val="both"/>
      </w:pPr>
      <w:r w:rsidRPr="008842CE">
        <w:rPr>
          <w:rStyle w:val="af6"/>
        </w:rPr>
        <w:t>*</w:t>
      </w:r>
      <w:r w:rsidRPr="008842CE">
        <w:t xml:space="preserve"> </w:t>
      </w:r>
      <w:r w:rsidRPr="008842CE">
        <w:rPr>
          <w:rFonts w:ascii="GHEA Grapalat" w:hAnsi="GHEA Grapalat"/>
          <w:i/>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8">
    <w:p w:rsidR="006D2CDF" w:rsidRPr="008842CE" w:rsidRDefault="006D2CDF" w:rsidP="008842CE">
      <w:pPr>
        <w:widowControl w:val="0"/>
        <w:jc w:val="both"/>
        <w:rPr>
          <w:rFonts w:ascii="GHEA Grapalat" w:hAnsi="GHEA Grapalat"/>
          <w:i/>
          <w:sz w:val="20"/>
          <w:szCs w:val="20"/>
        </w:rPr>
      </w:pPr>
      <w:r w:rsidRPr="008842CE">
        <w:rPr>
          <w:rStyle w:val="af6"/>
          <w:sz w:val="20"/>
          <w:szCs w:val="20"/>
        </w:rPr>
        <w:t>**</w:t>
      </w:r>
      <w:r w:rsidRPr="008842CE">
        <w:rPr>
          <w:sz w:val="20"/>
          <w:szCs w:val="20"/>
        </w:rPr>
        <w:t xml:space="preserve"> </w:t>
      </w:r>
      <w:r w:rsidRPr="008842CE">
        <w:rPr>
          <w:rFonts w:ascii="GHEA Grapalat" w:hAnsi="GHEA Grapalat"/>
          <w:i/>
          <w:sz w:val="20"/>
          <w:szCs w:val="20"/>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56F28F5"/>
    <w:multiLevelType w:val="multilevel"/>
    <w:tmpl w:val="E27A1C1C"/>
    <w:lvl w:ilvl="0">
      <w:start w:val="1"/>
      <w:numFmt w:val="decimal"/>
      <w:lvlText w:val="%1"/>
      <w:lvlJc w:val="left"/>
      <w:pPr>
        <w:ind w:left="360" w:hanging="360"/>
      </w:pPr>
      <w:rPr>
        <w:rFonts w:cs="Sylfaen" w:hint="default"/>
      </w:rPr>
    </w:lvl>
    <w:lvl w:ilvl="1">
      <w:start w:val="1"/>
      <w:numFmt w:val="decimal"/>
      <w:lvlText w:val="%1.%2"/>
      <w:lvlJc w:val="left"/>
      <w:pPr>
        <w:ind w:left="927" w:hanging="360"/>
      </w:pPr>
      <w:rPr>
        <w:rFonts w:cs="Sylfaen" w:hint="default"/>
      </w:rPr>
    </w:lvl>
    <w:lvl w:ilvl="2">
      <w:start w:val="1"/>
      <w:numFmt w:val="decimal"/>
      <w:lvlText w:val="%1.%2.%3"/>
      <w:lvlJc w:val="left"/>
      <w:pPr>
        <w:ind w:left="1854" w:hanging="720"/>
      </w:pPr>
      <w:rPr>
        <w:rFonts w:cs="Sylfaen" w:hint="default"/>
      </w:rPr>
    </w:lvl>
    <w:lvl w:ilvl="3">
      <w:start w:val="1"/>
      <w:numFmt w:val="decimal"/>
      <w:lvlText w:val="%1.%2.%3.%4"/>
      <w:lvlJc w:val="left"/>
      <w:pPr>
        <w:ind w:left="2421" w:hanging="720"/>
      </w:pPr>
      <w:rPr>
        <w:rFonts w:cs="Sylfaen" w:hint="default"/>
      </w:rPr>
    </w:lvl>
    <w:lvl w:ilvl="4">
      <w:start w:val="1"/>
      <w:numFmt w:val="decimal"/>
      <w:lvlText w:val="%1.%2.%3.%4.%5"/>
      <w:lvlJc w:val="left"/>
      <w:pPr>
        <w:ind w:left="3348" w:hanging="1080"/>
      </w:pPr>
      <w:rPr>
        <w:rFonts w:cs="Sylfaen" w:hint="default"/>
      </w:rPr>
    </w:lvl>
    <w:lvl w:ilvl="5">
      <w:start w:val="1"/>
      <w:numFmt w:val="decimal"/>
      <w:lvlText w:val="%1.%2.%3.%4.%5.%6"/>
      <w:lvlJc w:val="left"/>
      <w:pPr>
        <w:ind w:left="3915" w:hanging="1080"/>
      </w:pPr>
      <w:rPr>
        <w:rFonts w:cs="Sylfaen" w:hint="default"/>
      </w:rPr>
    </w:lvl>
    <w:lvl w:ilvl="6">
      <w:start w:val="1"/>
      <w:numFmt w:val="decimal"/>
      <w:lvlText w:val="%1.%2.%3.%4.%5.%6.%7"/>
      <w:lvlJc w:val="left"/>
      <w:pPr>
        <w:ind w:left="4842" w:hanging="1440"/>
      </w:pPr>
      <w:rPr>
        <w:rFonts w:cs="Sylfaen" w:hint="default"/>
      </w:rPr>
    </w:lvl>
    <w:lvl w:ilvl="7">
      <w:start w:val="1"/>
      <w:numFmt w:val="decimal"/>
      <w:lvlText w:val="%1.%2.%3.%4.%5.%6.%7.%8"/>
      <w:lvlJc w:val="left"/>
      <w:pPr>
        <w:ind w:left="5409" w:hanging="1440"/>
      </w:pPr>
      <w:rPr>
        <w:rFonts w:cs="Sylfaen" w:hint="default"/>
      </w:rPr>
    </w:lvl>
    <w:lvl w:ilvl="8">
      <w:start w:val="1"/>
      <w:numFmt w:val="decimal"/>
      <w:lvlText w:val="%1.%2.%3.%4.%5.%6.%7.%8.%9"/>
      <w:lvlJc w:val="left"/>
      <w:pPr>
        <w:ind w:left="6336" w:hanging="1800"/>
      </w:pPr>
      <w:rPr>
        <w:rFonts w:cs="Sylfaen" w:hint="default"/>
      </w:rPr>
    </w:lvl>
  </w:abstractNum>
  <w:abstractNum w:abstractNumId="3" w15:restartNumberingAfterBreak="0">
    <w:nsid w:val="06DF5A58"/>
    <w:multiLevelType w:val="hybridMultilevel"/>
    <w:tmpl w:val="BF70CA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2"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4" w15:restartNumberingAfterBreak="0">
    <w:nsid w:val="236E65B5"/>
    <w:multiLevelType w:val="hybridMultilevel"/>
    <w:tmpl w:val="2206BD5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3191371E"/>
    <w:multiLevelType w:val="hybridMultilevel"/>
    <w:tmpl w:val="DF30F356"/>
    <w:lvl w:ilvl="0" w:tplc="CF34A5DE">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8"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9"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0"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380304AD"/>
    <w:multiLevelType w:val="hybridMultilevel"/>
    <w:tmpl w:val="16D8C70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15:restartNumberingAfterBreak="0">
    <w:nsid w:val="4DA62B13"/>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5B55308"/>
    <w:multiLevelType w:val="hybridMultilevel"/>
    <w:tmpl w:val="63949E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32" w15:restartNumberingAfterBreak="0">
    <w:nsid w:val="5CCE127E"/>
    <w:multiLevelType w:val="hybridMultilevel"/>
    <w:tmpl w:val="518A736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4" w15:restartNumberingAfterBreak="0">
    <w:nsid w:val="5EC744F1"/>
    <w:multiLevelType w:val="hybridMultilevel"/>
    <w:tmpl w:val="182C9804"/>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3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9" w15:restartNumberingAfterBreak="0">
    <w:nsid w:val="6E1C7A19"/>
    <w:multiLevelType w:val="hybridMultilevel"/>
    <w:tmpl w:val="8174D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4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31"/>
  </w:num>
  <w:num w:numId="2">
    <w:abstractNumId w:val="15"/>
  </w:num>
  <w:num w:numId="3">
    <w:abstractNumId w:val="6"/>
  </w:num>
  <w:num w:numId="4">
    <w:abstractNumId w:val="5"/>
  </w:num>
  <w:num w:numId="5">
    <w:abstractNumId w:val="0"/>
  </w:num>
  <w:num w:numId="6">
    <w:abstractNumId w:val="12"/>
  </w:num>
  <w:num w:numId="7">
    <w:abstractNumId w:val="37"/>
  </w:num>
  <w:num w:numId="8">
    <w:abstractNumId w:val="33"/>
  </w:num>
  <w:num w:numId="9">
    <w:abstractNumId w:val="34"/>
  </w:num>
  <w:num w:numId="10">
    <w:abstractNumId w:val="17"/>
  </w:num>
  <w:num w:numId="11">
    <w:abstractNumId w:val="4"/>
  </w:num>
  <w:num w:numId="12">
    <w:abstractNumId w:val="14"/>
  </w:num>
  <w:num w:numId="13">
    <w:abstractNumId w:val="27"/>
  </w:num>
  <w:num w:numId="14">
    <w:abstractNumId w:val="21"/>
  </w:num>
  <w:num w:numId="15">
    <w:abstractNumId w:val="30"/>
  </w:num>
  <w:num w:numId="16">
    <w:abstractNumId w:val="13"/>
  </w:num>
  <w:num w:numId="17">
    <w:abstractNumId w:val="28"/>
  </w:num>
  <w:num w:numId="18">
    <w:abstractNumId w:val="23"/>
  </w:num>
  <w:num w:numId="19">
    <w:abstractNumId w:val="36"/>
  </w:num>
  <w:num w:numId="20">
    <w:abstractNumId w:val="30"/>
    <w:lvlOverride w:ilvl="0">
      <w:startOverride w:val="1"/>
    </w:lvlOverride>
    <w:lvlOverride w:ilvl="1"/>
    <w:lvlOverride w:ilvl="2"/>
    <w:lvlOverride w:ilvl="3"/>
    <w:lvlOverride w:ilvl="4"/>
    <w:lvlOverride w:ilvl="5"/>
    <w:lvlOverride w:ilvl="6"/>
    <w:lvlOverride w:ilvl="7"/>
    <w:lvlOverride w:ilvl="8"/>
  </w:num>
  <w:num w:numId="2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5"/>
  </w:num>
  <w:num w:numId="24">
    <w:abstractNumId w:val="9"/>
  </w:num>
  <w:num w:numId="25">
    <w:abstractNumId w:val="11"/>
  </w:num>
  <w:num w:numId="26">
    <w:abstractNumId w:val="42"/>
  </w:num>
  <w:num w:numId="27">
    <w:abstractNumId w:val="38"/>
  </w:num>
  <w:num w:numId="28">
    <w:abstractNumId w:val="16"/>
  </w:num>
  <w:num w:numId="29">
    <w:abstractNumId w:val="40"/>
  </w:num>
  <w:num w:numId="30">
    <w:abstractNumId w:val="20"/>
  </w:num>
  <w:num w:numId="31">
    <w:abstractNumId w:val="10"/>
  </w:num>
  <w:num w:numId="32">
    <w:abstractNumId w:val="3"/>
  </w:num>
  <w:num w:numId="33">
    <w:abstractNumId w:val="8"/>
  </w:num>
  <w:num w:numId="34">
    <w:abstractNumId w:val="7"/>
  </w:num>
  <w:num w:numId="35">
    <w:abstractNumId w:val="43"/>
  </w:num>
  <w:num w:numId="36">
    <w:abstractNumId w:val="41"/>
  </w:num>
  <w:num w:numId="37">
    <w:abstractNumId w:val="35"/>
  </w:num>
  <w:num w:numId="38">
    <w:abstractNumId w:val="1"/>
  </w:num>
  <w:num w:numId="39">
    <w:abstractNumId w:val="19"/>
  </w:num>
  <w:num w:numId="40">
    <w:abstractNumId w:val="24"/>
  </w:num>
  <w:num w:numId="41">
    <w:abstractNumId w:val="22"/>
  </w:num>
  <w:num w:numId="42">
    <w:abstractNumId w:val="18"/>
  </w:num>
  <w:num w:numId="43">
    <w:abstractNumId w:val="29"/>
  </w:num>
  <w:num w:numId="44">
    <w:abstractNumId w:val="2"/>
  </w:num>
  <w:num w:numId="45">
    <w:abstractNumId w:val="32"/>
  </w:num>
  <w:num w:numId="46">
    <w:abstractNumId w:val="26"/>
  </w:num>
  <w:num w:numId="47">
    <w:abstractNumId w:val="3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5570"/>
    <w:rsid w:val="00000345"/>
    <w:rsid w:val="0000037D"/>
    <w:rsid w:val="00000958"/>
    <w:rsid w:val="00000BA6"/>
    <w:rsid w:val="000013D6"/>
    <w:rsid w:val="000016BB"/>
    <w:rsid w:val="00002530"/>
    <w:rsid w:val="00002C23"/>
    <w:rsid w:val="00002EBE"/>
    <w:rsid w:val="000031E3"/>
    <w:rsid w:val="000033BC"/>
    <w:rsid w:val="000035D7"/>
    <w:rsid w:val="00003DF0"/>
    <w:rsid w:val="000058CF"/>
    <w:rsid w:val="00005D30"/>
    <w:rsid w:val="0000622A"/>
    <w:rsid w:val="000076A1"/>
    <w:rsid w:val="0000776B"/>
    <w:rsid w:val="00010ECA"/>
    <w:rsid w:val="00011099"/>
    <w:rsid w:val="00011CB9"/>
    <w:rsid w:val="00012347"/>
    <w:rsid w:val="00012E2C"/>
    <w:rsid w:val="00013093"/>
    <w:rsid w:val="000132F3"/>
    <w:rsid w:val="00013C24"/>
    <w:rsid w:val="00016653"/>
    <w:rsid w:val="00016DFB"/>
    <w:rsid w:val="00017484"/>
    <w:rsid w:val="000209D3"/>
    <w:rsid w:val="00020B2E"/>
    <w:rsid w:val="00020C83"/>
    <w:rsid w:val="00021C2E"/>
    <w:rsid w:val="000228A9"/>
    <w:rsid w:val="00023384"/>
    <w:rsid w:val="000238FE"/>
    <w:rsid w:val="00023F8F"/>
    <w:rsid w:val="000241CA"/>
    <w:rsid w:val="000246E6"/>
    <w:rsid w:val="00024FA3"/>
    <w:rsid w:val="00025353"/>
    <w:rsid w:val="00025A85"/>
    <w:rsid w:val="00026351"/>
    <w:rsid w:val="00027166"/>
    <w:rsid w:val="0002741C"/>
    <w:rsid w:val="000275BF"/>
    <w:rsid w:val="00030D40"/>
    <w:rsid w:val="000312D9"/>
    <w:rsid w:val="000313A6"/>
    <w:rsid w:val="000316DF"/>
    <w:rsid w:val="00032D7E"/>
    <w:rsid w:val="000330A3"/>
    <w:rsid w:val="00033946"/>
    <w:rsid w:val="00033B20"/>
    <w:rsid w:val="00033F41"/>
    <w:rsid w:val="00034CED"/>
    <w:rsid w:val="00037DDE"/>
    <w:rsid w:val="000408D8"/>
    <w:rsid w:val="00040F6C"/>
    <w:rsid w:val="000424BA"/>
    <w:rsid w:val="00042BD4"/>
    <w:rsid w:val="00043225"/>
    <w:rsid w:val="0004377F"/>
    <w:rsid w:val="0004387F"/>
    <w:rsid w:val="00045968"/>
    <w:rsid w:val="000465EA"/>
    <w:rsid w:val="000467EC"/>
    <w:rsid w:val="00046BAC"/>
    <w:rsid w:val="000473EF"/>
    <w:rsid w:val="00051490"/>
    <w:rsid w:val="00051B7F"/>
    <w:rsid w:val="00052084"/>
    <w:rsid w:val="00053001"/>
    <w:rsid w:val="000537FF"/>
    <w:rsid w:val="00053BFB"/>
    <w:rsid w:val="000540F1"/>
    <w:rsid w:val="00054C62"/>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6F4D"/>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8BC"/>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191C"/>
    <w:rsid w:val="00091C48"/>
    <w:rsid w:val="00092D0A"/>
    <w:rsid w:val="0009380C"/>
    <w:rsid w:val="0009449B"/>
    <w:rsid w:val="000946A3"/>
    <w:rsid w:val="00094F5C"/>
    <w:rsid w:val="00095885"/>
    <w:rsid w:val="00095EB1"/>
    <w:rsid w:val="000964F1"/>
    <w:rsid w:val="00096865"/>
    <w:rsid w:val="00096B2C"/>
    <w:rsid w:val="0009758F"/>
    <w:rsid w:val="00097DE8"/>
    <w:rsid w:val="000A0D6B"/>
    <w:rsid w:val="000A0EB5"/>
    <w:rsid w:val="000A15F9"/>
    <w:rsid w:val="000A1DB5"/>
    <w:rsid w:val="000A200A"/>
    <w:rsid w:val="000A214C"/>
    <w:rsid w:val="000A323C"/>
    <w:rsid w:val="000A37CE"/>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5664"/>
    <w:rsid w:val="000B6A70"/>
    <w:rsid w:val="000B700B"/>
    <w:rsid w:val="000B751B"/>
    <w:rsid w:val="000B7641"/>
    <w:rsid w:val="000B7C54"/>
    <w:rsid w:val="000C062F"/>
    <w:rsid w:val="000C0A9D"/>
    <w:rsid w:val="000C165F"/>
    <w:rsid w:val="000C264F"/>
    <w:rsid w:val="000C324B"/>
    <w:rsid w:val="000C36C6"/>
    <w:rsid w:val="000C3F69"/>
    <w:rsid w:val="000C5529"/>
    <w:rsid w:val="000C5A09"/>
    <w:rsid w:val="000C6BA1"/>
    <w:rsid w:val="000C6E1C"/>
    <w:rsid w:val="000C6F81"/>
    <w:rsid w:val="000D07E4"/>
    <w:rsid w:val="000D10F1"/>
    <w:rsid w:val="000D13A5"/>
    <w:rsid w:val="000D16B6"/>
    <w:rsid w:val="000D1BED"/>
    <w:rsid w:val="000D2527"/>
    <w:rsid w:val="000D2D8A"/>
    <w:rsid w:val="000D3188"/>
    <w:rsid w:val="000D34C8"/>
    <w:rsid w:val="000D3B6D"/>
    <w:rsid w:val="000D3BE0"/>
    <w:rsid w:val="000D4471"/>
    <w:rsid w:val="000D48B6"/>
    <w:rsid w:val="000D4D0B"/>
    <w:rsid w:val="000D5766"/>
    <w:rsid w:val="000D590A"/>
    <w:rsid w:val="000D6018"/>
    <w:rsid w:val="000D6187"/>
    <w:rsid w:val="000D6A89"/>
    <w:rsid w:val="000D6C21"/>
    <w:rsid w:val="000D701E"/>
    <w:rsid w:val="000D7190"/>
    <w:rsid w:val="000D77C1"/>
    <w:rsid w:val="000E13F8"/>
    <w:rsid w:val="000E1C31"/>
    <w:rsid w:val="000E2427"/>
    <w:rsid w:val="000E267C"/>
    <w:rsid w:val="000E308B"/>
    <w:rsid w:val="000E3D1E"/>
    <w:rsid w:val="000E3F9A"/>
    <w:rsid w:val="000E4039"/>
    <w:rsid w:val="000E426E"/>
    <w:rsid w:val="000E4C35"/>
    <w:rsid w:val="000E53B7"/>
    <w:rsid w:val="000E5659"/>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220"/>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861"/>
    <w:rsid w:val="00106365"/>
    <w:rsid w:val="00106D44"/>
    <w:rsid w:val="00106DEE"/>
    <w:rsid w:val="001075CA"/>
    <w:rsid w:val="00110534"/>
    <w:rsid w:val="00110D13"/>
    <w:rsid w:val="00111FFB"/>
    <w:rsid w:val="0011340E"/>
    <w:rsid w:val="00113F0D"/>
    <w:rsid w:val="0011423D"/>
    <w:rsid w:val="00115905"/>
    <w:rsid w:val="001159FA"/>
    <w:rsid w:val="0011611E"/>
    <w:rsid w:val="00116AD8"/>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600"/>
    <w:rsid w:val="00132FA8"/>
    <w:rsid w:val="00132FDD"/>
    <w:rsid w:val="00133A5A"/>
    <w:rsid w:val="00133CE4"/>
    <w:rsid w:val="00133E7C"/>
    <w:rsid w:val="00133ED4"/>
    <w:rsid w:val="00134D6E"/>
    <w:rsid w:val="00134DC5"/>
    <w:rsid w:val="00134FE3"/>
    <w:rsid w:val="001355F9"/>
    <w:rsid w:val="00135840"/>
    <w:rsid w:val="001361B2"/>
    <w:rsid w:val="001369CB"/>
    <w:rsid w:val="001377BA"/>
    <w:rsid w:val="00137A5C"/>
    <w:rsid w:val="0014038B"/>
    <w:rsid w:val="001403AE"/>
    <w:rsid w:val="00142496"/>
    <w:rsid w:val="001439BD"/>
    <w:rsid w:val="00143BD7"/>
    <w:rsid w:val="00143E8C"/>
    <w:rsid w:val="0014472E"/>
    <w:rsid w:val="00144CFB"/>
    <w:rsid w:val="00144E38"/>
    <w:rsid w:val="00144F73"/>
    <w:rsid w:val="001458D6"/>
    <w:rsid w:val="00145CC3"/>
    <w:rsid w:val="00146685"/>
    <w:rsid w:val="00146FC5"/>
    <w:rsid w:val="00147CD0"/>
    <w:rsid w:val="00147F14"/>
    <w:rsid w:val="001514D1"/>
    <w:rsid w:val="001515DE"/>
    <w:rsid w:val="001516B2"/>
    <w:rsid w:val="001522CE"/>
    <w:rsid w:val="00152564"/>
    <w:rsid w:val="00152788"/>
    <w:rsid w:val="00153A85"/>
    <w:rsid w:val="00153B9F"/>
    <w:rsid w:val="00153C87"/>
    <w:rsid w:val="00155805"/>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9C8"/>
    <w:rsid w:val="00164BBC"/>
    <w:rsid w:val="0016519F"/>
    <w:rsid w:val="001679A6"/>
    <w:rsid w:val="00171E80"/>
    <w:rsid w:val="001723D6"/>
    <w:rsid w:val="001724D7"/>
    <w:rsid w:val="00172B98"/>
    <w:rsid w:val="00172BC4"/>
    <w:rsid w:val="001732FB"/>
    <w:rsid w:val="00173318"/>
    <w:rsid w:val="001738A8"/>
    <w:rsid w:val="00174DAB"/>
    <w:rsid w:val="00174FE1"/>
    <w:rsid w:val="00175F8F"/>
    <w:rsid w:val="00175FDC"/>
    <w:rsid w:val="001762F4"/>
    <w:rsid w:val="001763F5"/>
    <w:rsid w:val="00176A38"/>
    <w:rsid w:val="00176A92"/>
    <w:rsid w:val="001770E8"/>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0A3E"/>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59E9"/>
    <w:rsid w:val="001B6FCF"/>
    <w:rsid w:val="001B7C87"/>
    <w:rsid w:val="001C07C6"/>
    <w:rsid w:val="001C0849"/>
    <w:rsid w:val="001C1570"/>
    <w:rsid w:val="001C278A"/>
    <w:rsid w:val="001C3D83"/>
    <w:rsid w:val="001C3F6C"/>
    <w:rsid w:val="001C6688"/>
    <w:rsid w:val="001C7110"/>
    <w:rsid w:val="001C76F7"/>
    <w:rsid w:val="001D0249"/>
    <w:rsid w:val="001D129F"/>
    <w:rsid w:val="001D1D00"/>
    <w:rsid w:val="001D209D"/>
    <w:rsid w:val="001D21E5"/>
    <w:rsid w:val="001D2D62"/>
    <w:rsid w:val="001D49E4"/>
    <w:rsid w:val="001D5785"/>
    <w:rsid w:val="001D5FF7"/>
    <w:rsid w:val="001D6531"/>
    <w:rsid w:val="001D7228"/>
    <w:rsid w:val="001D74FA"/>
    <w:rsid w:val="001D78C5"/>
    <w:rsid w:val="001E0216"/>
    <w:rsid w:val="001E05CE"/>
    <w:rsid w:val="001E06D6"/>
    <w:rsid w:val="001E0BC2"/>
    <w:rsid w:val="001E1D4C"/>
    <w:rsid w:val="001E2794"/>
    <w:rsid w:val="001E2814"/>
    <w:rsid w:val="001E3D3F"/>
    <w:rsid w:val="001E402A"/>
    <w:rsid w:val="001E4776"/>
    <w:rsid w:val="001E47D5"/>
    <w:rsid w:val="001E48BA"/>
    <w:rsid w:val="001E4A24"/>
    <w:rsid w:val="001E5412"/>
    <w:rsid w:val="001E55B2"/>
    <w:rsid w:val="001E5866"/>
    <w:rsid w:val="001E6506"/>
    <w:rsid w:val="001E7733"/>
    <w:rsid w:val="001E7BA9"/>
    <w:rsid w:val="001F0335"/>
    <w:rsid w:val="001F0371"/>
    <w:rsid w:val="001F0B18"/>
    <w:rsid w:val="001F0DAB"/>
    <w:rsid w:val="001F0F81"/>
    <w:rsid w:val="001F1DF0"/>
    <w:rsid w:val="001F1DF7"/>
    <w:rsid w:val="001F2926"/>
    <w:rsid w:val="001F3237"/>
    <w:rsid w:val="001F3278"/>
    <w:rsid w:val="001F386B"/>
    <w:rsid w:val="001F5834"/>
    <w:rsid w:val="001F5FDE"/>
    <w:rsid w:val="001F6578"/>
    <w:rsid w:val="001F760C"/>
    <w:rsid w:val="001F7821"/>
    <w:rsid w:val="002004DB"/>
    <w:rsid w:val="00200932"/>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4B3"/>
    <w:rsid w:val="002166CE"/>
    <w:rsid w:val="00217344"/>
    <w:rsid w:val="00217710"/>
    <w:rsid w:val="00220ACB"/>
    <w:rsid w:val="00220C7C"/>
    <w:rsid w:val="002218FE"/>
    <w:rsid w:val="00221C7B"/>
    <w:rsid w:val="0022247D"/>
    <w:rsid w:val="002227A9"/>
    <w:rsid w:val="00222CDB"/>
    <w:rsid w:val="002240AB"/>
    <w:rsid w:val="002250D8"/>
    <w:rsid w:val="0022515E"/>
    <w:rsid w:val="002252CD"/>
    <w:rsid w:val="00226412"/>
    <w:rsid w:val="00226DBB"/>
    <w:rsid w:val="002273AD"/>
    <w:rsid w:val="0022770A"/>
    <w:rsid w:val="00227C9F"/>
    <w:rsid w:val="00230B12"/>
    <w:rsid w:val="00230C8F"/>
    <w:rsid w:val="00232E31"/>
    <w:rsid w:val="00232FE2"/>
    <w:rsid w:val="00233B5F"/>
    <w:rsid w:val="00233BB7"/>
    <w:rsid w:val="00235549"/>
    <w:rsid w:val="0023571C"/>
    <w:rsid w:val="00235D56"/>
    <w:rsid w:val="00235DAA"/>
    <w:rsid w:val="0023679B"/>
    <w:rsid w:val="00236B75"/>
    <w:rsid w:val="002370BC"/>
    <w:rsid w:val="002376B5"/>
    <w:rsid w:val="0024027D"/>
    <w:rsid w:val="00240289"/>
    <w:rsid w:val="00240609"/>
    <w:rsid w:val="002406D8"/>
    <w:rsid w:val="0024186B"/>
    <w:rsid w:val="00241C72"/>
    <w:rsid w:val="00241F05"/>
    <w:rsid w:val="0024205E"/>
    <w:rsid w:val="00244B38"/>
    <w:rsid w:val="00250377"/>
    <w:rsid w:val="0025145E"/>
    <w:rsid w:val="00251CF9"/>
    <w:rsid w:val="00251F9C"/>
    <w:rsid w:val="002520FB"/>
    <w:rsid w:val="0025254A"/>
    <w:rsid w:val="00252C9C"/>
    <w:rsid w:val="002542AE"/>
    <w:rsid w:val="00254A36"/>
    <w:rsid w:val="00254F42"/>
    <w:rsid w:val="002554A3"/>
    <w:rsid w:val="002559B9"/>
    <w:rsid w:val="0025693E"/>
    <w:rsid w:val="00257773"/>
    <w:rsid w:val="00260163"/>
    <w:rsid w:val="00260E64"/>
    <w:rsid w:val="00261006"/>
    <w:rsid w:val="0026158D"/>
    <w:rsid w:val="002615E2"/>
    <w:rsid w:val="00261A75"/>
    <w:rsid w:val="002626F7"/>
    <w:rsid w:val="00263035"/>
    <w:rsid w:val="00263094"/>
    <w:rsid w:val="002638A5"/>
    <w:rsid w:val="00263D72"/>
    <w:rsid w:val="00263E28"/>
    <w:rsid w:val="0026413D"/>
    <w:rsid w:val="0026426F"/>
    <w:rsid w:val="00264F97"/>
    <w:rsid w:val="00265A4B"/>
    <w:rsid w:val="00265D18"/>
    <w:rsid w:val="00266522"/>
    <w:rsid w:val="002665A4"/>
    <w:rsid w:val="002674D5"/>
    <w:rsid w:val="0027052A"/>
    <w:rsid w:val="00270D59"/>
    <w:rsid w:val="002716CA"/>
    <w:rsid w:val="00271DF6"/>
    <w:rsid w:val="0027256A"/>
    <w:rsid w:val="002737E0"/>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865"/>
    <w:rsid w:val="00283198"/>
    <w:rsid w:val="00283E26"/>
    <w:rsid w:val="00283F0A"/>
    <w:rsid w:val="002845EA"/>
    <w:rsid w:val="002846B1"/>
    <w:rsid w:val="00286CDB"/>
    <w:rsid w:val="00286D44"/>
    <w:rsid w:val="0028726A"/>
    <w:rsid w:val="00291919"/>
    <w:rsid w:val="00291EFF"/>
    <w:rsid w:val="002926D4"/>
    <w:rsid w:val="002929F0"/>
    <w:rsid w:val="00293A25"/>
    <w:rsid w:val="00293A76"/>
    <w:rsid w:val="00293C7D"/>
    <w:rsid w:val="002941F2"/>
    <w:rsid w:val="00294BD5"/>
    <w:rsid w:val="00294F67"/>
    <w:rsid w:val="00294FFF"/>
    <w:rsid w:val="0029515A"/>
    <w:rsid w:val="00296DAD"/>
    <w:rsid w:val="002A058F"/>
    <w:rsid w:val="002A0700"/>
    <w:rsid w:val="002A0C06"/>
    <w:rsid w:val="002A0EA6"/>
    <w:rsid w:val="002A0F30"/>
    <w:rsid w:val="002A0F45"/>
    <w:rsid w:val="002A10B2"/>
    <w:rsid w:val="002A167F"/>
    <w:rsid w:val="002A1FAC"/>
    <w:rsid w:val="002A2CC7"/>
    <w:rsid w:val="002A2F79"/>
    <w:rsid w:val="002A3785"/>
    <w:rsid w:val="002A3FC1"/>
    <w:rsid w:val="002A464D"/>
    <w:rsid w:val="002A4BE0"/>
    <w:rsid w:val="002A560E"/>
    <w:rsid w:val="002A665D"/>
    <w:rsid w:val="002A7380"/>
    <w:rsid w:val="002A76C6"/>
    <w:rsid w:val="002A7A40"/>
    <w:rsid w:val="002B0631"/>
    <w:rsid w:val="002B0AEA"/>
    <w:rsid w:val="002B103D"/>
    <w:rsid w:val="002B121D"/>
    <w:rsid w:val="002B155B"/>
    <w:rsid w:val="002B1ABE"/>
    <w:rsid w:val="002B24A4"/>
    <w:rsid w:val="002B24E8"/>
    <w:rsid w:val="002B32D6"/>
    <w:rsid w:val="002B372D"/>
    <w:rsid w:val="002B3E53"/>
    <w:rsid w:val="002B4FD9"/>
    <w:rsid w:val="002B51FB"/>
    <w:rsid w:val="002B5F87"/>
    <w:rsid w:val="002B6548"/>
    <w:rsid w:val="002B722B"/>
    <w:rsid w:val="002B7388"/>
    <w:rsid w:val="002B7594"/>
    <w:rsid w:val="002C0507"/>
    <w:rsid w:val="002C0665"/>
    <w:rsid w:val="002C071B"/>
    <w:rsid w:val="002C09AA"/>
    <w:rsid w:val="002C0DD6"/>
    <w:rsid w:val="002C1050"/>
    <w:rsid w:val="002C1982"/>
    <w:rsid w:val="002C1AE5"/>
    <w:rsid w:val="002C1D72"/>
    <w:rsid w:val="002C205F"/>
    <w:rsid w:val="002C2499"/>
    <w:rsid w:val="002C27EB"/>
    <w:rsid w:val="002C2AAB"/>
    <w:rsid w:val="002C2B0F"/>
    <w:rsid w:val="002C36A0"/>
    <w:rsid w:val="002C3CAA"/>
    <w:rsid w:val="002C4DBF"/>
    <w:rsid w:val="002C605B"/>
    <w:rsid w:val="002C6CF7"/>
    <w:rsid w:val="002C7037"/>
    <w:rsid w:val="002D02FE"/>
    <w:rsid w:val="002D156F"/>
    <w:rsid w:val="002D1AAA"/>
    <w:rsid w:val="002D207D"/>
    <w:rsid w:val="002D20E8"/>
    <w:rsid w:val="002D236D"/>
    <w:rsid w:val="002D2888"/>
    <w:rsid w:val="002D3C61"/>
    <w:rsid w:val="002D4250"/>
    <w:rsid w:val="002D4575"/>
    <w:rsid w:val="002D492B"/>
    <w:rsid w:val="002D4EEB"/>
    <w:rsid w:val="002D5580"/>
    <w:rsid w:val="002D5CF0"/>
    <w:rsid w:val="002D601F"/>
    <w:rsid w:val="002D6327"/>
    <w:rsid w:val="002D6727"/>
    <w:rsid w:val="002D6A4F"/>
    <w:rsid w:val="002D7993"/>
    <w:rsid w:val="002D7D70"/>
    <w:rsid w:val="002E069D"/>
    <w:rsid w:val="002E0768"/>
    <w:rsid w:val="002E0877"/>
    <w:rsid w:val="002E2ABE"/>
    <w:rsid w:val="002E2CCB"/>
    <w:rsid w:val="002E3165"/>
    <w:rsid w:val="002E3E26"/>
    <w:rsid w:val="002E4305"/>
    <w:rsid w:val="002E530A"/>
    <w:rsid w:val="002E531D"/>
    <w:rsid w:val="002E57E8"/>
    <w:rsid w:val="002E5FDA"/>
    <w:rsid w:val="002E727E"/>
    <w:rsid w:val="002E7EE1"/>
    <w:rsid w:val="002F0989"/>
    <w:rsid w:val="002F0DCF"/>
    <w:rsid w:val="002F1AB3"/>
    <w:rsid w:val="002F1F78"/>
    <w:rsid w:val="002F2045"/>
    <w:rsid w:val="002F2657"/>
    <w:rsid w:val="002F27C9"/>
    <w:rsid w:val="002F2A55"/>
    <w:rsid w:val="002F2B23"/>
    <w:rsid w:val="002F35FE"/>
    <w:rsid w:val="002F6164"/>
    <w:rsid w:val="002F6FA0"/>
    <w:rsid w:val="002F7000"/>
    <w:rsid w:val="002F7391"/>
    <w:rsid w:val="002F7A7E"/>
    <w:rsid w:val="00301193"/>
    <w:rsid w:val="0030129D"/>
    <w:rsid w:val="00301EBE"/>
    <w:rsid w:val="00302841"/>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DC1"/>
    <w:rsid w:val="00310ED2"/>
    <w:rsid w:val="00311076"/>
    <w:rsid w:val="003141B6"/>
    <w:rsid w:val="003153FF"/>
    <w:rsid w:val="00316381"/>
    <w:rsid w:val="003163A5"/>
    <w:rsid w:val="003169A4"/>
    <w:rsid w:val="00317BD2"/>
    <w:rsid w:val="0032071C"/>
    <w:rsid w:val="00321A56"/>
    <w:rsid w:val="00321B20"/>
    <w:rsid w:val="003240F7"/>
    <w:rsid w:val="00325043"/>
    <w:rsid w:val="0032548E"/>
    <w:rsid w:val="00325546"/>
    <w:rsid w:val="003259C5"/>
    <w:rsid w:val="00325CC0"/>
    <w:rsid w:val="0032620B"/>
    <w:rsid w:val="00326507"/>
    <w:rsid w:val="003267C8"/>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22E"/>
    <w:rsid w:val="003427DF"/>
    <w:rsid w:val="003436A5"/>
    <w:rsid w:val="00345909"/>
    <w:rsid w:val="003468B8"/>
    <w:rsid w:val="0034742C"/>
    <w:rsid w:val="00347499"/>
    <w:rsid w:val="003475E1"/>
    <w:rsid w:val="0034777A"/>
    <w:rsid w:val="003500D1"/>
    <w:rsid w:val="00350210"/>
    <w:rsid w:val="00351797"/>
    <w:rsid w:val="00351A3E"/>
    <w:rsid w:val="003529EA"/>
    <w:rsid w:val="00352B29"/>
    <w:rsid w:val="00352DB8"/>
    <w:rsid w:val="0035482E"/>
    <w:rsid w:val="0035493A"/>
    <w:rsid w:val="00354AEF"/>
    <w:rsid w:val="0035555B"/>
    <w:rsid w:val="00355B51"/>
    <w:rsid w:val="0035631F"/>
    <w:rsid w:val="00356463"/>
    <w:rsid w:val="003572A0"/>
    <w:rsid w:val="003572EA"/>
    <w:rsid w:val="003579C1"/>
    <w:rsid w:val="00357A33"/>
    <w:rsid w:val="00357AA2"/>
    <w:rsid w:val="00357D48"/>
    <w:rsid w:val="00357DB8"/>
    <w:rsid w:val="00357E1B"/>
    <w:rsid w:val="003605D5"/>
    <w:rsid w:val="003607CE"/>
    <w:rsid w:val="00361EFF"/>
    <w:rsid w:val="0036230B"/>
    <w:rsid w:val="003629F7"/>
    <w:rsid w:val="00362FEF"/>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607"/>
    <w:rsid w:val="00374F4A"/>
    <w:rsid w:val="003755FD"/>
    <w:rsid w:val="00375D38"/>
    <w:rsid w:val="00375E5E"/>
    <w:rsid w:val="00375FD2"/>
    <w:rsid w:val="003760B7"/>
    <w:rsid w:val="00376924"/>
    <w:rsid w:val="00376A9D"/>
    <w:rsid w:val="003773FD"/>
    <w:rsid w:val="00377976"/>
    <w:rsid w:val="003802B8"/>
    <w:rsid w:val="00380721"/>
    <w:rsid w:val="00381658"/>
    <w:rsid w:val="00381E92"/>
    <w:rsid w:val="003822AE"/>
    <w:rsid w:val="003822C3"/>
    <w:rsid w:val="003822FA"/>
    <w:rsid w:val="00382A99"/>
    <w:rsid w:val="00382B60"/>
    <w:rsid w:val="0038317B"/>
    <w:rsid w:val="00383467"/>
    <w:rsid w:val="003839FF"/>
    <w:rsid w:val="0038400D"/>
    <w:rsid w:val="0038438D"/>
    <w:rsid w:val="0038517B"/>
    <w:rsid w:val="00385C27"/>
    <w:rsid w:val="00386E4B"/>
    <w:rsid w:val="003870B7"/>
    <w:rsid w:val="003871DA"/>
    <w:rsid w:val="00391276"/>
    <w:rsid w:val="0039134D"/>
    <w:rsid w:val="00391852"/>
    <w:rsid w:val="00391E56"/>
    <w:rsid w:val="00391F90"/>
    <w:rsid w:val="00392525"/>
    <w:rsid w:val="0039338D"/>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5C2A"/>
    <w:rsid w:val="003A62A4"/>
    <w:rsid w:val="003A645E"/>
    <w:rsid w:val="003A6791"/>
    <w:rsid w:val="003A734A"/>
    <w:rsid w:val="003B0D6E"/>
    <w:rsid w:val="003B1FC0"/>
    <w:rsid w:val="003B3302"/>
    <w:rsid w:val="003B3A13"/>
    <w:rsid w:val="003B3E74"/>
    <w:rsid w:val="003B4A74"/>
    <w:rsid w:val="003B50F7"/>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94F"/>
    <w:rsid w:val="003C5E16"/>
    <w:rsid w:val="003C61D5"/>
    <w:rsid w:val="003C670C"/>
    <w:rsid w:val="003C6A92"/>
    <w:rsid w:val="003C7160"/>
    <w:rsid w:val="003C78D9"/>
    <w:rsid w:val="003D0075"/>
    <w:rsid w:val="003D0E3C"/>
    <w:rsid w:val="003D14E9"/>
    <w:rsid w:val="003D1CF4"/>
    <w:rsid w:val="003D25A1"/>
    <w:rsid w:val="003D2FE2"/>
    <w:rsid w:val="003D38E8"/>
    <w:rsid w:val="003D3964"/>
    <w:rsid w:val="003D56A5"/>
    <w:rsid w:val="003D57AD"/>
    <w:rsid w:val="003D58E1"/>
    <w:rsid w:val="003D5CAF"/>
    <w:rsid w:val="003D6CDC"/>
    <w:rsid w:val="003D7720"/>
    <w:rsid w:val="003D7F6E"/>
    <w:rsid w:val="003D7F8E"/>
    <w:rsid w:val="003E01D5"/>
    <w:rsid w:val="003E029A"/>
    <w:rsid w:val="003E077D"/>
    <w:rsid w:val="003E0A5B"/>
    <w:rsid w:val="003E1421"/>
    <w:rsid w:val="003E194D"/>
    <w:rsid w:val="003E1BE2"/>
    <w:rsid w:val="003E1D9D"/>
    <w:rsid w:val="003E1FF9"/>
    <w:rsid w:val="003E2931"/>
    <w:rsid w:val="003E31E5"/>
    <w:rsid w:val="003E3996"/>
    <w:rsid w:val="003E3B26"/>
    <w:rsid w:val="003E3FD0"/>
    <w:rsid w:val="003E40A7"/>
    <w:rsid w:val="003E4184"/>
    <w:rsid w:val="003E5D5B"/>
    <w:rsid w:val="003E6971"/>
    <w:rsid w:val="003E7802"/>
    <w:rsid w:val="003F1EEA"/>
    <w:rsid w:val="003F208A"/>
    <w:rsid w:val="003F22D8"/>
    <w:rsid w:val="003F264A"/>
    <w:rsid w:val="003F2899"/>
    <w:rsid w:val="003F28E4"/>
    <w:rsid w:val="003F300B"/>
    <w:rsid w:val="003F4583"/>
    <w:rsid w:val="003F4C5E"/>
    <w:rsid w:val="003F6081"/>
    <w:rsid w:val="003F66A5"/>
    <w:rsid w:val="003F6CF8"/>
    <w:rsid w:val="003F6ED1"/>
    <w:rsid w:val="003F762C"/>
    <w:rsid w:val="003F7952"/>
    <w:rsid w:val="003F7B41"/>
    <w:rsid w:val="003F7F2F"/>
    <w:rsid w:val="0040112D"/>
    <w:rsid w:val="00401B30"/>
    <w:rsid w:val="00401BA5"/>
    <w:rsid w:val="00402941"/>
    <w:rsid w:val="00402BC3"/>
    <w:rsid w:val="00403109"/>
    <w:rsid w:val="0040346A"/>
    <w:rsid w:val="004046D6"/>
    <w:rsid w:val="004047BE"/>
    <w:rsid w:val="00404D54"/>
    <w:rsid w:val="00405194"/>
    <w:rsid w:val="004055C1"/>
    <w:rsid w:val="00405996"/>
    <w:rsid w:val="004068F5"/>
    <w:rsid w:val="004072C8"/>
    <w:rsid w:val="0040761D"/>
    <w:rsid w:val="0041023E"/>
    <w:rsid w:val="004110AC"/>
    <w:rsid w:val="0041124D"/>
    <w:rsid w:val="004116A0"/>
    <w:rsid w:val="00411A25"/>
    <w:rsid w:val="00411D9D"/>
    <w:rsid w:val="00413390"/>
    <w:rsid w:val="00413595"/>
    <w:rsid w:val="004160B9"/>
    <w:rsid w:val="00416F1E"/>
    <w:rsid w:val="0041739A"/>
    <w:rsid w:val="004175B6"/>
    <w:rsid w:val="00417E48"/>
    <w:rsid w:val="00417F33"/>
    <w:rsid w:val="00421AEB"/>
    <w:rsid w:val="00422009"/>
    <w:rsid w:val="00422802"/>
    <w:rsid w:val="004250DA"/>
    <w:rsid w:val="00425BAB"/>
    <w:rsid w:val="004265CE"/>
    <w:rsid w:val="00427EAA"/>
    <w:rsid w:val="004300C2"/>
    <w:rsid w:val="00431998"/>
    <w:rsid w:val="004320F2"/>
    <w:rsid w:val="00433568"/>
    <w:rsid w:val="00434D1C"/>
    <w:rsid w:val="0043558D"/>
    <w:rsid w:val="004361D6"/>
    <w:rsid w:val="0043641B"/>
    <w:rsid w:val="0043662A"/>
    <w:rsid w:val="00436DF8"/>
    <w:rsid w:val="004373E3"/>
    <w:rsid w:val="0043781A"/>
    <w:rsid w:val="00437CDB"/>
    <w:rsid w:val="00440390"/>
    <w:rsid w:val="004403A7"/>
    <w:rsid w:val="004408E1"/>
    <w:rsid w:val="004409B1"/>
    <w:rsid w:val="00441011"/>
    <w:rsid w:val="004413A5"/>
    <w:rsid w:val="00441CC1"/>
    <w:rsid w:val="00443208"/>
    <w:rsid w:val="00443317"/>
    <w:rsid w:val="0044370A"/>
    <w:rsid w:val="00443A55"/>
    <w:rsid w:val="00443B50"/>
    <w:rsid w:val="00443B7A"/>
    <w:rsid w:val="00444026"/>
    <w:rsid w:val="00444069"/>
    <w:rsid w:val="00444E87"/>
    <w:rsid w:val="0044556F"/>
    <w:rsid w:val="00445D45"/>
    <w:rsid w:val="0044660E"/>
    <w:rsid w:val="00447808"/>
    <w:rsid w:val="00447B76"/>
    <w:rsid w:val="00447FFD"/>
    <w:rsid w:val="004504F0"/>
    <w:rsid w:val="00450C30"/>
    <w:rsid w:val="004521BB"/>
    <w:rsid w:val="004521DC"/>
    <w:rsid w:val="00452896"/>
    <w:rsid w:val="00454D73"/>
    <w:rsid w:val="0045525D"/>
    <w:rsid w:val="004553CA"/>
    <w:rsid w:val="00455D7F"/>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1E4D"/>
    <w:rsid w:val="004825CB"/>
    <w:rsid w:val="00482E18"/>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4515"/>
    <w:rsid w:val="004A4643"/>
    <w:rsid w:val="004A51CE"/>
    <w:rsid w:val="004A5C6D"/>
    <w:rsid w:val="004A6204"/>
    <w:rsid w:val="004A712A"/>
    <w:rsid w:val="004A7722"/>
    <w:rsid w:val="004A798D"/>
    <w:rsid w:val="004B2363"/>
    <w:rsid w:val="004B2714"/>
    <w:rsid w:val="004B28E1"/>
    <w:rsid w:val="004B2F56"/>
    <w:rsid w:val="004B383E"/>
    <w:rsid w:val="004B4580"/>
    <w:rsid w:val="004B4B72"/>
    <w:rsid w:val="004B5522"/>
    <w:rsid w:val="004B5B74"/>
    <w:rsid w:val="004B60F5"/>
    <w:rsid w:val="004B61C2"/>
    <w:rsid w:val="004B64BD"/>
    <w:rsid w:val="004B6642"/>
    <w:rsid w:val="004B6A49"/>
    <w:rsid w:val="004B6D52"/>
    <w:rsid w:val="004B7B69"/>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A64"/>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BB7"/>
    <w:rsid w:val="004E2FC6"/>
    <w:rsid w:val="004E442C"/>
    <w:rsid w:val="004E54F5"/>
    <w:rsid w:val="004E5843"/>
    <w:rsid w:val="004E6A12"/>
    <w:rsid w:val="004E6E9A"/>
    <w:rsid w:val="004E7015"/>
    <w:rsid w:val="004F01AF"/>
    <w:rsid w:val="004F0CAA"/>
    <w:rsid w:val="004F2130"/>
    <w:rsid w:val="004F23CF"/>
    <w:rsid w:val="004F2639"/>
    <w:rsid w:val="004F2DEC"/>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A7F"/>
    <w:rsid w:val="00503B90"/>
    <w:rsid w:val="00503BFB"/>
    <w:rsid w:val="00504133"/>
    <w:rsid w:val="00505309"/>
    <w:rsid w:val="0050550F"/>
    <w:rsid w:val="005066AC"/>
    <w:rsid w:val="00506832"/>
    <w:rsid w:val="00507A99"/>
    <w:rsid w:val="00507FEA"/>
    <w:rsid w:val="00510110"/>
    <w:rsid w:val="00510176"/>
    <w:rsid w:val="005106CC"/>
    <w:rsid w:val="00510CB7"/>
    <w:rsid w:val="005110F0"/>
    <w:rsid w:val="005111C3"/>
    <w:rsid w:val="005114D0"/>
    <w:rsid w:val="00511941"/>
    <w:rsid w:val="00511966"/>
    <w:rsid w:val="00511D8D"/>
    <w:rsid w:val="0051223D"/>
    <w:rsid w:val="00512292"/>
    <w:rsid w:val="00512D1F"/>
    <w:rsid w:val="00512DDB"/>
    <w:rsid w:val="00513C9C"/>
    <w:rsid w:val="0051446E"/>
    <w:rsid w:val="00514961"/>
    <w:rsid w:val="00514B2A"/>
    <w:rsid w:val="0051520A"/>
    <w:rsid w:val="00515DDA"/>
    <w:rsid w:val="005162B1"/>
    <w:rsid w:val="005167C7"/>
    <w:rsid w:val="005169CF"/>
    <w:rsid w:val="00516DDC"/>
    <w:rsid w:val="005170F3"/>
    <w:rsid w:val="00520445"/>
    <w:rsid w:val="0052057E"/>
    <w:rsid w:val="00520BDB"/>
    <w:rsid w:val="00520F57"/>
    <w:rsid w:val="005210B4"/>
    <w:rsid w:val="005215E3"/>
    <w:rsid w:val="005216EB"/>
    <w:rsid w:val="00521B22"/>
    <w:rsid w:val="00521B59"/>
    <w:rsid w:val="005230A8"/>
    <w:rsid w:val="00523563"/>
    <w:rsid w:val="0052367F"/>
    <w:rsid w:val="005236FD"/>
    <w:rsid w:val="0052468C"/>
    <w:rsid w:val="00524982"/>
    <w:rsid w:val="00524D3D"/>
    <w:rsid w:val="00524DDF"/>
    <w:rsid w:val="00524EFA"/>
    <w:rsid w:val="005250B5"/>
    <w:rsid w:val="005250C2"/>
    <w:rsid w:val="0052513C"/>
    <w:rsid w:val="0052546C"/>
    <w:rsid w:val="0052594C"/>
    <w:rsid w:val="00525BD2"/>
    <w:rsid w:val="0052601D"/>
    <w:rsid w:val="00526C15"/>
    <w:rsid w:val="00530C17"/>
    <w:rsid w:val="00530DA1"/>
    <w:rsid w:val="00530F97"/>
    <w:rsid w:val="0053262C"/>
    <w:rsid w:val="00532EDD"/>
    <w:rsid w:val="00533989"/>
    <w:rsid w:val="00534395"/>
    <w:rsid w:val="00534468"/>
    <w:rsid w:val="005358F5"/>
    <w:rsid w:val="0053597C"/>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769"/>
    <w:rsid w:val="00544A12"/>
    <w:rsid w:val="00544D9F"/>
    <w:rsid w:val="00544E83"/>
    <w:rsid w:val="005457B4"/>
    <w:rsid w:val="00545F4E"/>
    <w:rsid w:val="005467C9"/>
    <w:rsid w:val="0054752B"/>
    <w:rsid w:val="005500CE"/>
    <w:rsid w:val="00550A62"/>
    <w:rsid w:val="005525A4"/>
    <w:rsid w:val="00552934"/>
    <w:rsid w:val="00552D6E"/>
    <w:rsid w:val="00553B18"/>
    <w:rsid w:val="00553DFD"/>
    <w:rsid w:val="005544AC"/>
    <w:rsid w:val="0055623A"/>
    <w:rsid w:val="005563D9"/>
    <w:rsid w:val="00556673"/>
    <w:rsid w:val="00557E3D"/>
    <w:rsid w:val="00561665"/>
    <w:rsid w:val="00561AD9"/>
    <w:rsid w:val="00562EB1"/>
    <w:rsid w:val="0056331A"/>
    <w:rsid w:val="005639B0"/>
    <w:rsid w:val="005646FC"/>
    <w:rsid w:val="00564A46"/>
    <w:rsid w:val="0056608D"/>
    <w:rsid w:val="0056625A"/>
    <w:rsid w:val="005664F1"/>
    <w:rsid w:val="00567040"/>
    <w:rsid w:val="005674C1"/>
    <w:rsid w:val="00567893"/>
    <w:rsid w:val="005700F1"/>
    <w:rsid w:val="005716B8"/>
    <w:rsid w:val="00571702"/>
    <w:rsid w:val="00571E4C"/>
    <w:rsid w:val="00571F29"/>
    <w:rsid w:val="00572629"/>
    <w:rsid w:val="005736CA"/>
    <w:rsid w:val="005739AB"/>
    <w:rsid w:val="005744FC"/>
    <w:rsid w:val="00575C75"/>
    <w:rsid w:val="00576B25"/>
    <w:rsid w:val="00576D5D"/>
    <w:rsid w:val="00577582"/>
    <w:rsid w:val="00580E55"/>
    <w:rsid w:val="00580E96"/>
    <w:rsid w:val="00580F33"/>
    <w:rsid w:val="00581057"/>
    <w:rsid w:val="0058169B"/>
    <w:rsid w:val="00581D74"/>
    <w:rsid w:val="0058298C"/>
    <w:rsid w:val="00582E63"/>
    <w:rsid w:val="00582FEB"/>
    <w:rsid w:val="00583092"/>
    <w:rsid w:val="00583117"/>
    <w:rsid w:val="0058395E"/>
    <w:rsid w:val="00584166"/>
    <w:rsid w:val="0058416D"/>
    <w:rsid w:val="00584A70"/>
    <w:rsid w:val="00584C9F"/>
    <w:rsid w:val="005856C5"/>
    <w:rsid w:val="00585DD4"/>
    <w:rsid w:val="00585E16"/>
    <w:rsid w:val="00586BC9"/>
    <w:rsid w:val="00586EE5"/>
    <w:rsid w:val="00587072"/>
    <w:rsid w:val="005876A3"/>
    <w:rsid w:val="005900F2"/>
    <w:rsid w:val="005914FE"/>
    <w:rsid w:val="0059159E"/>
    <w:rsid w:val="005918A4"/>
    <w:rsid w:val="00592A50"/>
    <w:rsid w:val="00592F35"/>
    <w:rsid w:val="005939DE"/>
    <w:rsid w:val="00593B80"/>
    <w:rsid w:val="00593E76"/>
    <w:rsid w:val="005947EC"/>
    <w:rsid w:val="00594870"/>
    <w:rsid w:val="00594C31"/>
    <w:rsid w:val="00594FEE"/>
    <w:rsid w:val="005953F4"/>
    <w:rsid w:val="005960B4"/>
    <w:rsid w:val="0059636E"/>
    <w:rsid w:val="005A1236"/>
    <w:rsid w:val="005A221E"/>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0C6"/>
    <w:rsid w:val="005D191A"/>
    <w:rsid w:val="005D1A14"/>
    <w:rsid w:val="005D1ACD"/>
    <w:rsid w:val="005D1E7B"/>
    <w:rsid w:val="005D26DF"/>
    <w:rsid w:val="005D27D0"/>
    <w:rsid w:val="005D2EDB"/>
    <w:rsid w:val="005D3674"/>
    <w:rsid w:val="005D3786"/>
    <w:rsid w:val="005D4D30"/>
    <w:rsid w:val="005D5092"/>
    <w:rsid w:val="005D5CCD"/>
    <w:rsid w:val="005D5D7D"/>
    <w:rsid w:val="005D60E5"/>
    <w:rsid w:val="005D6FB0"/>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E7CB2"/>
    <w:rsid w:val="005F0715"/>
    <w:rsid w:val="005F09CE"/>
    <w:rsid w:val="005F1793"/>
    <w:rsid w:val="005F1D76"/>
    <w:rsid w:val="005F1DBB"/>
    <w:rsid w:val="005F1F95"/>
    <w:rsid w:val="005F25EF"/>
    <w:rsid w:val="005F2F3B"/>
    <w:rsid w:val="005F2FE8"/>
    <w:rsid w:val="005F53F2"/>
    <w:rsid w:val="005F581A"/>
    <w:rsid w:val="005F6602"/>
    <w:rsid w:val="005F7C1D"/>
    <w:rsid w:val="00602333"/>
    <w:rsid w:val="0060526C"/>
    <w:rsid w:val="006057C9"/>
    <w:rsid w:val="00606328"/>
    <w:rsid w:val="0060652B"/>
    <w:rsid w:val="00606B84"/>
    <w:rsid w:val="00607120"/>
    <w:rsid w:val="00607F7B"/>
    <w:rsid w:val="00611998"/>
    <w:rsid w:val="0061231B"/>
    <w:rsid w:val="006132ED"/>
    <w:rsid w:val="00613320"/>
    <w:rsid w:val="00614934"/>
    <w:rsid w:val="0061522D"/>
    <w:rsid w:val="006154C5"/>
    <w:rsid w:val="00615570"/>
    <w:rsid w:val="00615B35"/>
    <w:rsid w:val="006168C7"/>
    <w:rsid w:val="006173D4"/>
    <w:rsid w:val="00617764"/>
    <w:rsid w:val="00617A6E"/>
    <w:rsid w:val="0062023F"/>
    <w:rsid w:val="0062057D"/>
    <w:rsid w:val="00621255"/>
    <w:rsid w:val="00621ADE"/>
    <w:rsid w:val="00621D3B"/>
    <w:rsid w:val="006220CA"/>
    <w:rsid w:val="00622E34"/>
    <w:rsid w:val="006230DC"/>
    <w:rsid w:val="006237BD"/>
    <w:rsid w:val="00623998"/>
    <w:rsid w:val="00623F24"/>
    <w:rsid w:val="006247D8"/>
    <w:rsid w:val="006248D3"/>
    <w:rsid w:val="00624A8D"/>
    <w:rsid w:val="00625174"/>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5D7"/>
    <w:rsid w:val="00633E1E"/>
    <w:rsid w:val="00634B02"/>
    <w:rsid w:val="00634B24"/>
    <w:rsid w:val="00634DC9"/>
    <w:rsid w:val="006354FA"/>
    <w:rsid w:val="00635D52"/>
    <w:rsid w:val="00636142"/>
    <w:rsid w:val="00636781"/>
    <w:rsid w:val="00636A8E"/>
    <w:rsid w:val="006371D0"/>
    <w:rsid w:val="00637230"/>
    <w:rsid w:val="00637CD2"/>
    <w:rsid w:val="00637D24"/>
    <w:rsid w:val="00637DAB"/>
    <w:rsid w:val="006411A0"/>
    <w:rsid w:val="006417C7"/>
    <w:rsid w:val="00642172"/>
    <w:rsid w:val="00642EFE"/>
    <w:rsid w:val="006435F5"/>
    <w:rsid w:val="0064473D"/>
    <w:rsid w:val="00644850"/>
    <w:rsid w:val="00644CE2"/>
    <w:rsid w:val="006452C2"/>
    <w:rsid w:val="00645596"/>
    <w:rsid w:val="00646B97"/>
    <w:rsid w:val="00650073"/>
    <w:rsid w:val="00650458"/>
    <w:rsid w:val="006505D2"/>
    <w:rsid w:val="00650DCD"/>
    <w:rsid w:val="00651408"/>
    <w:rsid w:val="006519EF"/>
    <w:rsid w:val="00651E02"/>
    <w:rsid w:val="006521E5"/>
    <w:rsid w:val="00653F33"/>
    <w:rsid w:val="00654ADD"/>
    <w:rsid w:val="00654B3F"/>
    <w:rsid w:val="00654E19"/>
    <w:rsid w:val="00655890"/>
    <w:rsid w:val="00655E71"/>
    <w:rsid w:val="00655EBD"/>
    <w:rsid w:val="006567DE"/>
    <w:rsid w:val="00660138"/>
    <w:rsid w:val="006607D5"/>
    <w:rsid w:val="006608AD"/>
    <w:rsid w:val="00661E7D"/>
    <w:rsid w:val="00662165"/>
    <w:rsid w:val="006622A4"/>
    <w:rsid w:val="00662623"/>
    <w:rsid w:val="0066349B"/>
    <w:rsid w:val="00665120"/>
    <w:rsid w:val="006657A3"/>
    <w:rsid w:val="006657EE"/>
    <w:rsid w:val="00665A01"/>
    <w:rsid w:val="00665B43"/>
    <w:rsid w:val="0066621D"/>
    <w:rsid w:val="006672E6"/>
    <w:rsid w:val="00667A56"/>
    <w:rsid w:val="00667C83"/>
    <w:rsid w:val="0067066B"/>
    <w:rsid w:val="0067102D"/>
    <w:rsid w:val="00671189"/>
    <w:rsid w:val="00671A82"/>
    <w:rsid w:val="006735A4"/>
    <w:rsid w:val="0067389F"/>
    <w:rsid w:val="0067392B"/>
    <w:rsid w:val="00673BD3"/>
    <w:rsid w:val="00673D0A"/>
    <w:rsid w:val="00675740"/>
    <w:rsid w:val="0067579A"/>
    <w:rsid w:val="00676178"/>
    <w:rsid w:val="00677658"/>
    <w:rsid w:val="00677822"/>
    <w:rsid w:val="00681F45"/>
    <w:rsid w:val="006823E8"/>
    <w:rsid w:val="00682AE5"/>
    <w:rsid w:val="00682E8D"/>
    <w:rsid w:val="00683285"/>
    <w:rsid w:val="00685517"/>
    <w:rsid w:val="00685962"/>
    <w:rsid w:val="00685A30"/>
    <w:rsid w:val="00685C48"/>
    <w:rsid w:val="00687E34"/>
    <w:rsid w:val="006906E8"/>
    <w:rsid w:val="00690AEC"/>
    <w:rsid w:val="00691009"/>
    <w:rsid w:val="006912BB"/>
    <w:rsid w:val="00692019"/>
    <w:rsid w:val="00692C09"/>
    <w:rsid w:val="00692FA3"/>
    <w:rsid w:val="00693101"/>
    <w:rsid w:val="00693C4E"/>
    <w:rsid w:val="00694DC9"/>
    <w:rsid w:val="006953B6"/>
    <w:rsid w:val="00695E8D"/>
    <w:rsid w:val="006968E8"/>
    <w:rsid w:val="00696900"/>
    <w:rsid w:val="00697C38"/>
    <w:rsid w:val="006A0D8B"/>
    <w:rsid w:val="006A134C"/>
    <w:rsid w:val="006A13FB"/>
    <w:rsid w:val="006A14B3"/>
    <w:rsid w:val="006A1922"/>
    <w:rsid w:val="006A1F61"/>
    <w:rsid w:val="006A202F"/>
    <w:rsid w:val="006A26BE"/>
    <w:rsid w:val="006A338D"/>
    <w:rsid w:val="006A3C8A"/>
    <w:rsid w:val="006A475C"/>
    <w:rsid w:val="006A4AFC"/>
    <w:rsid w:val="006A4E85"/>
    <w:rsid w:val="006A5026"/>
    <w:rsid w:val="006A50D8"/>
    <w:rsid w:val="006A649A"/>
    <w:rsid w:val="006A6C3E"/>
    <w:rsid w:val="006A6D19"/>
    <w:rsid w:val="006A7E82"/>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CDF"/>
    <w:rsid w:val="006D2DF7"/>
    <w:rsid w:val="006D4164"/>
    <w:rsid w:val="006D4448"/>
    <w:rsid w:val="006D4E1D"/>
    <w:rsid w:val="006D5516"/>
    <w:rsid w:val="006D6150"/>
    <w:rsid w:val="006D7219"/>
    <w:rsid w:val="006D73FB"/>
    <w:rsid w:val="006E007C"/>
    <w:rsid w:val="006E15CD"/>
    <w:rsid w:val="006E1653"/>
    <w:rsid w:val="006E1E8F"/>
    <w:rsid w:val="006E35A0"/>
    <w:rsid w:val="006E3CF1"/>
    <w:rsid w:val="006E3D39"/>
    <w:rsid w:val="006E49D7"/>
    <w:rsid w:val="006E50E4"/>
    <w:rsid w:val="006E5904"/>
    <w:rsid w:val="006E59BA"/>
    <w:rsid w:val="006E5CC5"/>
    <w:rsid w:val="006E732A"/>
    <w:rsid w:val="006E73AC"/>
    <w:rsid w:val="006E7900"/>
    <w:rsid w:val="006E7947"/>
    <w:rsid w:val="006E7F44"/>
    <w:rsid w:val="006F012B"/>
    <w:rsid w:val="006F01FB"/>
    <w:rsid w:val="006F02F7"/>
    <w:rsid w:val="006F04A8"/>
    <w:rsid w:val="006F0F00"/>
    <w:rsid w:val="006F1542"/>
    <w:rsid w:val="006F1805"/>
    <w:rsid w:val="006F1A8E"/>
    <w:rsid w:val="006F246F"/>
    <w:rsid w:val="006F2702"/>
    <w:rsid w:val="006F2817"/>
    <w:rsid w:val="006F297B"/>
    <w:rsid w:val="006F2EF5"/>
    <w:rsid w:val="006F3372"/>
    <w:rsid w:val="006F3B78"/>
    <w:rsid w:val="006F49AA"/>
    <w:rsid w:val="006F5184"/>
    <w:rsid w:val="006F58E6"/>
    <w:rsid w:val="006F6413"/>
    <w:rsid w:val="006F69A0"/>
    <w:rsid w:val="006F6D1F"/>
    <w:rsid w:val="00700053"/>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677"/>
    <w:rsid w:val="00721CBC"/>
    <w:rsid w:val="00722069"/>
    <w:rsid w:val="007223C7"/>
    <w:rsid w:val="00722665"/>
    <w:rsid w:val="00723462"/>
    <w:rsid w:val="00723E02"/>
    <w:rsid w:val="00724462"/>
    <w:rsid w:val="007248D6"/>
    <w:rsid w:val="007248F1"/>
    <w:rsid w:val="0072587C"/>
    <w:rsid w:val="00725ED3"/>
    <w:rsid w:val="00726C0F"/>
    <w:rsid w:val="00730B41"/>
    <w:rsid w:val="00731BD1"/>
    <w:rsid w:val="00731BFC"/>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77E0"/>
    <w:rsid w:val="00747893"/>
    <w:rsid w:val="00747E00"/>
    <w:rsid w:val="00747F4A"/>
    <w:rsid w:val="00750406"/>
    <w:rsid w:val="0075061D"/>
    <w:rsid w:val="0075067F"/>
    <w:rsid w:val="00750AED"/>
    <w:rsid w:val="00750E05"/>
    <w:rsid w:val="00750FFF"/>
    <w:rsid w:val="00751116"/>
    <w:rsid w:val="00751C28"/>
    <w:rsid w:val="007525C0"/>
    <w:rsid w:val="00752E11"/>
    <w:rsid w:val="007531AA"/>
    <w:rsid w:val="0075330D"/>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2921"/>
    <w:rsid w:val="0076368E"/>
    <w:rsid w:val="0076384C"/>
    <w:rsid w:val="00763CC0"/>
    <w:rsid w:val="007642C2"/>
    <w:rsid w:val="007646F8"/>
    <w:rsid w:val="00764AAD"/>
    <w:rsid w:val="007669A4"/>
    <w:rsid w:val="0076763C"/>
    <w:rsid w:val="00767AD3"/>
    <w:rsid w:val="00767B04"/>
    <w:rsid w:val="007706D9"/>
    <w:rsid w:val="00770B03"/>
    <w:rsid w:val="007712B7"/>
    <w:rsid w:val="00771A7D"/>
    <w:rsid w:val="00771C0F"/>
    <w:rsid w:val="00771DCB"/>
    <w:rsid w:val="00772052"/>
    <w:rsid w:val="00772280"/>
    <w:rsid w:val="00772B06"/>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57F1"/>
    <w:rsid w:val="00785D0D"/>
    <w:rsid w:val="00786A78"/>
    <w:rsid w:val="007874CB"/>
    <w:rsid w:val="0078774A"/>
    <w:rsid w:val="00790715"/>
    <w:rsid w:val="00791764"/>
    <w:rsid w:val="00791FE4"/>
    <w:rsid w:val="00792E66"/>
    <w:rsid w:val="007930E2"/>
    <w:rsid w:val="00793108"/>
    <w:rsid w:val="00793293"/>
    <w:rsid w:val="0079334F"/>
    <w:rsid w:val="007938B0"/>
    <w:rsid w:val="00793E8B"/>
    <w:rsid w:val="00794790"/>
    <w:rsid w:val="0079574B"/>
    <w:rsid w:val="00796008"/>
    <w:rsid w:val="00796076"/>
    <w:rsid w:val="007961A6"/>
    <w:rsid w:val="007968A3"/>
    <w:rsid w:val="00796D4A"/>
    <w:rsid w:val="00797B1C"/>
    <w:rsid w:val="007A12AE"/>
    <w:rsid w:val="007A16FB"/>
    <w:rsid w:val="007A2020"/>
    <w:rsid w:val="007A2AFB"/>
    <w:rsid w:val="007A2CBF"/>
    <w:rsid w:val="007A2E03"/>
    <w:rsid w:val="007A2FC9"/>
    <w:rsid w:val="007A3487"/>
    <w:rsid w:val="007A34A6"/>
    <w:rsid w:val="007A3EE6"/>
    <w:rsid w:val="007A4BB9"/>
    <w:rsid w:val="007A5F50"/>
    <w:rsid w:val="007A6841"/>
    <w:rsid w:val="007A76F3"/>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008"/>
    <w:rsid w:val="007D1213"/>
    <w:rsid w:val="007D12B1"/>
    <w:rsid w:val="007D13EE"/>
    <w:rsid w:val="007D1692"/>
    <w:rsid w:val="007D16BB"/>
    <w:rsid w:val="007D2B56"/>
    <w:rsid w:val="007D3E45"/>
    <w:rsid w:val="007D4017"/>
    <w:rsid w:val="007D4470"/>
    <w:rsid w:val="007D4E09"/>
    <w:rsid w:val="007D61CE"/>
    <w:rsid w:val="007D6C82"/>
    <w:rsid w:val="007D716A"/>
    <w:rsid w:val="007D7707"/>
    <w:rsid w:val="007E009D"/>
    <w:rsid w:val="007E0E5F"/>
    <w:rsid w:val="007E0EA0"/>
    <w:rsid w:val="007E0EB8"/>
    <w:rsid w:val="007E15A7"/>
    <w:rsid w:val="007E238F"/>
    <w:rsid w:val="007E2805"/>
    <w:rsid w:val="007E31D9"/>
    <w:rsid w:val="007E3AEE"/>
    <w:rsid w:val="007E4355"/>
    <w:rsid w:val="007E439C"/>
    <w:rsid w:val="007E46FE"/>
    <w:rsid w:val="007E4B42"/>
    <w:rsid w:val="007E536D"/>
    <w:rsid w:val="007E5F1D"/>
    <w:rsid w:val="007E6804"/>
    <w:rsid w:val="007E6E01"/>
    <w:rsid w:val="007E7A6B"/>
    <w:rsid w:val="007F12DE"/>
    <w:rsid w:val="007F1314"/>
    <w:rsid w:val="007F263C"/>
    <w:rsid w:val="007F281F"/>
    <w:rsid w:val="007F4126"/>
    <w:rsid w:val="007F503F"/>
    <w:rsid w:val="007F5A5F"/>
    <w:rsid w:val="007F6722"/>
    <w:rsid w:val="008013BF"/>
    <w:rsid w:val="008013DA"/>
    <w:rsid w:val="00801A4F"/>
    <w:rsid w:val="00801AC7"/>
    <w:rsid w:val="00802C55"/>
    <w:rsid w:val="008030B6"/>
    <w:rsid w:val="00803ED8"/>
    <w:rsid w:val="00804016"/>
    <w:rsid w:val="008040A9"/>
    <w:rsid w:val="0080437A"/>
    <w:rsid w:val="0080548C"/>
    <w:rsid w:val="008055DB"/>
    <w:rsid w:val="008067C5"/>
    <w:rsid w:val="00806EF0"/>
    <w:rsid w:val="00807178"/>
    <w:rsid w:val="0080777B"/>
    <w:rsid w:val="00807F1E"/>
    <w:rsid w:val="00807F3B"/>
    <w:rsid w:val="008105B4"/>
    <w:rsid w:val="008106C0"/>
    <w:rsid w:val="00811D16"/>
    <w:rsid w:val="00812A19"/>
    <w:rsid w:val="00814DBD"/>
    <w:rsid w:val="008154DF"/>
    <w:rsid w:val="0081568C"/>
    <w:rsid w:val="00816505"/>
    <w:rsid w:val="0081738C"/>
    <w:rsid w:val="0081784D"/>
    <w:rsid w:val="00817C86"/>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0FD"/>
    <w:rsid w:val="0083475E"/>
    <w:rsid w:val="008348C6"/>
    <w:rsid w:val="00834CD0"/>
    <w:rsid w:val="00834D97"/>
    <w:rsid w:val="00835374"/>
    <w:rsid w:val="00835822"/>
    <w:rsid w:val="00835FAE"/>
    <w:rsid w:val="00836400"/>
    <w:rsid w:val="008365E4"/>
    <w:rsid w:val="00836C9C"/>
    <w:rsid w:val="00837337"/>
    <w:rsid w:val="00837F16"/>
    <w:rsid w:val="00840327"/>
    <w:rsid w:val="00840FE0"/>
    <w:rsid w:val="008416BA"/>
    <w:rsid w:val="00842193"/>
    <w:rsid w:val="00842CDF"/>
    <w:rsid w:val="00842D08"/>
    <w:rsid w:val="008435A4"/>
    <w:rsid w:val="008435DB"/>
    <w:rsid w:val="00843892"/>
    <w:rsid w:val="00844434"/>
    <w:rsid w:val="0084513E"/>
    <w:rsid w:val="00845AA5"/>
    <w:rsid w:val="008463FB"/>
    <w:rsid w:val="00847EB9"/>
    <w:rsid w:val="008504E0"/>
    <w:rsid w:val="00850570"/>
    <w:rsid w:val="00850857"/>
    <w:rsid w:val="008510F1"/>
    <w:rsid w:val="0085236E"/>
    <w:rsid w:val="00852545"/>
    <w:rsid w:val="00853563"/>
    <w:rsid w:val="00853CBA"/>
    <w:rsid w:val="008546A0"/>
    <w:rsid w:val="00855622"/>
    <w:rsid w:val="008558B3"/>
    <w:rsid w:val="00855A39"/>
    <w:rsid w:val="00855C7E"/>
    <w:rsid w:val="00855F55"/>
    <w:rsid w:val="008568E9"/>
    <w:rsid w:val="00857BF8"/>
    <w:rsid w:val="0086004A"/>
    <w:rsid w:val="008601B2"/>
    <w:rsid w:val="008602B6"/>
    <w:rsid w:val="00860481"/>
    <w:rsid w:val="0086059D"/>
    <w:rsid w:val="00860B3B"/>
    <w:rsid w:val="008617BA"/>
    <w:rsid w:val="00861BEB"/>
    <w:rsid w:val="00861EC8"/>
    <w:rsid w:val="00862230"/>
    <w:rsid w:val="008626E5"/>
    <w:rsid w:val="008628CD"/>
    <w:rsid w:val="00863197"/>
    <w:rsid w:val="00863C1E"/>
    <w:rsid w:val="00863E4D"/>
    <w:rsid w:val="00864673"/>
    <w:rsid w:val="00865E9B"/>
    <w:rsid w:val="0086663A"/>
    <w:rsid w:val="008702CB"/>
    <w:rsid w:val="008707D8"/>
    <w:rsid w:val="0087175D"/>
    <w:rsid w:val="00871C55"/>
    <w:rsid w:val="00871E55"/>
    <w:rsid w:val="0087222B"/>
    <w:rsid w:val="008730A8"/>
    <w:rsid w:val="00873162"/>
    <w:rsid w:val="0087341E"/>
    <w:rsid w:val="0087360C"/>
    <w:rsid w:val="00873A3C"/>
    <w:rsid w:val="00873FE9"/>
    <w:rsid w:val="008743F2"/>
    <w:rsid w:val="00874EE2"/>
    <w:rsid w:val="0087562B"/>
    <w:rsid w:val="00875F09"/>
    <w:rsid w:val="008769B4"/>
    <w:rsid w:val="00876D7D"/>
    <w:rsid w:val="008777E0"/>
    <w:rsid w:val="00877B26"/>
    <w:rsid w:val="0088001E"/>
    <w:rsid w:val="00880500"/>
    <w:rsid w:val="00881591"/>
    <w:rsid w:val="00881C05"/>
    <w:rsid w:val="00881C22"/>
    <w:rsid w:val="00883734"/>
    <w:rsid w:val="0088384C"/>
    <w:rsid w:val="00884204"/>
    <w:rsid w:val="008842CE"/>
    <w:rsid w:val="00884822"/>
    <w:rsid w:val="00884B46"/>
    <w:rsid w:val="00886035"/>
    <w:rsid w:val="008860B6"/>
    <w:rsid w:val="00886AA6"/>
    <w:rsid w:val="00886D11"/>
    <w:rsid w:val="00886EFE"/>
    <w:rsid w:val="0088745E"/>
    <w:rsid w:val="008875C7"/>
    <w:rsid w:val="00890F86"/>
    <w:rsid w:val="008916DE"/>
    <w:rsid w:val="00892068"/>
    <w:rsid w:val="008920F8"/>
    <w:rsid w:val="0089216C"/>
    <w:rsid w:val="00892B95"/>
    <w:rsid w:val="00893487"/>
    <w:rsid w:val="008937EA"/>
    <w:rsid w:val="00893F09"/>
    <w:rsid w:val="00895E05"/>
    <w:rsid w:val="00895E2E"/>
    <w:rsid w:val="00896212"/>
    <w:rsid w:val="0089622B"/>
    <w:rsid w:val="00896485"/>
    <w:rsid w:val="00896AAF"/>
    <w:rsid w:val="00897EBC"/>
    <w:rsid w:val="008A0AF2"/>
    <w:rsid w:val="008A120F"/>
    <w:rsid w:val="008A1E8D"/>
    <w:rsid w:val="008A24FA"/>
    <w:rsid w:val="008A2F98"/>
    <w:rsid w:val="008A3366"/>
    <w:rsid w:val="008A345D"/>
    <w:rsid w:val="008A3C60"/>
    <w:rsid w:val="008A4985"/>
    <w:rsid w:val="008A4DA3"/>
    <w:rsid w:val="008A5CEA"/>
    <w:rsid w:val="008A70A4"/>
    <w:rsid w:val="008A7905"/>
    <w:rsid w:val="008B0198"/>
    <w:rsid w:val="008B0507"/>
    <w:rsid w:val="008B1233"/>
    <w:rsid w:val="008B12AF"/>
    <w:rsid w:val="008B159E"/>
    <w:rsid w:val="008B1605"/>
    <w:rsid w:val="008B4DB1"/>
    <w:rsid w:val="008B4FDA"/>
    <w:rsid w:val="008B65A3"/>
    <w:rsid w:val="008B70EB"/>
    <w:rsid w:val="008B73CD"/>
    <w:rsid w:val="008B7BE2"/>
    <w:rsid w:val="008C0D41"/>
    <w:rsid w:val="008C16C2"/>
    <w:rsid w:val="008C17DA"/>
    <w:rsid w:val="008C208B"/>
    <w:rsid w:val="008C343E"/>
    <w:rsid w:val="008C3509"/>
    <w:rsid w:val="008C353D"/>
    <w:rsid w:val="008C417C"/>
    <w:rsid w:val="008C5F2A"/>
    <w:rsid w:val="008C5FC1"/>
    <w:rsid w:val="008C6800"/>
    <w:rsid w:val="008C6886"/>
    <w:rsid w:val="008C6890"/>
    <w:rsid w:val="008C6A78"/>
    <w:rsid w:val="008C750C"/>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38A"/>
    <w:rsid w:val="008E1532"/>
    <w:rsid w:val="008E15C3"/>
    <w:rsid w:val="008E1FEB"/>
    <w:rsid w:val="008E24DC"/>
    <w:rsid w:val="008E3307"/>
    <w:rsid w:val="008E3548"/>
    <w:rsid w:val="008E38E6"/>
    <w:rsid w:val="008E39C2"/>
    <w:rsid w:val="008E3B1B"/>
    <w:rsid w:val="008E3C53"/>
    <w:rsid w:val="008E4010"/>
    <w:rsid w:val="008E43BF"/>
    <w:rsid w:val="008E4439"/>
    <w:rsid w:val="008E4477"/>
    <w:rsid w:val="008E45A5"/>
    <w:rsid w:val="008E4AA7"/>
    <w:rsid w:val="008E5B7C"/>
    <w:rsid w:val="008E60B3"/>
    <w:rsid w:val="008E6E51"/>
    <w:rsid w:val="008E6E7B"/>
    <w:rsid w:val="008F06A7"/>
    <w:rsid w:val="008F0732"/>
    <w:rsid w:val="008F07AA"/>
    <w:rsid w:val="008F15B9"/>
    <w:rsid w:val="008F1F9B"/>
    <w:rsid w:val="008F2148"/>
    <w:rsid w:val="008F2365"/>
    <w:rsid w:val="008F2B76"/>
    <w:rsid w:val="008F527F"/>
    <w:rsid w:val="008F6B74"/>
    <w:rsid w:val="00900517"/>
    <w:rsid w:val="009022F9"/>
    <w:rsid w:val="00902D0C"/>
    <w:rsid w:val="00903382"/>
    <w:rsid w:val="00903898"/>
    <w:rsid w:val="00903A1A"/>
    <w:rsid w:val="00903D4D"/>
    <w:rsid w:val="009044CC"/>
    <w:rsid w:val="009044F1"/>
    <w:rsid w:val="0090481C"/>
    <w:rsid w:val="00904926"/>
    <w:rsid w:val="0090510C"/>
    <w:rsid w:val="00905715"/>
    <w:rsid w:val="00905984"/>
    <w:rsid w:val="00906204"/>
    <w:rsid w:val="0090690D"/>
    <w:rsid w:val="00906D65"/>
    <w:rsid w:val="009079EE"/>
    <w:rsid w:val="0091042F"/>
    <w:rsid w:val="0091064F"/>
    <w:rsid w:val="00910938"/>
    <w:rsid w:val="00910A15"/>
    <w:rsid w:val="00910F01"/>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29DF"/>
    <w:rsid w:val="00923711"/>
    <w:rsid w:val="00924434"/>
    <w:rsid w:val="009245F8"/>
    <w:rsid w:val="00926875"/>
    <w:rsid w:val="00927888"/>
    <w:rsid w:val="0093162E"/>
    <w:rsid w:val="00931A1F"/>
    <w:rsid w:val="00932115"/>
    <w:rsid w:val="00932431"/>
    <w:rsid w:val="0093354D"/>
    <w:rsid w:val="009335A0"/>
    <w:rsid w:val="0093396A"/>
    <w:rsid w:val="0093460D"/>
    <w:rsid w:val="00934B33"/>
    <w:rsid w:val="00934FCC"/>
    <w:rsid w:val="00935003"/>
    <w:rsid w:val="009354D8"/>
    <w:rsid w:val="00936000"/>
    <w:rsid w:val="0093610F"/>
    <w:rsid w:val="009365B5"/>
    <w:rsid w:val="00936BD1"/>
    <w:rsid w:val="00936DF5"/>
    <w:rsid w:val="0093713C"/>
    <w:rsid w:val="009374A0"/>
    <w:rsid w:val="00937B6A"/>
    <w:rsid w:val="00940C2A"/>
    <w:rsid w:val="009414B2"/>
    <w:rsid w:val="00941728"/>
    <w:rsid w:val="00941924"/>
    <w:rsid w:val="0094193A"/>
    <w:rsid w:val="00941E17"/>
    <w:rsid w:val="009426DB"/>
    <w:rsid w:val="0094576F"/>
    <w:rsid w:val="0094684E"/>
    <w:rsid w:val="009471C4"/>
    <w:rsid w:val="00947B00"/>
    <w:rsid w:val="00947D03"/>
    <w:rsid w:val="0095176C"/>
    <w:rsid w:val="0095199F"/>
    <w:rsid w:val="00951CE5"/>
    <w:rsid w:val="00952531"/>
    <w:rsid w:val="00953ADF"/>
    <w:rsid w:val="00953F12"/>
    <w:rsid w:val="00954425"/>
    <w:rsid w:val="009548D2"/>
    <w:rsid w:val="00954C8E"/>
    <w:rsid w:val="00955135"/>
    <w:rsid w:val="0095579B"/>
    <w:rsid w:val="00955A1E"/>
    <w:rsid w:val="00955E87"/>
    <w:rsid w:val="009562E1"/>
    <w:rsid w:val="00956D11"/>
    <w:rsid w:val="00960802"/>
    <w:rsid w:val="009619D8"/>
    <w:rsid w:val="00962791"/>
    <w:rsid w:val="009627B3"/>
    <w:rsid w:val="00963403"/>
    <w:rsid w:val="0096363C"/>
    <w:rsid w:val="009639DF"/>
    <w:rsid w:val="009639E2"/>
    <w:rsid w:val="009639FF"/>
    <w:rsid w:val="00963E00"/>
    <w:rsid w:val="009647B3"/>
    <w:rsid w:val="009648D5"/>
    <w:rsid w:val="00965350"/>
    <w:rsid w:val="00965901"/>
    <w:rsid w:val="00965B76"/>
    <w:rsid w:val="00965E05"/>
    <w:rsid w:val="00965FCF"/>
    <w:rsid w:val="00966640"/>
    <w:rsid w:val="009666E0"/>
    <w:rsid w:val="009673B8"/>
    <w:rsid w:val="00970000"/>
    <w:rsid w:val="0097080F"/>
    <w:rsid w:val="00971CAE"/>
    <w:rsid w:val="00971F12"/>
    <w:rsid w:val="00971F4A"/>
    <w:rsid w:val="009729AC"/>
    <w:rsid w:val="00972C1A"/>
    <w:rsid w:val="009732B6"/>
    <w:rsid w:val="00973601"/>
    <w:rsid w:val="0097362A"/>
    <w:rsid w:val="00973BAB"/>
    <w:rsid w:val="00973FB1"/>
    <w:rsid w:val="00974EA8"/>
    <w:rsid w:val="00975560"/>
    <w:rsid w:val="00976CAD"/>
    <w:rsid w:val="009771B9"/>
    <w:rsid w:val="009775DB"/>
    <w:rsid w:val="00981214"/>
    <w:rsid w:val="009813C4"/>
    <w:rsid w:val="00981540"/>
    <w:rsid w:val="00982181"/>
    <w:rsid w:val="0098244A"/>
    <w:rsid w:val="00982592"/>
    <w:rsid w:val="00983754"/>
    <w:rsid w:val="009839D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9C4"/>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3C00"/>
    <w:rsid w:val="009A4C67"/>
    <w:rsid w:val="009A5190"/>
    <w:rsid w:val="009A6301"/>
    <w:rsid w:val="009A73D5"/>
    <w:rsid w:val="009A73EA"/>
    <w:rsid w:val="009A796C"/>
    <w:rsid w:val="009B0273"/>
    <w:rsid w:val="009B0824"/>
    <w:rsid w:val="009B0DA1"/>
    <w:rsid w:val="009B110C"/>
    <w:rsid w:val="009B127B"/>
    <w:rsid w:val="009B13C3"/>
    <w:rsid w:val="009B13FB"/>
    <w:rsid w:val="009B18AF"/>
    <w:rsid w:val="009B3CA3"/>
    <w:rsid w:val="009B5257"/>
    <w:rsid w:val="009B5889"/>
    <w:rsid w:val="009B58F7"/>
    <w:rsid w:val="009B5CA6"/>
    <w:rsid w:val="009B5ED1"/>
    <w:rsid w:val="009B5FC0"/>
    <w:rsid w:val="009B6191"/>
    <w:rsid w:val="009B6D58"/>
    <w:rsid w:val="009C0ABA"/>
    <w:rsid w:val="009C1A9B"/>
    <w:rsid w:val="009C1D0F"/>
    <w:rsid w:val="009C3A21"/>
    <w:rsid w:val="009C3B73"/>
    <w:rsid w:val="009C3EC5"/>
    <w:rsid w:val="009C4A72"/>
    <w:rsid w:val="009C55BB"/>
    <w:rsid w:val="009C5A1D"/>
    <w:rsid w:val="009C6103"/>
    <w:rsid w:val="009C7913"/>
    <w:rsid w:val="009D158E"/>
    <w:rsid w:val="009D228B"/>
    <w:rsid w:val="009D2AE5"/>
    <w:rsid w:val="009D352B"/>
    <w:rsid w:val="009D47AF"/>
    <w:rsid w:val="009D4A2D"/>
    <w:rsid w:val="009D6D1A"/>
    <w:rsid w:val="009D71F8"/>
    <w:rsid w:val="009D753C"/>
    <w:rsid w:val="009D78BC"/>
    <w:rsid w:val="009D7EFF"/>
    <w:rsid w:val="009D7F36"/>
    <w:rsid w:val="009E07EE"/>
    <w:rsid w:val="009E0C7F"/>
    <w:rsid w:val="009E1181"/>
    <w:rsid w:val="009E19C7"/>
    <w:rsid w:val="009E1F0A"/>
    <w:rsid w:val="009E2596"/>
    <w:rsid w:val="009E26EE"/>
    <w:rsid w:val="009E27FC"/>
    <w:rsid w:val="009E2E21"/>
    <w:rsid w:val="009E35C5"/>
    <w:rsid w:val="009E38B9"/>
    <w:rsid w:val="009E39FC"/>
    <w:rsid w:val="009E45EE"/>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52C7"/>
    <w:rsid w:val="00A068A8"/>
    <w:rsid w:val="00A06CC8"/>
    <w:rsid w:val="00A0752B"/>
    <w:rsid w:val="00A104D1"/>
    <w:rsid w:val="00A10D1E"/>
    <w:rsid w:val="00A10D1F"/>
    <w:rsid w:val="00A11105"/>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57F3"/>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3A7B"/>
    <w:rsid w:val="00A34587"/>
    <w:rsid w:val="00A34DFE"/>
    <w:rsid w:val="00A35FB1"/>
    <w:rsid w:val="00A36591"/>
    <w:rsid w:val="00A3702B"/>
    <w:rsid w:val="00A37070"/>
    <w:rsid w:val="00A4028C"/>
    <w:rsid w:val="00A40446"/>
    <w:rsid w:val="00A412F1"/>
    <w:rsid w:val="00A41723"/>
    <w:rsid w:val="00A423A0"/>
    <w:rsid w:val="00A425E2"/>
    <w:rsid w:val="00A42E71"/>
    <w:rsid w:val="00A43166"/>
    <w:rsid w:val="00A4360B"/>
    <w:rsid w:val="00A43D3A"/>
    <w:rsid w:val="00A4426D"/>
    <w:rsid w:val="00A442A3"/>
    <w:rsid w:val="00A45002"/>
    <w:rsid w:val="00A452CD"/>
    <w:rsid w:val="00A45662"/>
    <w:rsid w:val="00A4566B"/>
    <w:rsid w:val="00A45946"/>
    <w:rsid w:val="00A45D0A"/>
    <w:rsid w:val="00A46F92"/>
    <w:rsid w:val="00A4729F"/>
    <w:rsid w:val="00A502FC"/>
    <w:rsid w:val="00A5050E"/>
    <w:rsid w:val="00A50C53"/>
    <w:rsid w:val="00A51C3A"/>
    <w:rsid w:val="00A51D7C"/>
    <w:rsid w:val="00A52061"/>
    <w:rsid w:val="00A524AC"/>
    <w:rsid w:val="00A530B3"/>
    <w:rsid w:val="00A54850"/>
    <w:rsid w:val="00A5512C"/>
    <w:rsid w:val="00A55C6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D5D"/>
    <w:rsid w:val="00A67EAC"/>
    <w:rsid w:val="00A70355"/>
    <w:rsid w:val="00A70E4C"/>
    <w:rsid w:val="00A7178B"/>
    <w:rsid w:val="00A71BBC"/>
    <w:rsid w:val="00A731B5"/>
    <w:rsid w:val="00A738F6"/>
    <w:rsid w:val="00A74478"/>
    <w:rsid w:val="00A747D4"/>
    <w:rsid w:val="00A74B2F"/>
    <w:rsid w:val="00A74D0E"/>
    <w:rsid w:val="00A74E7B"/>
    <w:rsid w:val="00A75242"/>
    <w:rsid w:val="00A7559E"/>
    <w:rsid w:val="00A75D59"/>
    <w:rsid w:val="00A76200"/>
    <w:rsid w:val="00A76C15"/>
    <w:rsid w:val="00A779D8"/>
    <w:rsid w:val="00A8081F"/>
    <w:rsid w:val="00A80ECD"/>
    <w:rsid w:val="00A8134C"/>
    <w:rsid w:val="00A81620"/>
    <w:rsid w:val="00A81DD5"/>
    <w:rsid w:val="00A82F21"/>
    <w:rsid w:val="00A8328A"/>
    <w:rsid w:val="00A86287"/>
    <w:rsid w:val="00A8771E"/>
    <w:rsid w:val="00A9027E"/>
    <w:rsid w:val="00A90E28"/>
    <w:rsid w:val="00A90FCD"/>
    <w:rsid w:val="00A921FF"/>
    <w:rsid w:val="00A93710"/>
    <w:rsid w:val="00A943A0"/>
    <w:rsid w:val="00A944D6"/>
    <w:rsid w:val="00A95C09"/>
    <w:rsid w:val="00A961A4"/>
    <w:rsid w:val="00A96293"/>
    <w:rsid w:val="00A96817"/>
    <w:rsid w:val="00A9694C"/>
    <w:rsid w:val="00AA0AD8"/>
    <w:rsid w:val="00AA0D5B"/>
    <w:rsid w:val="00AA0F00"/>
    <w:rsid w:val="00AA0F9A"/>
    <w:rsid w:val="00AA13E4"/>
    <w:rsid w:val="00AA1BBF"/>
    <w:rsid w:val="00AA233A"/>
    <w:rsid w:val="00AA2488"/>
    <w:rsid w:val="00AA270B"/>
    <w:rsid w:val="00AA2C2F"/>
    <w:rsid w:val="00AA4D5E"/>
    <w:rsid w:val="00AA4DC0"/>
    <w:rsid w:val="00AA5305"/>
    <w:rsid w:val="00AA5B57"/>
    <w:rsid w:val="00AA632C"/>
    <w:rsid w:val="00AA6428"/>
    <w:rsid w:val="00AA697C"/>
    <w:rsid w:val="00AA6F53"/>
    <w:rsid w:val="00AA7117"/>
    <w:rsid w:val="00AA746F"/>
    <w:rsid w:val="00AA75FA"/>
    <w:rsid w:val="00AA7805"/>
    <w:rsid w:val="00AA7ADD"/>
    <w:rsid w:val="00AB0304"/>
    <w:rsid w:val="00AB14F4"/>
    <w:rsid w:val="00AB16AE"/>
    <w:rsid w:val="00AB2618"/>
    <w:rsid w:val="00AB2648"/>
    <w:rsid w:val="00AB2E1E"/>
    <w:rsid w:val="00AB2F8A"/>
    <w:rsid w:val="00AB3FFE"/>
    <w:rsid w:val="00AB4EAB"/>
    <w:rsid w:val="00AB5AF2"/>
    <w:rsid w:val="00AB5D5B"/>
    <w:rsid w:val="00AB5E50"/>
    <w:rsid w:val="00AB64C0"/>
    <w:rsid w:val="00AB65DB"/>
    <w:rsid w:val="00AB6E69"/>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432A"/>
    <w:rsid w:val="00AD522C"/>
    <w:rsid w:val="00AD57B3"/>
    <w:rsid w:val="00AD6337"/>
    <w:rsid w:val="00AD6726"/>
    <w:rsid w:val="00AD7B20"/>
    <w:rsid w:val="00AE00B8"/>
    <w:rsid w:val="00AE0514"/>
    <w:rsid w:val="00AE108B"/>
    <w:rsid w:val="00AE1606"/>
    <w:rsid w:val="00AE1E38"/>
    <w:rsid w:val="00AE224E"/>
    <w:rsid w:val="00AE26C8"/>
    <w:rsid w:val="00AE3822"/>
    <w:rsid w:val="00AE3B58"/>
    <w:rsid w:val="00AE4008"/>
    <w:rsid w:val="00AE4134"/>
    <w:rsid w:val="00AE43E4"/>
    <w:rsid w:val="00AE52DD"/>
    <w:rsid w:val="00AE56B3"/>
    <w:rsid w:val="00AE5E57"/>
    <w:rsid w:val="00AE679C"/>
    <w:rsid w:val="00AE70BE"/>
    <w:rsid w:val="00AE73A7"/>
    <w:rsid w:val="00AF023B"/>
    <w:rsid w:val="00AF0ED7"/>
    <w:rsid w:val="00AF0EF7"/>
    <w:rsid w:val="00AF1563"/>
    <w:rsid w:val="00AF1673"/>
    <w:rsid w:val="00AF1CF1"/>
    <w:rsid w:val="00AF1F59"/>
    <w:rsid w:val="00AF20D6"/>
    <w:rsid w:val="00AF2160"/>
    <w:rsid w:val="00AF223F"/>
    <w:rsid w:val="00AF2710"/>
    <w:rsid w:val="00AF2CF3"/>
    <w:rsid w:val="00AF3655"/>
    <w:rsid w:val="00AF3782"/>
    <w:rsid w:val="00AF3F18"/>
    <w:rsid w:val="00AF4211"/>
    <w:rsid w:val="00AF4E1A"/>
    <w:rsid w:val="00AF564E"/>
    <w:rsid w:val="00AF582B"/>
    <w:rsid w:val="00AF591C"/>
    <w:rsid w:val="00AF5B0F"/>
    <w:rsid w:val="00AF5CA3"/>
    <w:rsid w:val="00AF791F"/>
    <w:rsid w:val="00AF7BE8"/>
    <w:rsid w:val="00B00003"/>
    <w:rsid w:val="00B011DF"/>
    <w:rsid w:val="00B013C0"/>
    <w:rsid w:val="00B01495"/>
    <w:rsid w:val="00B01568"/>
    <w:rsid w:val="00B025A2"/>
    <w:rsid w:val="00B027B8"/>
    <w:rsid w:val="00B02A31"/>
    <w:rsid w:val="00B03678"/>
    <w:rsid w:val="00B04537"/>
    <w:rsid w:val="00B04817"/>
    <w:rsid w:val="00B048B2"/>
    <w:rsid w:val="00B04EBE"/>
    <w:rsid w:val="00B051BE"/>
    <w:rsid w:val="00B05FE6"/>
    <w:rsid w:val="00B06075"/>
    <w:rsid w:val="00B07942"/>
    <w:rsid w:val="00B07E76"/>
    <w:rsid w:val="00B101FF"/>
    <w:rsid w:val="00B110DE"/>
    <w:rsid w:val="00B11297"/>
    <w:rsid w:val="00B11432"/>
    <w:rsid w:val="00B11B38"/>
    <w:rsid w:val="00B12288"/>
    <w:rsid w:val="00B12330"/>
    <w:rsid w:val="00B12C72"/>
    <w:rsid w:val="00B1352B"/>
    <w:rsid w:val="00B138F3"/>
    <w:rsid w:val="00B14473"/>
    <w:rsid w:val="00B14486"/>
    <w:rsid w:val="00B14E56"/>
    <w:rsid w:val="00B1537B"/>
    <w:rsid w:val="00B15493"/>
    <w:rsid w:val="00B16483"/>
    <w:rsid w:val="00B16A08"/>
    <w:rsid w:val="00B16E83"/>
    <w:rsid w:val="00B1718B"/>
    <w:rsid w:val="00B176AF"/>
    <w:rsid w:val="00B17EB1"/>
    <w:rsid w:val="00B2001C"/>
    <w:rsid w:val="00B2066D"/>
    <w:rsid w:val="00B20BCE"/>
    <w:rsid w:val="00B20FD7"/>
    <w:rsid w:val="00B21689"/>
    <w:rsid w:val="00B217A5"/>
    <w:rsid w:val="00B217BB"/>
    <w:rsid w:val="00B225D5"/>
    <w:rsid w:val="00B2283B"/>
    <w:rsid w:val="00B24E4B"/>
    <w:rsid w:val="00B25447"/>
    <w:rsid w:val="00B2561E"/>
    <w:rsid w:val="00B2572B"/>
    <w:rsid w:val="00B25FC4"/>
    <w:rsid w:val="00B2681D"/>
    <w:rsid w:val="00B2752E"/>
    <w:rsid w:val="00B27DEC"/>
    <w:rsid w:val="00B30994"/>
    <w:rsid w:val="00B31881"/>
    <w:rsid w:val="00B31A63"/>
    <w:rsid w:val="00B32124"/>
    <w:rsid w:val="00B325AF"/>
    <w:rsid w:val="00B32C46"/>
    <w:rsid w:val="00B333DF"/>
    <w:rsid w:val="00B351F5"/>
    <w:rsid w:val="00B3612B"/>
    <w:rsid w:val="00B36765"/>
    <w:rsid w:val="00B369D8"/>
    <w:rsid w:val="00B37250"/>
    <w:rsid w:val="00B40233"/>
    <w:rsid w:val="00B411FF"/>
    <w:rsid w:val="00B413A8"/>
    <w:rsid w:val="00B425F0"/>
    <w:rsid w:val="00B4364F"/>
    <w:rsid w:val="00B4374E"/>
    <w:rsid w:val="00B44A67"/>
    <w:rsid w:val="00B453CD"/>
    <w:rsid w:val="00B45669"/>
    <w:rsid w:val="00B45BBF"/>
    <w:rsid w:val="00B46279"/>
    <w:rsid w:val="00B46D58"/>
    <w:rsid w:val="00B47535"/>
    <w:rsid w:val="00B4794D"/>
    <w:rsid w:val="00B5006E"/>
    <w:rsid w:val="00B50F8D"/>
    <w:rsid w:val="00B514E8"/>
    <w:rsid w:val="00B5181E"/>
    <w:rsid w:val="00B51D9F"/>
    <w:rsid w:val="00B5219E"/>
    <w:rsid w:val="00B522C1"/>
    <w:rsid w:val="00B52674"/>
    <w:rsid w:val="00B52987"/>
    <w:rsid w:val="00B52C16"/>
    <w:rsid w:val="00B5319F"/>
    <w:rsid w:val="00B53B93"/>
    <w:rsid w:val="00B53D73"/>
    <w:rsid w:val="00B54C65"/>
    <w:rsid w:val="00B54F63"/>
    <w:rsid w:val="00B55371"/>
    <w:rsid w:val="00B553D4"/>
    <w:rsid w:val="00B56769"/>
    <w:rsid w:val="00B57948"/>
    <w:rsid w:val="00B57B4F"/>
    <w:rsid w:val="00B57D12"/>
    <w:rsid w:val="00B61677"/>
    <w:rsid w:val="00B62020"/>
    <w:rsid w:val="00B62122"/>
    <w:rsid w:val="00B62D06"/>
    <w:rsid w:val="00B62F78"/>
    <w:rsid w:val="00B63078"/>
    <w:rsid w:val="00B64118"/>
    <w:rsid w:val="00B64BF8"/>
    <w:rsid w:val="00B64C48"/>
    <w:rsid w:val="00B64C74"/>
    <w:rsid w:val="00B64ECA"/>
    <w:rsid w:val="00B656EC"/>
    <w:rsid w:val="00B6575E"/>
    <w:rsid w:val="00B6601D"/>
    <w:rsid w:val="00B666FB"/>
    <w:rsid w:val="00B66AB9"/>
    <w:rsid w:val="00B66C0B"/>
    <w:rsid w:val="00B67667"/>
    <w:rsid w:val="00B67CCD"/>
    <w:rsid w:val="00B70DF8"/>
    <w:rsid w:val="00B716B0"/>
    <w:rsid w:val="00B71D73"/>
    <w:rsid w:val="00B72055"/>
    <w:rsid w:val="00B727DA"/>
    <w:rsid w:val="00B733F3"/>
    <w:rsid w:val="00B73AB8"/>
    <w:rsid w:val="00B73DE0"/>
    <w:rsid w:val="00B744F6"/>
    <w:rsid w:val="00B74B63"/>
    <w:rsid w:val="00B75687"/>
    <w:rsid w:val="00B75D2D"/>
    <w:rsid w:val="00B76CB5"/>
    <w:rsid w:val="00B81197"/>
    <w:rsid w:val="00B81AD3"/>
    <w:rsid w:val="00B82520"/>
    <w:rsid w:val="00B853BF"/>
    <w:rsid w:val="00B8636F"/>
    <w:rsid w:val="00B86BCB"/>
    <w:rsid w:val="00B86C5F"/>
    <w:rsid w:val="00B9100A"/>
    <w:rsid w:val="00B912FB"/>
    <w:rsid w:val="00B9144F"/>
    <w:rsid w:val="00B916D0"/>
    <w:rsid w:val="00B925B0"/>
    <w:rsid w:val="00B92CA7"/>
    <w:rsid w:val="00B932B8"/>
    <w:rsid w:val="00B941D0"/>
    <w:rsid w:val="00B9581C"/>
    <w:rsid w:val="00B95FE0"/>
    <w:rsid w:val="00B961C7"/>
    <w:rsid w:val="00B96B73"/>
    <w:rsid w:val="00B975FA"/>
    <w:rsid w:val="00B9778A"/>
    <w:rsid w:val="00B9796D"/>
    <w:rsid w:val="00BA17C2"/>
    <w:rsid w:val="00BA20A0"/>
    <w:rsid w:val="00BA249F"/>
    <w:rsid w:val="00BA2853"/>
    <w:rsid w:val="00BA2ED7"/>
    <w:rsid w:val="00BA3554"/>
    <w:rsid w:val="00BA4AEC"/>
    <w:rsid w:val="00BA504A"/>
    <w:rsid w:val="00BA632C"/>
    <w:rsid w:val="00BA6E63"/>
    <w:rsid w:val="00BA7128"/>
    <w:rsid w:val="00BB1C9B"/>
    <w:rsid w:val="00BB3575"/>
    <w:rsid w:val="00BB4ADD"/>
    <w:rsid w:val="00BB500A"/>
    <w:rsid w:val="00BB50D0"/>
    <w:rsid w:val="00BB52F9"/>
    <w:rsid w:val="00BB5B81"/>
    <w:rsid w:val="00BB6319"/>
    <w:rsid w:val="00BB67B5"/>
    <w:rsid w:val="00BB682B"/>
    <w:rsid w:val="00BB74CF"/>
    <w:rsid w:val="00BB77F2"/>
    <w:rsid w:val="00BB7A52"/>
    <w:rsid w:val="00BC0BAC"/>
    <w:rsid w:val="00BC0CA7"/>
    <w:rsid w:val="00BC1555"/>
    <w:rsid w:val="00BC1804"/>
    <w:rsid w:val="00BC2255"/>
    <w:rsid w:val="00BC256B"/>
    <w:rsid w:val="00BC2E4D"/>
    <w:rsid w:val="00BC354F"/>
    <w:rsid w:val="00BC3A0B"/>
    <w:rsid w:val="00BC3E66"/>
    <w:rsid w:val="00BC4594"/>
    <w:rsid w:val="00BC502B"/>
    <w:rsid w:val="00BC54CA"/>
    <w:rsid w:val="00BC5D2F"/>
    <w:rsid w:val="00BC6807"/>
    <w:rsid w:val="00BC68A8"/>
    <w:rsid w:val="00BC6E1C"/>
    <w:rsid w:val="00BC6EE1"/>
    <w:rsid w:val="00BC6FA9"/>
    <w:rsid w:val="00BC723A"/>
    <w:rsid w:val="00BD0588"/>
    <w:rsid w:val="00BD0785"/>
    <w:rsid w:val="00BD0D0A"/>
    <w:rsid w:val="00BD2920"/>
    <w:rsid w:val="00BD3B55"/>
    <w:rsid w:val="00BD4817"/>
    <w:rsid w:val="00BD4AEE"/>
    <w:rsid w:val="00BD50E7"/>
    <w:rsid w:val="00BD5575"/>
    <w:rsid w:val="00BD572E"/>
    <w:rsid w:val="00BD587C"/>
    <w:rsid w:val="00BD5F94"/>
    <w:rsid w:val="00BD6BF7"/>
    <w:rsid w:val="00BD72E6"/>
    <w:rsid w:val="00BE01AE"/>
    <w:rsid w:val="00BE0C42"/>
    <w:rsid w:val="00BE1C5E"/>
    <w:rsid w:val="00BE2236"/>
    <w:rsid w:val="00BE2572"/>
    <w:rsid w:val="00BE319F"/>
    <w:rsid w:val="00BE40B1"/>
    <w:rsid w:val="00BE439E"/>
    <w:rsid w:val="00BE45B6"/>
    <w:rsid w:val="00BE4CFA"/>
    <w:rsid w:val="00BE5381"/>
    <w:rsid w:val="00BE54A9"/>
    <w:rsid w:val="00BE5525"/>
    <w:rsid w:val="00BE557F"/>
    <w:rsid w:val="00BE5F44"/>
    <w:rsid w:val="00BE60AE"/>
    <w:rsid w:val="00BE6363"/>
    <w:rsid w:val="00BE6F5D"/>
    <w:rsid w:val="00BE7FE1"/>
    <w:rsid w:val="00BF0913"/>
    <w:rsid w:val="00BF09F8"/>
    <w:rsid w:val="00BF0BF6"/>
    <w:rsid w:val="00BF1CBD"/>
    <w:rsid w:val="00BF1D90"/>
    <w:rsid w:val="00BF270F"/>
    <w:rsid w:val="00BF2785"/>
    <w:rsid w:val="00BF2C19"/>
    <w:rsid w:val="00BF3696"/>
    <w:rsid w:val="00BF3E44"/>
    <w:rsid w:val="00BF46D6"/>
    <w:rsid w:val="00BF4D4C"/>
    <w:rsid w:val="00BF4E90"/>
    <w:rsid w:val="00BF4FFD"/>
    <w:rsid w:val="00BF5421"/>
    <w:rsid w:val="00BF603D"/>
    <w:rsid w:val="00BF7253"/>
    <w:rsid w:val="00BF762F"/>
    <w:rsid w:val="00BF79C6"/>
    <w:rsid w:val="00C003F5"/>
    <w:rsid w:val="00C008F7"/>
    <w:rsid w:val="00C00E33"/>
    <w:rsid w:val="00C010D8"/>
    <w:rsid w:val="00C024D3"/>
    <w:rsid w:val="00C029B6"/>
    <w:rsid w:val="00C03283"/>
    <w:rsid w:val="00C03431"/>
    <w:rsid w:val="00C0350C"/>
    <w:rsid w:val="00C03E1D"/>
    <w:rsid w:val="00C0413D"/>
    <w:rsid w:val="00C04176"/>
    <w:rsid w:val="00C055E0"/>
    <w:rsid w:val="00C061D3"/>
    <w:rsid w:val="00C061DC"/>
    <w:rsid w:val="00C062D8"/>
    <w:rsid w:val="00C06409"/>
    <w:rsid w:val="00C0735A"/>
    <w:rsid w:val="00C07F24"/>
    <w:rsid w:val="00C122A6"/>
    <w:rsid w:val="00C132F1"/>
    <w:rsid w:val="00C13B79"/>
    <w:rsid w:val="00C143D2"/>
    <w:rsid w:val="00C14561"/>
    <w:rsid w:val="00C14D56"/>
    <w:rsid w:val="00C14F1A"/>
    <w:rsid w:val="00C156C3"/>
    <w:rsid w:val="00C15BC3"/>
    <w:rsid w:val="00C16602"/>
    <w:rsid w:val="00C16F3F"/>
    <w:rsid w:val="00C17414"/>
    <w:rsid w:val="00C207A1"/>
    <w:rsid w:val="00C20AD3"/>
    <w:rsid w:val="00C2151D"/>
    <w:rsid w:val="00C21AF3"/>
    <w:rsid w:val="00C2217E"/>
    <w:rsid w:val="00C22421"/>
    <w:rsid w:val="00C232E0"/>
    <w:rsid w:val="00C23B1B"/>
    <w:rsid w:val="00C23D48"/>
    <w:rsid w:val="00C23F1D"/>
    <w:rsid w:val="00C24256"/>
    <w:rsid w:val="00C24CA6"/>
    <w:rsid w:val="00C257D6"/>
    <w:rsid w:val="00C2603E"/>
    <w:rsid w:val="00C26B4D"/>
    <w:rsid w:val="00C26CF7"/>
    <w:rsid w:val="00C277E3"/>
    <w:rsid w:val="00C27A88"/>
    <w:rsid w:val="00C27BA4"/>
    <w:rsid w:val="00C27F26"/>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C58"/>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2A88"/>
    <w:rsid w:val="00C53648"/>
    <w:rsid w:val="00C53926"/>
    <w:rsid w:val="00C53D1C"/>
    <w:rsid w:val="00C5459B"/>
    <w:rsid w:val="00C54730"/>
    <w:rsid w:val="00C54B53"/>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7E80"/>
    <w:rsid w:val="00C67FAB"/>
    <w:rsid w:val="00C706F4"/>
    <w:rsid w:val="00C70C1A"/>
    <w:rsid w:val="00C71646"/>
    <w:rsid w:val="00C71E26"/>
    <w:rsid w:val="00C72606"/>
    <w:rsid w:val="00C7261B"/>
    <w:rsid w:val="00C72D0E"/>
    <w:rsid w:val="00C72E21"/>
    <w:rsid w:val="00C736F0"/>
    <w:rsid w:val="00C73E62"/>
    <w:rsid w:val="00C752FC"/>
    <w:rsid w:val="00C7561C"/>
    <w:rsid w:val="00C767C7"/>
    <w:rsid w:val="00C8055A"/>
    <w:rsid w:val="00C806B2"/>
    <w:rsid w:val="00C807D9"/>
    <w:rsid w:val="00C80B25"/>
    <w:rsid w:val="00C81187"/>
    <w:rsid w:val="00C813A9"/>
    <w:rsid w:val="00C816CA"/>
    <w:rsid w:val="00C81FE2"/>
    <w:rsid w:val="00C82BD2"/>
    <w:rsid w:val="00C83D8F"/>
    <w:rsid w:val="00C84419"/>
    <w:rsid w:val="00C84B20"/>
    <w:rsid w:val="00C85FFA"/>
    <w:rsid w:val="00C861E9"/>
    <w:rsid w:val="00C864DC"/>
    <w:rsid w:val="00C869C9"/>
    <w:rsid w:val="00C86AB3"/>
    <w:rsid w:val="00C87B61"/>
    <w:rsid w:val="00C87BF8"/>
    <w:rsid w:val="00C90796"/>
    <w:rsid w:val="00C9153B"/>
    <w:rsid w:val="00C91F69"/>
    <w:rsid w:val="00C929A7"/>
    <w:rsid w:val="00C93168"/>
    <w:rsid w:val="00C94323"/>
    <w:rsid w:val="00C961A9"/>
    <w:rsid w:val="00C970BB"/>
    <w:rsid w:val="00C97552"/>
    <w:rsid w:val="00C978AF"/>
    <w:rsid w:val="00CA0015"/>
    <w:rsid w:val="00CA0A33"/>
    <w:rsid w:val="00CA11F2"/>
    <w:rsid w:val="00CA169D"/>
    <w:rsid w:val="00CA1747"/>
    <w:rsid w:val="00CA1C11"/>
    <w:rsid w:val="00CA1F39"/>
    <w:rsid w:val="00CA2207"/>
    <w:rsid w:val="00CA2903"/>
    <w:rsid w:val="00CA2B01"/>
    <w:rsid w:val="00CA364F"/>
    <w:rsid w:val="00CA4510"/>
    <w:rsid w:val="00CA485E"/>
    <w:rsid w:val="00CA4AB2"/>
    <w:rsid w:val="00CA5671"/>
    <w:rsid w:val="00CA590C"/>
    <w:rsid w:val="00CA5B8D"/>
    <w:rsid w:val="00CA5DD1"/>
    <w:rsid w:val="00CA73F7"/>
    <w:rsid w:val="00CA770E"/>
    <w:rsid w:val="00CA7AA9"/>
    <w:rsid w:val="00CA7C54"/>
    <w:rsid w:val="00CB0129"/>
    <w:rsid w:val="00CB0901"/>
    <w:rsid w:val="00CB0A01"/>
    <w:rsid w:val="00CB1211"/>
    <w:rsid w:val="00CB2FE2"/>
    <w:rsid w:val="00CB3CB1"/>
    <w:rsid w:val="00CB41AB"/>
    <w:rsid w:val="00CB4B5C"/>
    <w:rsid w:val="00CB4C1E"/>
    <w:rsid w:val="00CB5290"/>
    <w:rsid w:val="00CB5764"/>
    <w:rsid w:val="00CB68EF"/>
    <w:rsid w:val="00CB759C"/>
    <w:rsid w:val="00CB79A4"/>
    <w:rsid w:val="00CC0326"/>
    <w:rsid w:val="00CC06A8"/>
    <w:rsid w:val="00CC0A8D"/>
    <w:rsid w:val="00CC0E15"/>
    <w:rsid w:val="00CC2B97"/>
    <w:rsid w:val="00CC3097"/>
    <w:rsid w:val="00CC3BAC"/>
    <w:rsid w:val="00CC410F"/>
    <w:rsid w:val="00CC518E"/>
    <w:rsid w:val="00CC6362"/>
    <w:rsid w:val="00CC69D0"/>
    <w:rsid w:val="00CC70AB"/>
    <w:rsid w:val="00CC73F0"/>
    <w:rsid w:val="00CC7FFA"/>
    <w:rsid w:val="00CD01CC"/>
    <w:rsid w:val="00CD043A"/>
    <w:rsid w:val="00CD04B5"/>
    <w:rsid w:val="00CD1CBF"/>
    <w:rsid w:val="00CD1E50"/>
    <w:rsid w:val="00CD3548"/>
    <w:rsid w:val="00CD4190"/>
    <w:rsid w:val="00CD435C"/>
    <w:rsid w:val="00CD4898"/>
    <w:rsid w:val="00CD51E6"/>
    <w:rsid w:val="00CD5802"/>
    <w:rsid w:val="00CD6B60"/>
    <w:rsid w:val="00CD7A4E"/>
    <w:rsid w:val="00CD7A4F"/>
    <w:rsid w:val="00CE0D95"/>
    <w:rsid w:val="00CE10B2"/>
    <w:rsid w:val="00CE1E11"/>
    <w:rsid w:val="00CE2264"/>
    <w:rsid w:val="00CE35E7"/>
    <w:rsid w:val="00CE4D1D"/>
    <w:rsid w:val="00CE56FD"/>
    <w:rsid w:val="00CE71AA"/>
    <w:rsid w:val="00CE7B83"/>
    <w:rsid w:val="00CE7BF1"/>
    <w:rsid w:val="00CF0D0D"/>
    <w:rsid w:val="00CF1653"/>
    <w:rsid w:val="00CF1742"/>
    <w:rsid w:val="00CF1857"/>
    <w:rsid w:val="00CF1966"/>
    <w:rsid w:val="00CF2304"/>
    <w:rsid w:val="00CF2692"/>
    <w:rsid w:val="00CF34D0"/>
    <w:rsid w:val="00CF34DE"/>
    <w:rsid w:val="00CF3B1A"/>
    <w:rsid w:val="00CF6D51"/>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0C5"/>
    <w:rsid w:val="00D0532E"/>
    <w:rsid w:val="00D05A4D"/>
    <w:rsid w:val="00D0677B"/>
    <w:rsid w:val="00D06AAC"/>
    <w:rsid w:val="00D07367"/>
    <w:rsid w:val="00D10298"/>
    <w:rsid w:val="00D104E6"/>
    <w:rsid w:val="00D1157C"/>
    <w:rsid w:val="00D11611"/>
    <w:rsid w:val="00D11878"/>
    <w:rsid w:val="00D11FD2"/>
    <w:rsid w:val="00D132BC"/>
    <w:rsid w:val="00D13662"/>
    <w:rsid w:val="00D139F4"/>
    <w:rsid w:val="00D13E20"/>
    <w:rsid w:val="00D14FAA"/>
    <w:rsid w:val="00D150B0"/>
    <w:rsid w:val="00D15272"/>
    <w:rsid w:val="00D161B8"/>
    <w:rsid w:val="00D17258"/>
    <w:rsid w:val="00D17C45"/>
    <w:rsid w:val="00D17CD1"/>
    <w:rsid w:val="00D21019"/>
    <w:rsid w:val="00D219A5"/>
    <w:rsid w:val="00D21AD1"/>
    <w:rsid w:val="00D22464"/>
    <w:rsid w:val="00D22CBB"/>
    <w:rsid w:val="00D23C17"/>
    <w:rsid w:val="00D23E36"/>
    <w:rsid w:val="00D2450A"/>
    <w:rsid w:val="00D25086"/>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95F"/>
    <w:rsid w:val="00D32DD8"/>
    <w:rsid w:val="00D32F51"/>
    <w:rsid w:val="00D33481"/>
    <w:rsid w:val="00D334B6"/>
    <w:rsid w:val="00D338CC"/>
    <w:rsid w:val="00D3423E"/>
    <w:rsid w:val="00D3436F"/>
    <w:rsid w:val="00D356C3"/>
    <w:rsid w:val="00D359EB"/>
    <w:rsid w:val="00D35E75"/>
    <w:rsid w:val="00D362DB"/>
    <w:rsid w:val="00D3681C"/>
    <w:rsid w:val="00D36D97"/>
    <w:rsid w:val="00D411B6"/>
    <w:rsid w:val="00D4164A"/>
    <w:rsid w:val="00D41AE8"/>
    <w:rsid w:val="00D41F7D"/>
    <w:rsid w:val="00D42D33"/>
    <w:rsid w:val="00D42E80"/>
    <w:rsid w:val="00D433D6"/>
    <w:rsid w:val="00D43420"/>
    <w:rsid w:val="00D4557B"/>
    <w:rsid w:val="00D463EA"/>
    <w:rsid w:val="00D46D5B"/>
    <w:rsid w:val="00D47316"/>
    <w:rsid w:val="00D47541"/>
    <w:rsid w:val="00D47A5B"/>
    <w:rsid w:val="00D47A9C"/>
    <w:rsid w:val="00D50545"/>
    <w:rsid w:val="00D50B56"/>
    <w:rsid w:val="00D51669"/>
    <w:rsid w:val="00D516BE"/>
    <w:rsid w:val="00D51DF5"/>
    <w:rsid w:val="00D523EF"/>
    <w:rsid w:val="00D52541"/>
    <w:rsid w:val="00D52566"/>
    <w:rsid w:val="00D52CC7"/>
    <w:rsid w:val="00D52D0B"/>
    <w:rsid w:val="00D53408"/>
    <w:rsid w:val="00D53F8A"/>
    <w:rsid w:val="00D53FEB"/>
    <w:rsid w:val="00D5440E"/>
    <w:rsid w:val="00D5443D"/>
    <w:rsid w:val="00D54A25"/>
    <w:rsid w:val="00D54E6F"/>
    <w:rsid w:val="00D5541F"/>
    <w:rsid w:val="00D5674E"/>
    <w:rsid w:val="00D56D2A"/>
    <w:rsid w:val="00D57126"/>
    <w:rsid w:val="00D5726C"/>
    <w:rsid w:val="00D57531"/>
    <w:rsid w:val="00D60E8B"/>
    <w:rsid w:val="00D612BC"/>
    <w:rsid w:val="00D61D87"/>
    <w:rsid w:val="00D62855"/>
    <w:rsid w:val="00D62C0F"/>
    <w:rsid w:val="00D64A0E"/>
    <w:rsid w:val="00D659B3"/>
    <w:rsid w:val="00D65BF2"/>
    <w:rsid w:val="00D65E4E"/>
    <w:rsid w:val="00D65EBA"/>
    <w:rsid w:val="00D66198"/>
    <w:rsid w:val="00D667DA"/>
    <w:rsid w:val="00D70281"/>
    <w:rsid w:val="00D710BC"/>
    <w:rsid w:val="00D71259"/>
    <w:rsid w:val="00D72741"/>
    <w:rsid w:val="00D7354F"/>
    <w:rsid w:val="00D7435F"/>
    <w:rsid w:val="00D746A9"/>
    <w:rsid w:val="00D74C98"/>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394"/>
    <w:rsid w:val="00D90640"/>
    <w:rsid w:val="00D91B2B"/>
    <w:rsid w:val="00D91C7E"/>
    <w:rsid w:val="00D927EB"/>
    <w:rsid w:val="00D94AC0"/>
    <w:rsid w:val="00D94F34"/>
    <w:rsid w:val="00D95A7D"/>
    <w:rsid w:val="00D970D2"/>
    <w:rsid w:val="00D976EB"/>
    <w:rsid w:val="00DA0186"/>
    <w:rsid w:val="00DA0948"/>
    <w:rsid w:val="00DA0A4E"/>
    <w:rsid w:val="00DA0D2B"/>
    <w:rsid w:val="00DA0F94"/>
    <w:rsid w:val="00DA0FDD"/>
    <w:rsid w:val="00DA1801"/>
    <w:rsid w:val="00DA187D"/>
    <w:rsid w:val="00DA1AF1"/>
    <w:rsid w:val="00DA2289"/>
    <w:rsid w:val="00DA240A"/>
    <w:rsid w:val="00DA3EA6"/>
    <w:rsid w:val="00DA3F9C"/>
    <w:rsid w:val="00DA41B1"/>
    <w:rsid w:val="00DA4643"/>
    <w:rsid w:val="00DA5D3D"/>
    <w:rsid w:val="00DA687B"/>
    <w:rsid w:val="00DA6C97"/>
    <w:rsid w:val="00DB01A7"/>
    <w:rsid w:val="00DB0267"/>
    <w:rsid w:val="00DB14F9"/>
    <w:rsid w:val="00DB1680"/>
    <w:rsid w:val="00DB2BCC"/>
    <w:rsid w:val="00DB39A5"/>
    <w:rsid w:val="00DB3E17"/>
    <w:rsid w:val="00DB40C0"/>
    <w:rsid w:val="00DB41B7"/>
    <w:rsid w:val="00DB4273"/>
    <w:rsid w:val="00DB4CC7"/>
    <w:rsid w:val="00DB4FE3"/>
    <w:rsid w:val="00DB55C7"/>
    <w:rsid w:val="00DB64C8"/>
    <w:rsid w:val="00DB680D"/>
    <w:rsid w:val="00DB6D02"/>
    <w:rsid w:val="00DB6E4E"/>
    <w:rsid w:val="00DB7289"/>
    <w:rsid w:val="00DB7787"/>
    <w:rsid w:val="00DC0B85"/>
    <w:rsid w:val="00DC14CE"/>
    <w:rsid w:val="00DC1B3F"/>
    <w:rsid w:val="00DC30CC"/>
    <w:rsid w:val="00DC4CCF"/>
    <w:rsid w:val="00DC5332"/>
    <w:rsid w:val="00DC567F"/>
    <w:rsid w:val="00DC59F5"/>
    <w:rsid w:val="00DC5C67"/>
    <w:rsid w:val="00DC619D"/>
    <w:rsid w:val="00DC64B5"/>
    <w:rsid w:val="00DC6732"/>
    <w:rsid w:val="00DC6FEB"/>
    <w:rsid w:val="00DC769E"/>
    <w:rsid w:val="00DD0158"/>
    <w:rsid w:val="00DD0FED"/>
    <w:rsid w:val="00DD15E2"/>
    <w:rsid w:val="00DD19B0"/>
    <w:rsid w:val="00DD2498"/>
    <w:rsid w:val="00DD250B"/>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C28"/>
    <w:rsid w:val="00DE5421"/>
    <w:rsid w:val="00DE5873"/>
    <w:rsid w:val="00DE5B89"/>
    <w:rsid w:val="00DE6289"/>
    <w:rsid w:val="00DE65EA"/>
    <w:rsid w:val="00DE7706"/>
    <w:rsid w:val="00DE7753"/>
    <w:rsid w:val="00DE7F8F"/>
    <w:rsid w:val="00DF09E7"/>
    <w:rsid w:val="00DF0BD2"/>
    <w:rsid w:val="00DF11C4"/>
    <w:rsid w:val="00DF1625"/>
    <w:rsid w:val="00DF19A1"/>
    <w:rsid w:val="00DF3688"/>
    <w:rsid w:val="00DF44E3"/>
    <w:rsid w:val="00DF48C6"/>
    <w:rsid w:val="00DF5182"/>
    <w:rsid w:val="00DF749E"/>
    <w:rsid w:val="00E00AD1"/>
    <w:rsid w:val="00E01503"/>
    <w:rsid w:val="00E01672"/>
    <w:rsid w:val="00E020C1"/>
    <w:rsid w:val="00E02389"/>
    <w:rsid w:val="00E024E0"/>
    <w:rsid w:val="00E02F60"/>
    <w:rsid w:val="00E03BC4"/>
    <w:rsid w:val="00E040F0"/>
    <w:rsid w:val="00E04589"/>
    <w:rsid w:val="00E045AE"/>
    <w:rsid w:val="00E046C2"/>
    <w:rsid w:val="00E048B1"/>
    <w:rsid w:val="00E04CFC"/>
    <w:rsid w:val="00E04FA9"/>
    <w:rsid w:val="00E05F32"/>
    <w:rsid w:val="00E05FDF"/>
    <w:rsid w:val="00E06E9D"/>
    <w:rsid w:val="00E070E6"/>
    <w:rsid w:val="00E10031"/>
    <w:rsid w:val="00E10BB7"/>
    <w:rsid w:val="00E1385B"/>
    <w:rsid w:val="00E141C7"/>
    <w:rsid w:val="00E14672"/>
    <w:rsid w:val="00E161F1"/>
    <w:rsid w:val="00E17450"/>
    <w:rsid w:val="00E176B0"/>
    <w:rsid w:val="00E17B7F"/>
    <w:rsid w:val="00E20011"/>
    <w:rsid w:val="00E207EB"/>
    <w:rsid w:val="00E20B3E"/>
    <w:rsid w:val="00E20E95"/>
    <w:rsid w:val="00E21547"/>
    <w:rsid w:val="00E2217F"/>
    <w:rsid w:val="00E222A7"/>
    <w:rsid w:val="00E2296A"/>
    <w:rsid w:val="00E22E51"/>
    <w:rsid w:val="00E23155"/>
    <w:rsid w:val="00E23A9A"/>
    <w:rsid w:val="00E23F7F"/>
    <w:rsid w:val="00E23F8C"/>
    <w:rsid w:val="00E2406F"/>
    <w:rsid w:val="00E242FF"/>
    <w:rsid w:val="00E24EBF"/>
    <w:rsid w:val="00E25D59"/>
    <w:rsid w:val="00E2620A"/>
    <w:rsid w:val="00E2624C"/>
    <w:rsid w:val="00E267E5"/>
    <w:rsid w:val="00E268E8"/>
    <w:rsid w:val="00E26A48"/>
    <w:rsid w:val="00E26FEE"/>
    <w:rsid w:val="00E30F0C"/>
    <w:rsid w:val="00E310E1"/>
    <w:rsid w:val="00E31A0F"/>
    <w:rsid w:val="00E32500"/>
    <w:rsid w:val="00E32603"/>
    <w:rsid w:val="00E326DD"/>
    <w:rsid w:val="00E327B8"/>
    <w:rsid w:val="00E32CC2"/>
    <w:rsid w:val="00E32D5B"/>
    <w:rsid w:val="00E33157"/>
    <w:rsid w:val="00E3357F"/>
    <w:rsid w:val="00E33E6B"/>
    <w:rsid w:val="00E356D3"/>
    <w:rsid w:val="00E35FBA"/>
    <w:rsid w:val="00E3606B"/>
    <w:rsid w:val="00E36717"/>
    <w:rsid w:val="00E36A86"/>
    <w:rsid w:val="00E401EA"/>
    <w:rsid w:val="00E40DE2"/>
    <w:rsid w:val="00E41156"/>
    <w:rsid w:val="00E41620"/>
    <w:rsid w:val="00E4239E"/>
    <w:rsid w:val="00E426B9"/>
    <w:rsid w:val="00E42FEB"/>
    <w:rsid w:val="00E430BF"/>
    <w:rsid w:val="00E43CEB"/>
    <w:rsid w:val="00E44A71"/>
    <w:rsid w:val="00E44BDE"/>
    <w:rsid w:val="00E44D86"/>
    <w:rsid w:val="00E45007"/>
    <w:rsid w:val="00E45ACA"/>
    <w:rsid w:val="00E45C7F"/>
    <w:rsid w:val="00E46422"/>
    <w:rsid w:val="00E46B0F"/>
    <w:rsid w:val="00E46DBA"/>
    <w:rsid w:val="00E4740C"/>
    <w:rsid w:val="00E51117"/>
    <w:rsid w:val="00E51CD0"/>
    <w:rsid w:val="00E51D3B"/>
    <w:rsid w:val="00E51D78"/>
    <w:rsid w:val="00E51EEA"/>
    <w:rsid w:val="00E54297"/>
    <w:rsid w:val="00E54B2C"/>
    <w:rsid w:val="00E5510F"/>
    <w:rsid w:val="00E55EBF"/>
    <w:rsid w:val="00E562C0"/>
    <w:rsid w:val="00E6008B"/>
    <w:rsid w:val="00E60276"/>
    <w:rsid w:val="00E6044F"/>
    <w:rsid w:val="00E60526"/>
    <w:rsid w:val="00E61782"/>
    <w:rsid w:val="00E6288F"/>
    <w:rsid w:val="00E63619"/>
    <w:rsid w:val="00E6367A"/>
    <w:rsid w:val="00E63C8D"/>
    <w:rsid w:val="00E64337"/>
    <w:rsid w:val="00E6482F"/>
    <w:rsid w:val="00E648D1"/>
    <w:rsid w:val="00E64D24"/>
    <w:rsid w:val="00E65F37"/>
    <w:rsid w:val="00E66866"/>
    <w:rsid w:val="00E674AE"/>
    <w:rsid w:val="00E67BA7"/>
    <w:rsid w:val="00E67FD5"/>
    <w:rsid w:val="00E70468"/>
    <w:rsid w:val="00E70A0B"/>
    <w:rsid w:val="00E70FC4"/>
    <w:rsid w:val="00E739BE"/>
    <w:rsid w:val="00E7424B"/>
    <w:rsid w:val="00E74264"/>
    <w:rsid w:val="00E749B7"/>
    <w:rsid w:val="00E74BF6"/>
    <w:rsid w:val="00E74F86"/>
    <w:rsid w:val="00E7522C"/>
    <w:rsid w:val="00E7544B"/>
    <w:rsid w:val="00E765B7"/>
    <w:rsid w:val="00E77AD7"/>
    <w:rsid w:val="00E77EEE"/>
    <w:rsid w:val="00E80312"/>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D7F"/>
    <w:rsid w:val="00E95645"/>
    <w:rsid w:val="00E95CE6"/>
    <w:rsid w:val="00E95E47"/>
    <w:rsid w:val="00E969ED"/>
    <w:rsid w:val="00E96B46"/>
    <w:rsid w:val="00E97182"/>
    <w:rsid w:val="00E9746B"/>
    <w:rsid w:val="00EA059F"/>
    <w:rsid w:val="00EA06E9"/>
    <w:rsid w:val="00EA0AEE"/>
    <w:rsid w:val="00EA0D10"/>
    <w:rsid w:val="00EA1314"/>
    <w:rsid w:val="00EA140F"/>
    <w:rsid w:val="00EA150B"/>
    <w:rsid w:val="00EA1765"/>
    <w:rsid w:val="00EA262B"/>
    <w:rsid w:val="00EA31E0"/>
    <w:rsid w:val="00EA3E33"/>
    <w:rsid w:val="00EA3FD0"/>
    <w:rsid w:val="00EA40DF"/>
    <w:rsid w:val="00EA5168"/>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68D2"/>
    <w:rsid w:val="00EC7188"/>
    <w:rsid w:val="00EC759E"/>
    <w:rsid w:val="00EC7897"/>
    <w:rsid w:val="00ED0338"/>
    <w:rsid w:val="00ED0BF3"/>
    <w:rsid w:val="00ED0DE3"/>
    <w:rsid w:val="00ED1142"/>
    <w:rsid w:val="00ED1170"/>
    <w:rsid w:val="00ED2352"/>
    <w:rsid w:val="00ED2462"/>
    <w:rsid w:val="00ED3611"/>
    <w:rsid w:val="00ED3BA4"/>
    <w:rsid w:val="00ED4AE3"/>
    <w:rsid w:val="00ED4C1D"/>
    <w:rsid w:val="00ED5972"/>
    <w:rsid w:val="00ED59E0"/>
    <w:rsid w:val="00ED5C1C"/>
    <w:rsid w:val="00ED62EA"/>
    <w:rsid w:val="00ED6836"/>
    <w:rsid w:val="00ED6A38"/>
    <w:rsid w:val="00EE09A4"/>
    <w:rsid w:val="00EE0CB1"/>
    <w:rsid w:val="00EE0EB3"/>
    <w:rsid w:val="00EE0EF1"/>
    <w:rsid w:val="00EE1022"/>
    <w:rsid w:val="00EE2663"/>
    <w:rsid w:val="00EE4047"/>
    <w:rsid w:val="00EE4503"/>
    <w:rsid w:val="00EE46E2"/>
    <w:rsid w:val="00EE55F5"/>
    <w:rsid w:val="00EE5855"/>
    <w:rsid w:val="00EE5A09"/>
    <w:rsid w:val="00EE62ED"/>
    <w:rsid w:val="00EE6DAE"/>
    <w:rsid w:val="00EE7019"/>
    <w:rsid w:val="00EE73A8"/>
    <w:rsid w:val="00EE76ED"/>
    <w:rsid w:val="00EE7758"/>
    <w:rsid w:val="00EE78C9"/>
    <w:rsid w:val="00EE7A99"/>
    <w:rsid w:val="00EF11FF"/>
    <w:rsid w:val="00EF24C7"/>
    <w:rsid w:val="00EF273B"/>
    <w:rsid w:val="00EF2954"/>
    <w:rsid w:val="00EF2B43"/>
    <w:rsid w:val="00EF352E"/>
    <w:rsid w:val="00EF3662"/>
    <w:rsid w:val="00EF548A"/>
    <w:rsid w:val="00EF6526"/>
    <w:rsid w:val="00EF6AA2"/>
    <w:rsid w:val="00EF7868"/>
    <w:rsid w:val="00F00565"/>
    <w:rsid w:val="00F00C96"/>
    <w:rsid w:val="00F01662"/>
    <w:rsid w:val="00F016A2"/>
    <w:rsid w:val="00F01D1E"/>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BB7"/>
    <w:rsid w:val="00F15CED"/>
    <w:rsid w:val="00F15F72"/>
    <w:rsid w:val="00F1738A"/>
    <w:rsid w:val="00F17B6A"/>
    <w:rsid w:val="00F20B78"/>
    <w:rsid w:val="00F20CF5"/>
    <w:rsid w:val="00F20DA5"/>
    <w:rsid w:val="00F2113B"/>
    <w:rsid w:val="00F215E2"/>
    <w:rsid w:val="00F21C0D"/>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13FF"/>
    <w:rsid w:val="00F315D1"/>
    <w:rsid w:val="00F32C95"/>
    <w:rsid w:val="00F332DF"/>
    <w:rsid w:val="00F339E3"/>
    <w:rsid w:val="00F34417"/>
    <w:rsid w:val="00F36AD3"/>
    <w:rsid w:val="00F36E1F"/>
    <w:rsid w:val="00F370A1"/>
    <w:rsid w:val="00F377C0"/>
    <w:rsid w:val="00F37C10"/>
    <w:rsid w:val="00F37F2C"/>
    <w:rsid w:val="00F40235"/>
    <w:rsid w:val="00F403A5"/>
    <w:rsid w:val="00F406AC"/>
    <w:rsid w:val="00F40D4D"/>
    <w:rsid w:val="00F4140F"/>
    <w:rsid w:val="00F41477"/>
    <w:rsid w:val="00F4264D"/>
    <w:rsid w:val="00F432DC"/>
    <w:rsid w:val="00F4395E"/>
    <w:rsid w:val="00F43A66"/>
    <w:rsid w:val="00F43D7C"/>
    <w:rsid w:val="00F43DE4"/>
    <w:rsid w:val="00F449C0"/>
    <w:rsid w:val="00F45B4D"/>
    <w:rsid w:val="00F45B8B"/>
    <w:rsid w:val="00F460E3"/>
    <w:rsid w:val="00F50BA8"/>
    <w:rsid w:val="00F52AA4"/>
    <w:rsid w:val="00F535C1"/>
    <w:rsid w:val="00F53D4F"/>
    <w:rsid w:val="00F53DF8"/>
    <w:rsid w:val="00F546F2"/>
    <w:rsid w:val="00F5526F"/>
    <w:rsid w:val="00F55654"/>
    <w:rsid w:val="00F556B0"/>
    <w:rsid w:val="00F55ECA"/>
    <w:rsid w:val="00F562DD"/>
    <w:rsid w:val="00F5653D"/>
    <w:rsid w:val="00F60675"/>
    <w:rsid w:val="00F607C7"/>
    <w:rsid w:val="00F60A05"/>
    <w:rsid w:val="00F61898"/>
    <w:rsid w:val="00F61A9D"/>
    <w:rsid w:val="00F61D7A"/>
    <w:rsid w:val="00F62714"/>
    <w:rsid w:val="00F62D7A"/>
    <w:rsid w:val="00F63223"/>
    <w:rsid w:val="00F63464"/>
    <w:rsid w:val="00F63BBB"/>
    <w:rsid w:val="00F64BF8"/>
    <w:rsid w:val="00F64DF9"/>
    <w:rsid w:val="00F65659"/>
    <w:rsid w:val="00F658E7"/>
    <w:rsid w:val="00F66146"/>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044"/>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1CEB"/>
    <w:rsid w:val="00F92A53"/>
    <w:rsid w:val="00F930CD"/>
    <w:rsid w:val="00F932ED"/>
    <w:rsid w:val="00F934C1"/>
    <w:rsid w:val="00F9448B"/>
    <w:rsid w:val="00F954E8"/>
    <w:rsid w:val="00F95BB0"/>
    <w:rsid w:val="00F95E94"/>
    <w:rsid w:val="00F96993"/>
    <w:rsid w:val="00F97595"/>
    <w:rsid w:val="00F9791A"/>
    <w:rsid w:val="00F97C74"/>
    <w:rsid w:val="00F97D3E"/>
    <w:rsid w:val="00FA0498"/>
    <w:rsid w:val="00FA0E41"/>
    <w:rsid w:val="00FA0EEA"/>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22E8"/>
    <w:rsid w:val="00FB29E1"/>
    <w:rsid w:val="00FB35D5"/>
    <w:rsid w:val="00FB3AE2"/>
    <w:rsid w:val="00FB3AE9"/>
    <w:rsid w:val="00FB3AFB"/>
    <w:rsid w:val="00FB3CC9"/>
    <w:rsid w:val="00FB4964"/>
    <w:rsid w:val="00FB4ACF"/>
    <w:rsid w:val="00FB4AFE"/>
    <w:rsid w:val="00FB576C"/>
    <w:rsid w:val="00FB72F4"/>
    <w:rsid w:val="00FB76FD"/>
    <w:rsid w:val="00FB7899"/>
    <w:rsid w:val="00FB78E7"/>
    <w:rsid w:val="00FB796B"/>
    <w:rsid w:val="00FC016A"/>
    <w:rsid w:val="00FC096C"/>
    <w:rsid w:val="00FC0FDC"/>
    <w:rsid w:val="00FC10BB"/>
    <w:rsid w:val="00FC1A85"/>
    <w:rsid w:val="00FC22F4"/>
    <w:rsid w:val="00FC283C"/>
    <w:rsid w:val="00FC2FB3"/>
    <w:rsid w:val="00FC3663"/>
    <w:rsid w:val="00FC4412"/>
    <w:rsid w:val="00FC4B16"/>
    <w:rsid w:val="00FC5859"/>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68"/>
    <w:rsid w:val="00FD4DA5"/>
    <w:rsid w:val="00FD4DBF"/>
    <w:rsid w:val="00FD55EB"/>
    <w:rsid w:val="00FD57B8"/>
    <w:rsid w:val="00FD7291"/>
    <w:rsid w:val="00FD7772"/>
    <w:rsid w:val="00FE03C1"/>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4A4"/>
    <w:rsid w:val="00FF0766"/>
    <w:rsid w:val="00FF0775"/>
    <w:rsid w:val="00FF0FE2"/>
    <w:rsid w:val="00FF1D27"/>
    <w:rsid w:val="00FF2714"/>
    <w:rsid w:val="00FF28EE"/>
    <w:rsid w:val="00FF2E56"/>
    <w:rsid w:val="00FF3050"/>
    <w:rsid w:val="00FF309F"/>
    <w:rsid w:val="00FF331F"/>
    <w:rsid w:val="00FF3D6A"/>
    <w:rsid w:val="00FF3DE9"/>
    <w:rsid w:val="00FF3E3D"/>
    <w:rsid w:val="00FF3F2A"/>
    <w:rsid w:val="00FF3F8F"/>
    <w:rsid w:val="00FF4B9E"/>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DEC7291-45D6-4D6C-A9A9-9208B1912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Char Char Char Знак"/>
    <w:link w:val="a3"/>
    <w:rsid w:val="00F85F62"/>
    <w:rPr>
      <w:rFonts w:ascii="Arial LatArm" w:hAnsi="Arial LatArm"/>
      <w:i/>
      <w:lang w:val="ru-RU" w:eastAsia="ru-RU" w:bidi="ru-RU"/>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 w:type="character" w:customStyle="1" w:styleId="ezkurwreuab5ozgtqnkl">
    <w:name w:val="ezkurwreuab5ozgtqnkl"/>
    <w:basedOn w:val="a0"/>
    <w:rsid w:val="00BD0785"/>
  </w:style>
  <w:style w:type="paragraph" w:styleId="HTML">
    <w:name w:val="HTML Preformatted"/>
    <w:basedOn w:val="a"/>
    <w:link w:val="HTML0"/>
    <w:uiPriority w:val="99"/>
    <w:unhideWhenUsed/>
    <w:rsid w:val="00E97182"/>
    <w:rPr>
      <w:rFonts w:ascii="Consolas" w:hAnsi="Consolas" w:cs="Consolas"/>
      <w:sz w:val="20"/>
      <w:szCs w:val="20"/>
    </w:rPr>
  </w:style>
  <w:style w:type="character" w:customStyle="1" w:styleId="HTML0">
    <w:name w:val="Стандартный HTML Знак"/>
    <w:basedOn w:val="a0"/>
    <w:link w:val="HTML"/>
    <w:uiPriority w:val="99"/>
    <w:rsid w:val="00E97182"/>
    <w:rPr>
      <w:rFonts w:ascii="Consolas" w:hAnsi="Consolas" w:cs="Consolas"/>
    </w:rPr>
  </w:style>
  <w:style w:type="character" w:customStyle="1" w:styleId="af9">
    <w:name w:val="Текст примечания Знак"/>
    <w:basedOn w:val="a0"/>
    <w:link w:val="af8"/>
    <w:semiHidden/>
    <w:rsid w:val="000808BC"/>
    <w:rPr>
      <w:rFonts w:ascii="Times Armenian" w:hAnsi="Times Armenian"/>
    </w:rPr>
  </w:style>
  <w:style w:type="character" w:customStyle="1" w:styleId="afb">
    <w:name w:val="Тема примечания Знак"/>
    <w:basedOn w:val="af9"/>
    <w:link w:val="afa"/>
    <w:semiHidden/>
    <w:rsid w:val="000808BC"/>
    <w:rPr>
      <w:rFonts w:ascii="Times Armenian" w:hAnsi="Times Armenian"/>
      <w:b/>
      <w:bCs/>
    </w:rPr>
  </w:style>
  <w:style w:type="character" w:customStyle="1" w:styleId="afd">
    <w:name w:val="Текст концевой сноски Знак"/>
    <w:basedOn w:val="a0"/>
    <w:link w:val="afc"/>
    <w:semiHidden/>
    <w:rsid w:val="000808BC"/>
    <w:rPr>
      <w:rFonts w:ascii="Times Armenian" w:hAnsi="Times Armenian"/>
    </w:rPr>
  </w:style>
  <w:style w:type="character" w:customStyle="1" w:styleId="aff0">
    <w:name w:val="Схема документа Знак"/>
    <w:basedOn w:val="a0"/>
    <w:link w:val="aff"/>
    <w:semiHidden/>
    <w:rsid w:val="000808BC"/>
    <w:rPr>
      <w:rFonts w:ascii="Tahoma" w:hAnsi="Tahoma" w:cs="Tahoma"/>
      <w:shd w:val="clear" w:color="auto" w:fill="000080"/>
    </w:rPr>
  </w:style>
  <w:style w:type="character" w:customStyle="1" w:styleId="12">
    <w:name w:val="Неразрешенное упоминание1"/>
    <w:uiPriority w:val="99"/>
    <w:semiHidden/>
    <w:unhideWhenUsed/>
    <w:rsid w:val="000808B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4246335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16872579">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xosroviantar@rambler.ru"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nlinedoctranslator.com/ru/?utm_source=onlinedoctranslator&amp;utm_medium=docx&amp;utm_campaign=attribution" TargetMode="External"/><Relationship Id="rId17" Type="http://schemas.openxmlformats.org/officeDocument/2006/relationships/hyperlink" Target="https://www.onlinedoctranslator.com/ru/?utm_source=onlinedoctranslator&amp;utm_medium=docx&amp;utm_campaign=attribution" TargetMode="External"/><Relationship Id="rId2" Type="http://schemas.openxmlformats.org/officeDocument/2006/relationships/numbering" Target="numbering.xml"/><Relationship Id="rId16" Type="http://schemas.openxmlformats.org/officeDocument/2006/relationships/hyperlink" Target="https://www.onlinedoctranslator.com/ru/?utm_source=onlinedoctranslator&amp;utm_medium=docx&amp;utm_campaign=attribution"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nlinedoctranslator.com/ru/?utm_source=onlinedoctranslator&amp;utm_medium=docx&amp;utm_campaign=attribution" TargetMode="External"/><Relationship Id="rId5" Type="http://schemas.openxmlformats.org/officeDocument/2006/relationships/webSettings" Target="webSettings.xml"/><Relationship Id="rId15" Type="http://schemas.openxmlformats.org/officeDocument/2006/relationships/hyperlink" Target="https://www.onlinedoctranslator.com/ru/?utm_source=onlinedoctranslator&amp;utm_medium=docx&amp;utm_campaign=attribution" TargetMode="External"/><Relationship Id="rId10" Type="http://schemas.openxmlformats.org/officeDocument/2006/relationships/image" Target="media/image1.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xosroviantar@rambler.ru" TargetMode="External"/><Relationship Id="rId14" Type="http://schemas.openxmlformats.org/officeDocument/2006/relationships/hyperlink" Target="https://www.onlinedoctranslator.com/ru/?utm_source=onlinedoctranslator&amp;utm_medium=docx&amp;utm_campaign=attribu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E781AC-3E59-49D3-A7BF-5680D09E7F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Pages>
  <Words>26918</Words>
  <Characters>153435</Characters>
  <Application>Microsoft Office Word</Application>
  <DocSecurity>0</DocSecurity>
  <Lines>1278</Lines>
  <Paragraphs>359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179994</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Lusine</cp:lastModifiedBy>
  <cp:revision>28</cp:revision>
  <cp:lastPrinted>2018-02-16T07:12:00Z</cp:lastPrinted>
  <dcterms:created xsi:type="dcterms:W3CDTF">2025-12-08T13:18:00Z</dcterms:created>
  <dcterms:modified xsi:type="dcterms:W3CDTF">2025-12-12T11:20:00Z</dcterms:modified>
</cp:coreProperties>
</file>